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3B71D" w14:textId="77777777" w:rsidR="003A3A0C" w:rsidRPr="005356E7" w:rsidRDefault="003A3A0C" w:rsidP="003A3A0C">
      <w:pPr>
        <w:rPr>
          <w:rFonts w:ascii="Arial" w:hAnsi="Arial" w:cs="Arial"/>
          <w:lang w:val="en-GB"/>
        </w:rPr>
      </w:pPr>
      <w:r w:rsidRPr="005356E7">
        <w:rPr>
          <w:rFonts w:ascii="Arial" w:hAnsi="Arial" w:cs="Arial"/>
          <w:b/>
          <w:bCs/>
          <w:noProof/>
          <w:sz w:val="28"/>
          <w:szCs w:val="28"/>
          <w:lang w:val="en-GB" w:eastAsia="sk-SK"/>
        </w:rPr>
        <mc:AlternateContent>
          <mc:Choice Requires="wps">
            <w:drawing>
              <wp:anchor distT="0" distB="0" distL="114300" distR="114300" simplePos="0" relativeHeight="251631616" behindDoc="0" locked="0" layoutInCell="1" allowOverlap="1" wp14:anchorId="2C69BEFE" wp14:editId="3584444E">
                <wp:simplePos x="0" y="0"/>
                <wp:positionH relativeFrom="column">
                  <wp:posOffset>3460750</wp:posOffset>
                </wp:positionH>
                <wp:positionV relativeFrom="paragraph">
                  <wp:posOffset>98425</wp:posOffset>
                </wp:positionV>
                <wp:extent cx="2082800" cy="602615"/>
                <wp:effectExtent l="0" t="0" r="0" b="6985"/>
                <wp:wrapNone/>
                <wp:docPr id="21" name="Text Box 9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2800" cy="60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2455CF5" w14:textId="5510509E" w:rsidR="00985095" w:rsidRPr="00305C31" w:rsidRDefault="00985095" w:rsidP="00305C31">
                            <w:pPr>
                              <w:spacing w:after="120" w:line="240" w:lineRule="auto"/>
                              <w:rPr>
                                <w:rFonts w:ascii="Arial" w:eastAsia="Times New Roman" w:hAnsi="Arial" w:cs="Arial"/>
                                <w:b/>
                                <w:bCs/>
                                <w:sz w:val="28"/>
                                <w:szCs w:val="28"/>
                                <w:lang w:eastAsia="en-GB"/>
                              </w:rPr>
                            </w:pPr>
                            <w:r w:rsidRPr="007B507E">
                              <w:rPr>
                                <w:rFonts w:ascii="Arial" w:eastAsia="Times New Roman" w:hAnsi="Arial" w:cs="Arial"/>
                                <w:b/>
                                <w:bCs/>
                                <w:sz w:val="28"/>
                                <w:szCs w:val="28"/>
                                <w:lang w:eastAsia="en-GB"/>
                              </w:rPr>
                              <w:t>TD SFCS 1003: 202</w:t>
                            </w:r>
                            <w:r w:rsidR="007B507E" w:rsidRPr="007B507E">
                              <w:rPr>
                                <w:rFonts w:ascii="Arial" w:eastAsia="Times New Roman" w:hAnsi="Arial" w:cs="Arial"/>
                                <w:b/>
                                <w:bCs/>
                                <w:sz w:val="28"/>
                                <w:szCs w:val="28"/>
                                <w:lang w:eastAsia="en-GB"/>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69BEFE" id="_x0000_t202" coordsize="21600,21600" o:spt="202" path="m,l,21600r21600,l21600,xe">
                <v:stroke joinstyle="miter"/>
                <v:path gradientshapeok="t" o:connecttype="rect"/>
              </v:shapetype>
              <v:shape id="Text Box 953" o:spid="_x0000_s1026" type="#_x0000_t202" style="position:absolute;margin-left:272.5pt;margin-top:7.75pt;width:164pt;height:47.4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" stroked="f">
                <v:textbox>
                  <w:txbxContent>
                    <w:p w14:paraId="72455CF5" w14:textId="5510509E" w:rsidR="00985095" w:rsidRPr="00305C31" w:rsidRDefault="00985095" w:rsidP="00305C31">
                      <w:pPr>
                        <w:spacing w:after="120" w:line="240" w:lineRule="auto"/>
                        <w:rPr>
                          <w:rFonts w:ascii="Arial" w:eastAsia="Times New Roman" w:hAnsi="Arial" w:cs="Arial"/>
                          <w:b/>
                          <w:bCs/>
                          <w:sz w:val="28"/>
                          <w:szCs w:val="28"/>
                          <w:lang w:eastAsia="en-GB"/>
                        </w:rPr>
                      </w:pPr>
                      <w:r w:rsidRPr="007B507E">
                        <w:rPr>
                          <w:rFonts w:ascii="Arial" w:eastAsia="Times New Roman" w:hAnsi="Arial" w:cs="Arial"/>
                          <w:b/>
                          <w:bCs/>
                          <w:sz w:val="28"/>
                          <w:szCs w:val="28"/>
                          <w:lang w:eastAsia="en-GB"/>
                        </w:rPr>
                        <w:t>TD SFCS 1003: 202</w:t>
                      </w:r>
                      <w:r w:rsidR="007B507E" w:rsidRPr="007B507E">
                        <w:rPr>
                          <w:rFonts w:ascii="Arial" w:eastAsia="Times New Roman" w:hAnsi="Arial" w:cs="Arial"/>
                          <w:b/>
                          <w:bCs/>
                          <w:sz w:val="28"/>
                          <w:szCs w:val="28"/>
                          <w:lang w:eastAsia="en-GB"/>
                        </w:rPr>
                        <w:t>1</w:t>
                      </w:r>
                    </w:p>
                  </w:txbxContent>
                </v:textbox>
              </v:shape>
            </w:pict>
          </mc:Fallback>
        </mc:AlternateContent>
      </w:r>
      <w:r w:rsidRPr="005356E7">
        <w:rPr>
          <w:rFonts w:ascii="Arial" w:hAnsi="Arial" w:cs="Arial"/>
          <w:noProof/>
          <w:lang w:val="en-GB" w:eastAsia="sk-SK"/>
        </w:rPr>
        <mc:AlternateContent>
          <mc:Choice Requires="wps">
            <w:drawing>
              <wp:anchor distT="0" distB="0" distL="114300" distR="114300" simplePos="0" relativeHeight="251630592" behindDoc="0" locked="0" layoutInCell="1" allowOverlap="1" wp14:anchorId="3A623F32" wp14:editId="661F2FE9">
                <wp:simplePos x="0" y="0"/>
                <wp:positionH relativeFrom="column">
                  <wp:posOffset>-69850</wp:posOffset>
                </wp:positionH>
                <wp:positionV relativeFrom="paragraph">
                  <wp:posOffset>98425</wp:posOffset>
                </wp:positionV>
                <wp:extent cx="3538220" cy="602615"/>
                <wp:effectExtent l="0" t="3175" r="0" b="3810"/>
                <wp:wrapNone/>
                <wp:docPr id="20" name="Text Box 9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8220" cy="6026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C72701" w14:textId="0801FCED" w:rsidR="00985095" w:rsidRPr="00305C31" w:rsidRDefault="00985095" w:rsidP="00305C31">
                            <w:pPr>
                              <w:spacing w:after="120" w:line="240" w:lineRule="auto"/>
                              <w:rPr>
                                <w:rFonts w:ascii="Arial" w:eastAsia="Times New Roman" w:hAnsi="Arial" w:cs="Arial"/>
                                <w:b/>
                                <w:bCs/>
                                <w:sz w:val="28"/>
                                <w:szCs w:val="28"/>
                                <w:lang w:eastAsia="en-GB"/>
                              </w:rPr>
                            </w:pPr>
                            <w:r w:rsidRPr="00305C31">
                              <w:rPr>
                                <w:rFonts w:ascii="Arial" w:eastAsia="Times New Roman" w:hAnsi="Arial" w:cs="Arial"/>
                                <w:b/>
                                <w:bCs/>
                                <w:sz w:val="28"/>
                                <w:szCs w:val="28"/>
                                <w:lang w:eastAsia="en-GB"/>
                              </w:rPr>
                              <w:t>SFCS</w:t>
                            </w:r>
                            <w:r w:rsidR="00C120CA">
                              <w:rPr>
                                <w:rFonts w:ascii="Arial" w:eastAsia="Times New Roman" w:hAnsi="Arial" w:cs="Arial"/>
                                <w:b/>
                                <w:bCs/>
                                <w:sz w:val="28"/>
                                <w:szCs w:val="28"/>
                                <w:lang w:eastAsia="en-GB"/>
                              </w:rPr>
                              <w:t xml:space="preserve"> TECHNICAL DOCUMENT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23F32" id="Text Box 951" o:spid="_x0000_s1027" type="#_x0000_t202" style="position:absolute;margin-left:-5.5pt;margin-top:7.75pt;width:278.6pt;height:47.4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" stroked="f">
                <v:textbox>
                  <w:txbxContent>
                    <w:p w14:paraId="6AC72701" w14:textId="0801FCED" w:rsidR="00985095" w:rsidRPr="00305C31" w:rsidRDefault="00985095" w:rsidP="00305C31">
                      <w:pPr>
                        <w:spacing w:after="120" w:line="240" w:lineRule="auto"/>
                        <w:rPr>
                          <w:rFonts w:ascii="Arial" w:eastAsia="Times New Roman" w:hAnsi="Arial" w:cs="Arial"/>
                          <w:b/>
                          <w:bCs/>
                          <w:sz w:val="28"/>
                          <w:szCs w:val="28"/>
                          <w:lang w:eastAsia="en-GB"/>
                        </w:rPr>
                      </w:pPr>
                      <w:r w:rsidRPr="00305C31">
                        <w:rPr>
                          <w:rFonts w:ascii="Arial" w:eastAsia="Times New Roman" w:hAnsi="Arial" w:cs="Arial"/>
                          <w:b/>
                          <w:bCs/>
                          <w:sz w:val="28"/>
                          <w:szCs w:val="28"/>
                          <w:lang w:eastAsia="en-GB"/>
                        </w:rPr>
                        <w:t>SFCS</w:t>
                      </w:r>
                      <w:r w:rsidR="00C120CA">
                        <w:rPr>
                          <w:rFonts w:ascii="Arial" w:eastAsia="Times New Roman" w:hAnsi="Arial" w:cs="Arial"/>
                          <w:b/>
                          <w:bCs/>
                          <w:sz w:val="28"/>
                          <w:szCs w:val="28"/>
                          <w:lang w:eastAsia="en-GB"/>
                        </w:rPr>
                        <w:t xml:space="preserve"> TECHNICAL DOCUMENT</w:t>
                      </w:r>
                    </w:p>
                  </w:txbxContent>
                </v:textbox>
              </v:shape>
            </w:pict>
          </mc:Fallback>
        </mc:AlternateContent>
      </w:r>
    </w:p>
    <w:p w14:paraId="1034AB94" w14:textId="77777777" w:rsidR="003A3A0C" w:rsidRPr="005356E7" w:rsidRDefault="003A3A0C" w:rsidP="003A3A0C">
      <w:pPr>
        <w:autoSpaceDE w:val="0"/>
        <w:autoSpaceDN w:val="0"/>
        <w:adjustRightInd w:val="0"/>
        <w:jc w:val="right"/>
        <w:rPr>
          <w:rFonts w:ascii="Arial" w:hAnsi="Arial" w:cs="Arial"/>
          <w:b/>
          <w:bCs/>
          <w:lang w:val="en-GB"/>
        </w:rPr>
      </w:pPr>
    </w:p>
    <w:p w14:paraId="38211E66" w14:textId="77777777" w:rsidR="001F599A" w:rsidRDefault="001F599A" w:rsidP="003A3A0C">
      <w:pPr>
        <w:autoSpaceDE w:val="0"/>
        <w:autoSpaceDN w:val="0"/>
        <w:adjustRightInd w:val="0"/>
        <w:jc w:val="right"/>
        <w:rPr>
          <w:rFonts w:ascii="Arial" w:eastAsia="Times New Roman" w:hAnsi="Arial" w:cs="Arial"/>
          <w:b/>
          <w:bCs/>
          <w:lang w:val="en-GB" w:eastAsia="en-GB"/>
        </w:rPr>
      </w:pPr>
    </w:p>
    <w:p w14:paraId="57369FDF" w14:textId="69AD4AF2" w:rsidR="003A3A0C" w:rsidRPr="001F599A" w:rsidRDefault="001F599A" w:rsidP="003A3A0C">
      <w:pPr>
        <w:autoSpaceDE w:val="0"/>
        <w:autoSpaceDN w:val="0"/>
        <w:adjustRightInd w:val="0"/>
        <w:jc w:val="right"/>
        <w:rPr>
          <w:rFonts w:ascii="Arial" w:eastAsia="Times New Roman" w:hAnsi="Arial" w:cs="Arial"/>
          <w:b/>
          <w:bCs/>
          <w:lang w:val="en-GB" w:eastAsia="en-GB"/>
        </w:rPr>
      </w:pPr>
      <w:ins w:id="0" w:author="Hubert Paluš" w:date="2022-08-02T08:08:00Z">
        <w:r>
          <w:rPr>
            <w:rFonts w:ascii="Arial" w:eastAsia="Times New Roman" w:hAnsi="Arial" w:cs="Arial"/>
            <w:b/>
            <w:bCs/>
            <w:lang w:val="en-GB" w:eastAsia="en-GB"/>
          </w:rPr>
          <w:t>Issu</w:t>
        </w:r>
      </w:ins>
      <w:ins w:id="1" w:author="Hubert Paluš" w:date="2022-08-02T08:09:00Z">
        <w:r>
          <w:rPr>
            <w:rFonts w:ascii="Arial" w:eastAsia="Times New Roman" w:hAnsi="Arial" w:cs="Arial"/>
            <w:b/>
            <w:bCs/>
            <w:lang w:val="en-GB" w:eastAsia="en-GB"/>
          </w:rPr>
          <w:t>e 1</w:t>
        </w:r>
      </w:ins>
    </w:p>
    <w:p w14:paraId="4C1105B3" w14:textId="134BED75" w:rsidR="00013B49" w:rsidRPr="005356E7" w:rsidRDefault="007B507E" w:rsidP="00013B49">
      <w:pPr>
        <w:autoSpaceDE w:val="0"/>
        <w:autoSpaceDN w:val="0"/>
        <w:adjustRightInd w:val="0"/>
        <w:jc w:val="right"/>
        <w:rPr>
          <w:rFonts w:ascii="Arial" w:eastAsia="Times New Roman" w:hAnsi="Arial" w:cs="Arial"/>
          <w:b/>
          <w:bCs/>
          <w:lang w:val="en-GB" w:eastAsia="en-GB"/>
        </w:rPr>
      </w:pPr>
      <w:del w:id="2" w:author="Hubert Paluš" w:date="2022-08-02T08:10:00Z">
        <w:r w:rsidRPr="005356E7" w:rsidDel="001F599A">
          <w:rPr>
            <w:rFonts w:ascii="Arial" w:eastAsia="Times New Roman" w:hAnsi="Arial" w:cs="Arial"/>
            <w:b/>
            <w:bCs/>
            <w:lang w:val="en-GB" w:eastAsia="en-GB"/>
          </w:rPr>
          <w:delText>1</w:delText>
        </w:r>
      </w:del>
      <w:r w:rsidRPr="005356E7">
        <w:rPr>
          <w:rFonts w:ascii="Arial" w:eastAsia="Times New Roman" w:hAnsi="Arial" w:cs="Arial"/>
          <w:b/>
          <w:bCs/>
          <w:lang w:val="en-GB" w:eastAsia="en-GB"/>
        </w:rPr>
        <w:t>1</w:t>
      </w:r>
      <w:r w:rsidR="00013B49" w:rsidRPr="005356E7">
        <w:rPr>
          <w:rFonts w:ascii="Arial" w:eastAsia="Times New Roman" w:hAnsi="Arial" w:cs="Arial"/>
          <w:b/>
          <w:bCs/>
          <w:lang w:val="en-GB" w:eastAsia="en-GB"/>
        </w:rPr>
        <w:t>.</w:t>
      </w:r>
      <w:ins w:id="3" w:author="Hubert Paluš" w:date="2022-08-02T08:10:00Z">
        <w:r w:rsidR="001F599A">
          <w:rPr>
            <w:rFonts w:ascii="Arial" w:eastAsia="Times New Roman" w:hAnsi="Arial" w:cs="Arial"/>
            <w:b/>
            <w:bCs/>
            <w:lang w:val="en-GB" w:eastAsia="en-GB"/>
          </w:rPr>
          <w:t>9</w:t>
        </w:r>
      </w:ins>
      <w:del w:id="4" w:author="Hubert Paluš" w:date="2022-08-02T08:10:00Z">
        <w:r w:rsidRPr="005356E7" w:rsidDel="001F599A">
          <w:rPr>
            <w:rFonts w:ascii="Arial" w:eastAsia="Times New Roman" w:hAnsi="Arial" w:cs="Arial"/>
            <w:b/>
            <w:bCs/>
            <w:lang w:val="en-GB" w:eastAsia="en-GB"/>
          </w:rPr>
          <w:delText>11</w:delText>
        </w:r>
      </w:del>
      <w:r w:rsidRPr="005356E7">
        <w:rPr>
          <w:rFonts w:ascii="Arial" w:eastAsia="Times New Roman" w:hAnsi="Arial" w:cs="Arial"/>
          <w:b/>
          <w:bCs/>
          <w:lang w:val="en-GB" w:eastAsia="en-GB"/>
        </w:rPr>
        <w:t>.</w:t>
      </w:r>
      <w:r w:rsidR="00013B49" w:rsidRPr="005356E7">
        <w:rPr>
          <w:rFonts w:ascii="Arial" w:eastAsia="Times New Roman" w:hAnsi="Arial" w:cs="Arial"/>
          <w:b/>
          <w:bCs/>
          <w:lang w:val="en-GB" w:eastAsia="en-GB"/>
        </w:rPr>
        <w:t>202</w:t>
      </w:r>
      <w:ins w:id="5" w:author="Hubert Paluš" w:date="2022-08-02T08:10:00Z">
        <w:r w:rsidR="001F599A">
          <w:rPr>
            <w:rFonts w:ascii="Arial" w:eastAsia="Times New Roman" w:hAnsi="Arial" w:cs="Arial"/>
            <w:b/>
            <w:bCs/>
            <w:lang w:val="en-GB" w:eastAsia="en-GB"/>
          </w:rPr>
          <w:t>2</w:t>
        </w:r>
      </w:ins>
      <w:del w:id="6" w:author="Hubert Paluš" w:date="2022-08-02T08:10:00Z">
        <w:r w:rsidR="00013B49" w:rsidRPr="005356E7" w:rsidDel="001F599A">
          <w:rPr>
            <w:rFonts w:ascii="Arial" w:eastAsia="Times New Roman" w:hAnsi="Arial" w:cs="Arial"/>
            <w:b/>
            <w:bCs/>
            <w:lang w:val="en-GB" w:eastAsia="en-GB"/>
          </w:rPr>
          <w:delText>1</w:delText>
        </w:r>
      </w:del>
    </w:p>
    <w:p w14:paraId="3782044F" w14:textId="77777777" w:rsidR="000E0EAE" w:rsidRPr="005356E7" w:rsidRDefault="000E0EAE" w:rsidP="000E0EAE">
      <w:pPr>
        <w:autoSpaceDE w:val="0"/>
        <w:autoSpaceDN w:val="0"/>
        <w:adjustRightInd w:val="0"/>
        <w:spacing w:after="0"/>
        <w:rPr>
          <w:rFonts w:ascii="Arial" w:hAnsi="Arial" w:cs="Arial"/>
          <w:b/>
          <w:bCs/>
          <w:sz w:val="28"/>
          <w:szCs w:val="28"/>
          <w:lang w:val="en-GB"/>
        </w:rPr>
      </w:pPr>
    </w:p>
    <w:p w14:paraId="11EC0F43" w14:textId="77777777" w:rsidR="000E0EAE" w:rsidRPr="005356E7" w:rsidRDefault="000E0EAE" w:rsidP="000E0EAE">
      <w:pPr>
        <w:autoSpaceDE w:val="0"/>
        <w:autoSpaceDN w:val="0"/>
        <w:adjustRightInd w:val="0"/>
        <w:spacing w:after="0"/>
        <w:rPr>
          <w:rFonts w:ascii="Arial" w:hAnsi="Arial" w:cs="Arial"/>
          <w:b/>
          <w:bCs/>
          <w:sz w:val="28"/>
          <w:szCs w:val="28"/>
          <w:lang w:val="en-GB"/>
        </w:rPr>
      </w:pPr>
    </w:p>
    <w:p w14:paraId="28123889" w14:textId="77777777" w:rsidR="000E0EAE" w:rsidRPr="005356E7" w:rsidRDefault="000E0EAE" w:rsidP="000E0EAE">
      <w:pPr>
        <w:autoSpaceDE w:val="0"/>
        <w:autoSpaceDN w:val="0"/>
        <w:adjustRightInd w:val="0"/>
        <w:spacing w:after="0"/>
        <w:rPr>
          <w:rFonts w:ascii="Arial" w:hAnsi="Arial" w:cs="Arial"/>
          <w:b/>
          <w:bCs/>
          <w:sz w:val="28"/>
          <w:szCs w:val="28"/>
          <w:lang w:val="en-GB"/>
        </w:rPr>
      </w:pPr>
    </w:p>
    <w:p w14:paraId="196AC8B6" w14:textId="77777777" w:rsidR="000E0EAE" w:rsidRPr="005356E7" w:rsidRDefault="000E0EAE" w:rsidP="000E0EAE">
      <w:pPr>
        <w:autoSpaceDE w:val="0"/>
        <w:autoSpaceDN w:val="0"/>
        <w:adjustRightInd w:val="0"/>
        <w:spacing w:after="0"/>
        <w:rPr>
          <w:rFonts w:ascii="Arial" w:hAnsi="Arial" w:cs="Arial"/>
          <w:b/>
          <w:bCs/>
          <w:sz w:val="28"/>
          <w:szCs w:val="28"/>
          <w:lang w:val="en-GB"/>
        </w:rPr>
      </w:pPr>
    </w:p>
    <w:p w14:paraId="30A2BC92" w14:textId="77777777" w:rsidR="000E0EAE" w:rsidRPr="005356E7" w:rsidRDefault="000E0EAE" w:rsidP="000E0EAE">
      <w:pPr>
        <w:autoSpaceDE w:val="0"/>
        <w:autoSpaceDN w:val="0"/>
        <w:adjustRightInd w:val="0"/>
        <w:spacing w:after="0"/>
        <w:rPr>
          <w:rFonts w:ascii="Arial" w:hAnsi="Arial" w:cs="Arial"/>
          <w:b/>
          <w:bCs/>
          <w:sz w:val="28"/>
          <w:szCs w:val="28"/>
          <w:lang w:val="en-GB"/>
        </w:rPr>
      </w:pPr>
    </w:p>
    <w:p w14:paraId="7DFBAEEE" w14:textId="6358EEB1" w:rsidR="000E0EAE" w:rsidRDefault="000E0EAE" w:rsidP="000E0EAE">
      <w:pPr>
        <w:autoSpaceDE w:val="0"/>
        <w:autoSpaceDN w:val="0"/>
        <w:adjustRightInd w:val="0"/>
        <w:spacing w:after="0"/>
        <w:rPr>
          <w:rFonts w:ascii="Arial" w:hAnsi="Arial" w:cs="Arial"/>
          <w:b/>
          <w:bCs/>
          <w:sz w:val="28"/>
          <w:szCs w:val="28"/>
          <w:lang w:val="en-GB"/>
        </w:rPr>
      </w:pPr>
    </w:p>
    <w:p w14:paraId="65C9FA8E" w14:textId="109DF5E7" w:rsidR="003D1AE4" w:rsidRDefault="003D1AE4" w:rsidP="000E0EAE">
      <w:pPr>
        <w:autoSpaceDE w:val="0"/>
        <w:autoSpaceDN w:val="0"/>
        <w:adjustRightInd w:val="0"/>
        <w:spacing w:after="0"/>
        <w:rPr>
          <w:rFonts w:ascii="Arial" w:hAnsi="Arial" w:cs="Arial"/>
          <w:b/>
          <w:bCs/>
          <w:sz w:val="28"/>
          <w:szCs w:val="28"/>
          <w:lang w:val="en-GB"/>
        </w:rPr>
      </w:pPr>
    </w:p>
    <w:p w14:paraId="16EF4A01" w14:textId="74F6CCD8" w:rsidR="003D1AE4" w:rsidRDefault="003D1AE4" w:rsidP="000E0EAE">
      <w:pPr>
        <w:autoSpaceDE w:val="0"/>
        <w:autoSpaceDN w:val="0"/>
        <w:adjustRightInd w:val="0"/>
        <w:spacing w:after="0"/>
        <w:rPr>
          <w:rFonts w:ascii="Arial" w:hAnsi="Arial" w:cs="Arial"/>
          <w:b/>
          <w:bCs/>
          <w:sz w:val="28"/>
          <w:szCs w:val="28"/>
          <w:lang w:val="en-GB"/>
        </w:rPr>
      </w:pPr>
    </w:p>
    <w:p w14:paraId="3B1D7B6C" w14:textId="7514A8EF" w:rsidR="003D1AE4" w:rsidRDefault="003D1AE4" w:rsidP="000E0EAE">
      <w:pPr>
        <w:autoSpaceDE w:val="0"/>
        <w:autoSpaceDN w:val="0"/>
        <w:adjustRightInd w:val="0"/>
        <w:spacing w:after="0"/>
        <w:rPr>
          <w:rFonts w:ascii="Arial" w:hAnsi="Arial" w:cs="Arial"/>
          <w:b/>
          <w:bCs/>
          <w:sz w:val="28"/>
          <w:szCs w:val="28"/>
          <w:lang w:val="en-GB"/>
        </w:rPr>
      </w:pPr>
    </w:p>
    <w:p w14:paraId="34A1DCB3" w14:textId="77777777" w:rsidR="003D1AE4" w:rsidRPr="005356E7" w:rsidRDefault="003D1AE4" w:rsidP="000E0EAE">
      <w:pPr>
        <w:autoSpaceDE w:val="0"/>
        <w:autoSpaceDN w:val="0"/>
        <w:adjustRightInd w:val="0"/>
        <w:spacing w:after="0"/>
        <w:rPr>
          <w:rFonts w:ascii="Arial" w:hAnsi="Arial" w:cs="Arial"/>
          <w:b/>
          <w:bCs/>
          <w:sz w:val="28"/>
          <w:szCs w:val="28"/>
          <w:lang w:val="en-GB"/>
        </w:rPr>
      </w:pPr>
    </w:p>
    <w:p w14:paraId="3B72D7E6" w14:textId="77777777" w:rsidR="000E0EAE" w:rsidRPr="005356E7" w:rsidRDefault="000E0EAE" w:rsidP="000E0EAE">
      <w:pPr>
        <w:autoSpaceDE w:val="0"/>
        <w:autoSpaceDN w:val="0"/>
        <w:adjustRightInd w:val="0"/>
        <w:rPr>
          <w:rFonts w:ascii="Arial" w:hAnsi="Arial" w:cs="Arial"/>
          <w:b/>
          <w:bCs/>
          <w:sz w:val="28"/>
          <w:szCs w:val="28"/>
          <w:lang w:val="en-GB"/>
        </w:rPr>
      </w:pPr>
      <w:r w:rsidRPr="005356E7">
        <w:rPr>
          <w:rFonts w:ascii="Arial" w:hAnsi="Arial" w:cs="Arial"/>
          <w:b/>
          <w:bCs/>
          <w:noProof/>
          <w:sz w:val="28"/>
          <w:szCs w:val="28"/>
          <w:lang w:val="en-GB" w:eastAsia="sk-SK"/>
        </w:rPr>
        <mc:AlternateContent>
          <mc:Choice Requires="wps">
            <w:drawing>
              <wp:anchor distT="0" distB="0" distL="114300" distR="114300" simplePos="0" relativeHeight="251632640" behindDoc="0" locked="0" layoutInCell="1" allowOverlap="1" wp14:anchorId="19E7A121" wp14:editId="661D3BDD">
                <wp:simplePos x="0" y="0"/>
                <wp:positionH relativeFrom="column">
                  <wp:posOffset>7620</wp:posOffset>
                </wp:positionH>
                <wp:positionV relativeFrom="paragraph">
                  <wp:posOffset>183515</wp:posOffset>
                </wp:positionV>
                <wp:extent cx="5276850" cy="0"/>
                <wp:effectExtent l="26670" t="21590" r="20955" b="26035"/>
                <wp:wrapNone/>
                <wp:docPr id="9" name="Line 9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7685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EC6838" id="Line 949" o:spid="_x0000_s1026" style="position:absolute;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4.45pt" to="416.1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" strokeweight="3pt">
                <v:stroke linestyle="thinThin"/>
              </v:line>
            </w:pict>
          </mc:Fallback>
        </mc:AlternateContent>
      </w:r>
    </w:p>
    <w:p w14:paraId="3FD15AB6" w14:textId="2297C2CD" w:rsidR="000E0EAE" w:rsidRPr="005356E7" w:rsidRDefault="00C120CA" w:rsidP="000E0EAE">
      <w:pPr>
        <w:pStyle w:val="TDDocumenttitle"/>
      </w:pPr>
      <w:r w:rsidRPr="005356E7">
        <w:t xml:space="preserve">Sustainable </w:t>
      </w:r>
      <w:r w:rsidR="00F406BD" w:rsidRPr="005356E7">
        <w:t>F</w:t>
      </w:r>
      <w:r w:rsidRPr="005356E7">
        <w:t xml:space="preserve">orest </w:t>
      </w:r>
      <w:r w:rsidR="00F406BD" w:rsidRPr="005356E7">
        <w:t>M</w:t>
      </w:r>
      <w:r w:rsidRPr="005356E7">
        <w:t xml:space="preserve">anagement </w:t>
      </w:r>
      <w:r w:rsidR="0034559B" w:rsidRPr="005356E7">
        <w:t xml:space="preserve">- </w:t>
      </w:r>
      <w:r w:rsidR="00F406BD" w:rsidRPr="005356E7">
        <w:t>R</w:t>
      </w:r>
      <w:r w:rsidRPr="005356E7">
        <w:t>equirements</w:t>
      </w:r>
    </w:p>
    <w:p w14:paraId="5D91CEE2" w14:textId="77777777" w:rsidR="000E0EAE" w:rsidRPr="005356E7" w:rsidRDefault="000E0EAE" w:rsidP="000E0EAE">
      <w:pPr>
        <w:autoSpaceDE w:val="0"/>
        <w:autoSpaceDN w:val="0"/>
        <w:adjustRightInd w:val="0"/>
        <w:rPr>
          <w:rFonts w:ascii="Arial" w:hAnsi="Arial" w:cs="Arial"/>
          <w:b/>
          <w:bCs/>
          <w:sz w:val="28"/>
          <w:szCs w:val="28"/>
          <w:lang w:val="en-GB"/>
        </w:rPr>
      </w:pPr>
    </w:p>
    <w:p w14:paraId="3DBA9AFB" w14:textId="52B4CAD7" w:rsidR="000E0EAE" w:rsidRDefault="000E0EAE" w:rsidP="000E0EAE">
      <w:pPr>
        <w:autoSpaceDE w:val="0"/>
        <w:autoSpaceDN w:val="0"/>
        <w:adjustRightInd w:val="0"/>
        <w:rPr>
          <w:rFonts w:ascii="Arial" w:hAnsi="Arial" w:cs="Arial"/>
          <w:b/>
          <w:bCs/>
          <w:sz w:val="28"/>
          <w:szCs w:val="28"/>
          <w:lang w:val="en-GB"/>
        </w:rPr>
      </w:pPr>
    </w:p>
    <w:p w14:paraId="1FF471EC" w14:textId="77777777" w:rsidR="008A68C3" w:rsidRPr="005356E7" w:rsidRDefault="008A68C3" w:rsidP="000E0EAE">
      <w:pPr>
        <w:autoSpaceDE w:val="0"/>
        <w:autoSpaceDN w:val="0"/>
        <w:adjustRightInd w:val="0"/>
        <w:rPr>
          <w:rFonts w:ascii="Arial" w:hAnsi="Arial" w:cs="Arial"/>
          <w:b/>
          <w:bCs/>
          <w:sz w:val="28"/>
          <w:szCs w:val="28"/>
          <w:lang w:val="en-GB"/>
        </w:rPr>
      </w:pPr>
    </w:p>
    <w:p w14:paraId="3AD851B8" w14:textId="1298A71C" w:rsidR="000E0EAE" w:rsidRPr="005356E7" w:rsidRDefault="000E0EAE" w:rsidP="000E0EAE">
      <w:pPr>
        <w:autoSpaceDE w:val="0"/>
        <w:autoSpaceDN w:val="0"/>
        <w:adjustRightInd w:val="0"/>
        <w:rPr>
          <w:rFonts w:ascii="Arial" w:hAnsi="Arial" w:cs="Arial"/>
          <w:b/>
          <w:bCs/>
          <w:sz w:val="28"/>
          <w:szCs w:val="28"/>
          <w:lang w:val="en-GB"/>
        </w:rPr>
      </w:pPr>
    </w:p>
    <w:p w14:paraId="054FA362" w14:textId="5B3BA1A5" w:rsidR="007B507E" w:rsidRPr="005356E7" w:rsidRDefault="007B507E" w:rsidP="000E0EAE">
      <w:pPr>
        <w:autoSpaceDE w:val="0"/>
        <w:autoSpaceDN w:val="0"/>
        <w:adjustRightInd w:val="0"/>
        <w:rPr>
          <w:rFonts w:ascii="Arial" w:hAnsi="Arial" w:cs="Arial"/>
          <w:b/>
          <w:bCs/>
          <w:sz w:val="28"/>
          <w:szCs w:val="28"/>
          <w:lang w:val="en-GB"/>
        </w:rPr>
      </w:pPr>
    </w:p>
    <w:p w14:paraId="6A4E8278" w14:textId="77777777" w:rsidR="007B507E" w:rsidRPr="005356E7" w:rsidRDefault="007B507E" w:rsidP="000E0EAE">
      <w:pPr>
        <w:autoSpaceDE w:val="0"/>
        <w:autoSpaceDN w:val="0"/>
        <w:adjustRightInd w:val="0"/>
        <w:rPr>
          <w:rFonts w:ascii="Arial" w:hAnsi="Arial" w:cs="Arial"/>
          <w:b/>
          <w:bCs/>
          <w:sz w:val="28"/>
          <w:szCs w:val="28"/>
          <w:lang w:val="en-GB"/>
        </w:rPr>
      </w:pPr>
    </w:p>
    <w:p w14:paraId="13A8C007" w14:textId="7C574827" w:rsidR="0034559B" w:rsidRPr="005356E7" w:rsidRDefault="0034559B" w:rsidP="0043790C">
      <w:pPr>
        <w:autoSpaceDE w:val="0"/>
        <w:autoSpaceDN w:val="0"/>
        <w:adjustRightInd w:val="0"/>
        <w:spacing w:after="0" w:line="240" w:lineRule="auto"/>
        <w:rPr>
          <w:rFonts w:ascii="Arial" w:hAnsi="Arial" w:cs="Arial"/>
          <w:b/>
          <w:bCs/>
          <w:lang w:val="en-GB"/>
        </w:rPr>
      </w:pPr>
    </w:p>
    <w:p w14:paraId="11CEC7B3" w14:textId="1BF7AE1B" w:rsidR="0034559B" w:rsidRDefault="0034559B" w:rsidP="0043790C">
      <w:pPr>
        <w:autoSpaceDE w:val="0"/>
        <w:autoSpaceDN w:val="0"/>
        <w:adjustRightInd w:val="0"/>
        <w:spacing w:after="0" w:line="240" w:lineRule="auto"/>
        <w:rPr>
          <w:rFonts w:ascii="Arial" w:hAnsi="Arial" w:cs="Arial"/>
          <w:b/>
          <w:bCs/>
          <w:lang w:val="en-GB"/>
        </w:rPr>
      </w:pPr>
    </w:p>
    <w:p w14:paraId="07DEFD61" w14:textId="77777777" w:rsidR="0043790C" w:rsidRPr="005356E7" w:rsidRDefault="0043790C" w:rsidP="0043790C">
      <w:pPr>
        <w:autoSpaceDE w:val="0"/>
        <w:autoSpaceDN w:val="0"/>
        <w:adjustRightInd w:val="0"/>
        <w:spacing w:after="0" w:line="240" w:lineRule="auto"/>
        <w:rPr>
          <w:rFonts w:ascii="Arial" w:hAnsi="Arial" w:cs="Arial"/>
          <w:b/>
          <w:bCs/>
          <w:lang w:val="en-GB"/>
        </w:rPr>
      </w:pPr>
    </w:p>
    <w:p w14:paraId="75E1C4C0" w14:textId="7C819E74" w:rsidR="000E0EAE" w:rsidRPr="005356E7" w:rsidRDefault="000E0EAE" w:rsidP="0034559B">
      <w:pPr>
        <w:autoSpaceDE w:val="0"/>
        <w:autoSpaceDN w:val="0"/>
        <w:adjustRightInd w:val="0"/>
        <w:rPr>
          <w:rFonts w:ascii="Arial" w:hAnsi="Arial" w:cs="Arial"/>
          <w:b/>
          <w:bCs/>
          <w:lang w:val="en-GB"/>
        </w:rPr>
      </w:pPr>
      <w:r w:rsidRPr="005356E7">
        <w:rPr>
          <w:rFonts w:ascii="Arial" w:hAnsi="Arial" w:cs="Arial"/>
          <w:b/>
          <w:bCs/>
          <w:noProof/>
          <w:sz w:val="28"/>
          <w:szCs w:val="28"/>
          <w:lang w:val="en-GB" w:eastAsia="sk-SK"/>
        </w:rPr>
        <w:drawing>
          <wp:anchor distT="0" distB="0" distL="114300" distR="114300" simplePos="0" relativeHeight="251684864" behindDoc="0" locked="0" layoutInCell="1" allowOverlap="1" wp14:anchorId="0A8E7510" wp14:editId="162DB03F">
            <wp:simplePos x="0" y="0"/>
            <wp:positionH relativeFrom="column">
              <wp:posOffset>237441</wp:posOffset>
            </wp:positionH>
            <wp:positionV relativeFrom="paragraph">
              <wp:posOffset>175684</wp:posOffset>
            </wp:positionV>
            <wp:extent cx="1003935" cy="1335405"/>
            <wp:effectExtent l="0" t="0" r="5715" b="0"/>
            <wp:wrapNone/>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FC-LOG-B.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03935" cy="1335405"/>
                    </a:xfrm>
                    <a:prstGeom prst="rect">
                      <a:avLst/>
                    </a:prstGeom>
                  </pic:spPr>
                </pic:pic>
              </a:graphicData>
            </a:graphic>
            <wp14:sizeRelH relativeFrom="margin">
              <wp14:pctWidth>0</wp14:pctWidth>
            </wp14:sizeRelH>
            <wp14:sizeRelV relativeFrom="margin">
              <wp14:pctHeight>0</wp14:pctHeight>
            </wp14:sizeRelV>
          </wp:anchor>
        </w:drawing>
      </w:r>
      <w:r w:rsidRPr="005356E7">
        <w:rPr>
          <w:rFonts w:ascii="Arial" w:hAnsi="Arial" w:cs="Arial"/>
          <w:b/>
          <w:bCs/>
          <w:noProof/>
          <w:sz w:val="28"/>
          <w:szCs w:val="28"/>
          <w:lang w:val="en-GB" w:eastAsia="sk-SK"/>
        </w:rPr>
        <mc:AlternateContent>
          <mc:Choice Requires="wps">
            <w:drawing>
              <wp:anchor distT="0" distB="0" distL="114300" distR="114300" simplePos="0" relativeHeight="251633664" behindDoc="0" locked="0" layoutInCell="1" allowOverlap="1" wp14:anchorId="71CF14A9" wp14:editId="305884F1">
                <wp:simplePos x="0" y="0"/>
                <wp:positionH relativeFrom="column">
                  <wp:posOffset>53340</wp:posOffset>
                </wp:positionH>
                <wp:positionV relativeFrom="paragraph">
                  <wp:posOffset>114300</wp:posOffset>
                </wp:positionV>
                <wp:extent cx="5231130" cy="0"/>
                <wp:effectExtent l="24765" t="19050" r="20955" b="19050"/>
                <wp:wrapNone/>
                <wp:docPr id="10" name="Line 9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3113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B350E" id="Line 950" o:spid="_x0000_s1026" style="position:absolute;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pt,9pt" to="416.1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" strokeweight="3pt">
                <v:stroke linestyle="thinThin"/>
              </v:line>
            </w:pict>
          </mc:Fallback>
        </mc:AlternateContent>
      </w:r>
    </w:p>
    <w:p w14:paraId="7145EF62" w14:textId="077A7CB5" w:rsidR="000E0EAE" w:rsidRPr="005356E7" w:rsidRDefault="000E0EAE" w:rsidP="000E0EAE">
      <w:pPr>
        <w:autoSpaceDE w:val="0"/>
        <w:autoSpaceDN w:val="0"/>
        <w:adjustRightInd w:val="0"/>
        <w:spacing w:after="0"/>
        <w:jc w:val="right"/>
        <w:rPr>
          <w:rFonts w:ascii="Arial" w:hAnsi="Arial" w:cs="Arial"/>
          <w:b/>
          <w:bCs/>
          <w:lang w:val="en-GB"/>
        </w:rPr>
      </w:pPr>
      <w:r w:rsidRPr="005356E7">
        <w:rPr>
          <w:rFonts w:ascii="Arial" w:hAnsi="Arial" w:cs="Arial"/>
          <w:b/>
          <w:bCs/>
          <w:lang w:val="en-GB"/>
        </w:rPr>
        <w:t>PEFC Slov</w:t>
      </w:r>
      <w:r w:rsidR="004355F2" w:rsidRPr="005356E7">
        <w:rPr>
          <w:rFonts w:ascii="Arial" w:hAnsi="Arial" w:cs="Arial"/>
          <w:b/>
          <w:bCs/>
          <w:lang w:val="en-GB"/>
        </w:rPr>
        <w:t>akia</w:t>
      </w:r>
    </w:p>
    <w:p w14:paraId="22FD89B3" w14:textId="77777777" w:rsidR="000E0EAE" w:rsidRPr="005356E7" w:rsidRDefault="000E0EAE" w:rsidP="000E0EAE">
      <w:pPr>
        <w:tabs>
          <w:tab w:val="left" w:pos="3960"/>
        </w:tabs>
        <w:autoSpaceDE w:val="0"/>
        <w:autoSpaceDN w:val="0"/>
        <w:adjustRightInd w:val="0"/>
        <w:spacing w:after="0"/>
        <w:jc w:val="right"/>
        <w:rPr>
          <w:rFonts w:ascii="Arial" w:hAnsi="Arial" w:cs="Arial"/>
          <w:bCs/>
          <w:lang w:val="en-GB"/>
        </w:rPr>
      </w:pPr>
    </w:p>
    <w:p w14:paraId="423AA9AA" w14:textId="77777777" w:rsidR="002C006B" w:rsidRPr="005356E7" w:rsidRDefault="002C006B" w:rsidP="002C006B">
      <w:pPr>
        <w:tabs>
          <w:tab w:val="left" w:pos="3960"/>
        </w:tabs>
        <w:autoSpaceDE w:val="0"/>
        <w:autoSpaceDN w:val="0"/>
        <w:adjustRightInd w:val="0"/>
        <w:spacing w:after="0"/>
        <w:jc w:val="right"/>
        <w:rPr>
          <w:rFonts w:ascii="Arial" w:hAnsi="Arial" w:cs="Arial"/>
          <w:bCs/>
          <w:lang w:val="en-GB"/>
        </w:rPr>
      </w:pPr>
      <w:r w:rsidRPr="005356E7">
        <w:rPr>
          <w:rFonts w:ascii="Arial" w:hAnsi="Arial" w:cs="Arial"/>
          <w:bCs/>
          <w:lang w:val="en-GB"/>
        </w:rPr>
        <w:t xml:space="preserve">T. G. </w:t>
      </w:r>
      <w:proofErr w:type="spellStart"/>
      <w:r w:rsidRPr="005356E7">
        <w:rPr>
          <w:rFonts w:ascii="Arial" w:hAnsi="Arial" w:cs="Arial"/>
          <w:bCs/>
          <w:lang w:val="en-GB"/>
        </w:rPr>
        <w:t>Masaryka</w:t>
      </w:r>
      <w:proofErr w:type="spellEnd"/>
      <w:r w:rsidRPr="005356E7">
        <w:rPr>
          <w:rFonts w:ascii="Arial" w:hAnsi="Arial" w:cs="Arial"/>
          <w:bCs/>
          <w:lang w:val="en-GB"/>
        </w:rPr>
        <w:t xml:space="preserve"> 24</w:t>
      </w:r>
    </w:p>
    <w:p w14:paraId="5F8BBA8B" w14:textId="77777777" w:rsidR="002C006B" w:rsidRPr="005356E7" w:rsidRDefault="002C006B" w:rsidP="002C006B">
      <w:pPr>
        <w:tabs>
          <w:tab w:val="left" w:pos="3960"/>
        </w:tabs>
        <w:autoSpaceDE w:val="0"/>
        <w:autoSpaceDN w:val="0"/>
        <w:adjustRightInd w:val="0"/>
        <w:spacing w:after="0"/>
        <w:jc w:val="right"/>
        <w:rPr>
          <w:rFonts w:ascii="Arial" w:hAnsi="Arial" w:cs="Arial"/>
          <w:bCs/>
          <w:lang w:val="en-GB"/>
        </w:rPr>
      </w:pPr>
      <w:r w:rsidRPr="005356E7">
        <w:rPr>
          <w:rFonts w:ascii="Arial" w:hAnsi="Arial" w:cs="Arial"/>
          <w:bCs/>
          <w:lang w:val="en-GB"/>
        </w:rPr>
        <w:t xml:space="preserve">SK-960 01 </w:t>
      </w:r>
      <w:proofErr w:type="spellStart"/>
      <w:r w:rsidRPr="005356E7">
        <w:rPr>
          <w:rFonts w:ascii="Arial" w:hAnsi="Arial" w:cs="Arial"/>
          <w:bCs/>
          <w:lang w:val="en-GB"/>
        </w:rPr>
        <w:t>Zvolen</w:t>
      </w:r>
      <w:proofErr w:type="spellEnd"/>
    </w:p>
    <w:p w14:paraId="0E8053E5" w14:textId="77777777" w:rsidR="002C006B" w:rsidRPr="005356E7" w:rsidRDefault="002C006B" w:rsidP="002C006B">
      <w:pPr>
        <w:tabs>
          <w:tab w:val="left" w:pos="3960"/>
        </w:tabs>
        <w:autoSpaceDE w:val="0"/>
        <w:autoSpaceDN w:val="0"/>
        <w:adjustRightInd w:val="0"/>
        <w:spacing w:after="0"/>
        <w:jc w:val="right"/>
        <w:rPr>
          <w:rFonts w:ascii="Arial" w:hAnsi="Arial" w:cs="Arial"/>
          <w:bCs/>
          <w:lang w:val="en-GB"/>
        </w:rPr>
      </w:pPr>
      <w:r w:rsidRPr="005356E7">
        <w:rPr>
          <w:rFonts w:ascii="Arial" w:hAnsi="Arial" w:cs="Arial"/>
          <w:bCs/>
          <w:lang w:val="en-GB"/>
        </w:rPr>
        <w:t>Slovak Republic</w:t>
      </w:r>
    </w:p>
    <w:p w14:paraId="3CA1725A" w14:textId="77777777" w:rsidR="002C006B" w:rsidRPr="005356E7" w:rsidRDefault="002C006B" w:rsidP="002C006B">
      <w:pPr>
        <w:tabs>
          <w:tab w:val="left" w:pos="3960"/>
        </w:tabs>
        <w:autoSpaceDE w:val="0"/>
        <w:autoSpaceDN w:val="0"/>
        <w:adjustRightInd w:val="0"/>
        <w:spacing w:after="0"/>
        <w:jc w:val="right"/>
        <w:rPr>
          <w:rFonts w:ascii="Arial" w:hAnsi="Arial" w:cs="Arial"/>
          <w:bCs/>
          <w:lang w:val="en-GB"/>
        </w:rPr>
      </w:pPr>
      <w:r w:rsidRPr="005356E7">
        <w:rPr>
          <w:rFonts w:ascii="Arial" w:hAnsi="Arial" w:cs="Arial"/>
          <w:bCs/>
          <w:lang w:val="en-GB"/>
        </w:rPr>
        <w:t>Tel: +421 45 5206 444, Fax: +421 45 5206 050</w:t>
      </w:r>
    </w:p>
    <w:p w14:paraId="4B20B272" w14:textId="2885E3ED" w:rsidR="00C33D89" w:rsidRPr="005356E7" w:rsidRDefault="000E0EAE" w:rsidP="0043790C">
      <w:pPr>
        <w:tabs>
          <w:tab w:val="left" w:pos="3960"/>
        </w:tabs>
        <w:autoSpaceDE w:val="0"/>
        <w:autoSpaceDN w:val="0"/>
        <w:adjustRightInd w:val="0"/>
        <w:spacing w:after="0"/>
        <w:jc w:val="right"/>
        <w:rPr>
          <w:rFonts w:ascii="Arial" w:hAnsi="Arial" w:cs="Arial"/>
          <w:bCs/>
          <w:lang w:val="en-GB"/>
        </w:rPr>
      </w:pPr>
      <w:r w:rsidRPr="005356E7">
        <w:rPr>
          <w:rFonts w:ascii="Arial" w:hAnsi="Arial" w:cs="Arial"/>
          <w:bCs/>
          <w:lang w:val="en-GB"/>
        </w:rPr>
        <w:t xml:space="preserve">E-mail: </w:t>
      </w:r>
      <w:hyperlink r:id="rId8" w:history="1">
        <w:r w:rsidRPr="005356E7">
          <w:rPr>
            <w:rStyle w:val="Hypertextovprepojenie"/>
            <w:rFonts w:ascii="Arial" w:hAnsi="Arial" w:cs="Arial"/>
            <w:bCs/>
            <w:color w:val="auto"/>
            <w:lang w:val="en-GB"/>
          </w:rPr>
          <w:t>info@pefc.sk</w:t>
        </w:r>
      </w:hyperlink>
      <w:r w:rsidRPr="005356E7">
        <w:rPr>
          <w:rFonts w:ascii="Arial" w:hAnsi="Arial" w:cs="Arial"/>
          <w:bCs/>
          <w:lang w:val="en-GB"/>
        </w:rPr>
        <w:t xml:space="preserve">, Web: </w:t>
      </w:r>
      <w:hyperlink r:id="rId9" w:history="1">
        <w:r w:rsidRPr="005356E7">
          <w:rPr>
            <w:rStyle w:val="Hypertextovprepojenie"/>
            <w:rFonts w:ascii="Arial" w:hAnsi="Arial" w:cs="Arial"/>
            <w:bCs/>
            <w:color w:val="auto"/>
            <w:lang w:val="en-GB"/>
          </w:rPr>
          <w:t>www.pefc.sk</w:t>
        </w:r>
      </w:hyperlink>
    </w:p>
    <w:p w14:paraId="0A6CEFAB" w14:textId="5F29369B" w:rsidR="00C33D89" w:rsidRPr="005356E7" w:rsidRDefault="00C33D89" w:rsidP="00C33D89">
      <w:pPr>
        <w:rPr>
          <w:rFonts w:ascii="Arial" w:hAnsi="Arial" w:cs="Arial"/>
          <w:lang w:val="en-GB"/>
        </w:rPr>
        <w:sectPr w:rsidR="00C33D89" w:rsidRPr="005356E7">
          <w:footerReference w:type="default" r:id="rId10"/>
          <w:pgSz w:w="11906" w:h="16838"/>
          <w:pgMar w:top="1440" w:right="1800" w:bottom="1440" w:left="1800" w:header="708" w:footer="708" w:gutter="0"/>
          <w:pgNumType w:start="1"/>
          <w:cols w:space="708"/>
          <w:titlePg/>
          <w:docGrid w:linePitch="360"/>
        </w:sectPr>
      </w:pPr>
    </w:p>
    <w:p w14:paraId="0C0F0C43" w14:textId="77777777" w:rsidR="000E0EAE" w:rsidRPr="005356E7" w:rsidRDefault="000E0EAE" w:rsidP="004663B7">
      <w:pPr>
        <w:tabs>
          <w:tab w:val="left" w:pos="3960"/>
        </w:tabs>
        <w:autoSpaceDE w:val="0"/>
        <w:autoSpaceDN w:val="0"/>
        <w:adjustRightInd w:val="0"/>
        <w:spacing w:after="0" w:line="240" w:lineRule="auto"/>
        <w:jc w:val="right"/>
        <w:rPr>
          <w:rFonts w:ascii="Arial" w:hAnsi="Arial" w:cs="Arial"/>
          <w:b/>
          <w:bCs/>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0E0EAE" w:rsidRPr="005356E7" w14:paraId="16869E38" w14:textId="77777777" w:rsidTr="00981ECE">
        <w:tc>
          <w:tcPr>
            <w:tcW w:w="8522" w:type="dxa"/>
          </w:tcPr>
          <w:p w14:paraId="1960AC6F" w14:textId="77777777" w:rsidR="003C1427" w:rsidRPr="005356E7" w:rsidRDefault="000E0EAE" w:rsidP="003C1427">
            <w:pPr>
              <w:rPr>
                <w:rStyle w:val="TDNormaltextBold"/>
                <w:rFonts w:cs="Arial"/>
                <w:lang w:val="en-GB"/>
              </w:rPr>
            </w:pPr>
            <w:r w:rsidRPr="005356E7">
              <w:rPr>
                <w:rFonts w:ascii="Arial" w:hAnsi="Arial" w:cs="Arial"/>
                <w:b/>
                <w:bCs/>
                <w:sz w:val="28"/>
                <w:szCs w:val="28"/>
                <w:lang w:val="en-GB"/>
              </w:rPr>
              <w:br w:type="page"/>
            </w:r>
            <w:r w:rsidR="003C1427" w:rsidRPr="005356E7">
              <w:rPr>
                <w:rStyle w:val="TDNormaltextBold"/>
                <w:rFonts w:cs="Arial"/>
                <w:lang w:val="en-GB"/>
              </w:rPr>
              <w:t>Copyright notice</w:t>
            </w:r>
          </w:p>
          <w:p w14:paraId="2CC3CF07" w14:textId="287DA981" w:rsidR="003C1427" w:rsidRPr="005356E7" w:rsidRDefault="003C1427" w:rsidP="003C1427">
            <w:pPr>
              <w:pStyle w:val="TDNormaltext"/>
              <w:spacing w:before="120"/>
            </w:pPr>
            <w:r w:rsidRPr="005356E7">
              <w:t>© PEFC Slovakia 202</w:t>
            </w:r>
            <w:ins w:id="8" w:author="Hubert Paluš" w:date="2022-08-02T08:09:00Z">
              <w:r w:rsidR="001F599A">
                <w:t>2</w:t>
              </w:r>
            </w:ins>
            <w:del w:id="9" w:author="Hubert Paluš" w:date="2022-08-02T08:09:00Z">
              <w:r w:rsidRPr="005356E7" w:rsidDel="001F599A">
                <w:delText>1</w:delText>
              </w:r>
            </w:del>
          </w:p>
          <w:p w14:paraId="6EEA1BED" w14:textId="77777777" w:rsidR="003C1427" w:rsidRPr="005356E7" w:rsidRDefault="003C1427" w:rsidP="003C1427">
            <w:pPr>
              <w:pStyle w:val="TDNormaltext"/>
            </w:pPr>
          </w:p>
          <w:p w14:paraId="263E51E1" w14:textId="77777777" w:rsidR="003C1427" w:rsidRPr="005356E7" w:rsidRDefault="003C1427" w:rsidP="003C1427">
            <w:pPr>
              <w:pStyle w:val="TDNormaltext"/>
            </w:pPr>
            <w:r w:rsidRPr="005356E7">
              <w:t>This document is -protected by copyright owned by the PEFC Slovakia. This document is freely available from the PEFC Slovakia website www.pefc.sk or upon request.</w:t>
            </w:r>
          </w:p>
          <w:p w14:paraId="3FD7E51A" w14:textId="77777777" w:rsidR="003C1427" w:rsidRPr="005356E7" w:rsidRDefault="003C1427" w:rsidP="003C1427">
            <w:pPr>
              <w:pStyle w:val="TDNormaltext"/>
            </w:pPr>
            <w:r w:rsidRPr="005356E7">
              <w:t>No part of this standard may be changed or amended, reproduced or copied, in any form or by any means for commercial purposes without the permission of the PEFC Slovakia.</w:t>
            </w:r>
          </w:p>
          <w:p w14:paraId="526F651B" w14:textId="0EC5B98B" w:rsidR="000E0EAE" w:rsidRPr="005356E7" w:rsidRDefault="00BE4D92" w:rsidP="00981ECE">
            <w:pPr>
              <w:pStyle w:val="TDNormaltext"/>
            </w:pPr>
            <w:r w:rsidRPr="005356E7">
              <w:t>Official language of the document is Slovak. When there is inconsistency between versions, the English version of the document as endorsed by the PEFC Council is the reference document.</w:t>
            </w:r>
          </w:p>
        </w:tc>
      </w:tr>
    </w:tbl>
    <w:p w14:paraId="457082EA" w14:textId="77777777" w:rsidR="000E0EAE" w:rsidRPr="005356E7" w:rsidRDefault="000E0EAE" w:rsidP="000E0EAE">
      <w:pPr>
        <w:rPr>
          <w:rFonts w:ascii="Arial" w:hAnsi="Arial" w:cs="Arial"/>
          <w:lang w:val="en-GB"/>
        </w:rPr>
      </w:pPr>
    </w:p>
    <w:p w14:paraId="085B2A2C" w14:textId="77777777" w:rsidR="000E0EAE" w:rsidRPr="005356E7" w:rsidRDefault="000E0EAE" w:rsidP="000E0EAE">
      <w:pPr>
        <w:rPr>
          <w:rFonts w:ascii="Arial" w:hAnsi="Arial" w:cs="Arial"/>
          <w:lang w:val="en-GB"/>
        </w:rPr>
      </w:pPr>
    </w:p>
    <w:p w14:paraId="2C6D8153" w14:textId="77777777" w:rsidR="000E0EAE" w:rsidRPr="005356E7" w:rsidRDefault="000E0EAE" w:rsidP="000E0EAE">
      <w:pPr>
        <w:rPr>
          <w:rFonts w:ascii="Arial" w:hAnsi="Arial" w:cs="Arial"/>
          <w:lang w:val="en-GB"/>
        </w:rPr>
      </w:pPr>
    </w:p>
    <w:p w14:paraId="00070E7E" w14:textId="77777777" w:rsidR="000E0EAE" w:rsidRPr="005356E7" w:rsidRDefault="000E0EAE" w:rsidP="000E0EAE">
      <w:pPr>
        <w:rPr>
          <w:rFonts w:ascii="Arial" w:hAnsi="Arial" w:cs="Arial"/>
          <w:lang w:val="en-GB"/>
        </w:rPr>
      </w:pPr>
    </w:p>
    <w:p w14:paraId="29C3BA3D" w14:textId="77777777" w:rsidR="000E0EAE" w:rsidRPr="005356E7" w:rsidRDefault="000E0EAE" w:rsidP="000E0EAE">
      <w:pPr>
        <w:rPr>
          <w:rFonts w:ascii="Arial" w:hAnsi="Arial" w:cs="Arial"/>
          <w:lang w:val="en-GB"/>
        </w:rPr>
      </w:pPr>
    </w:p>
    <w:p w14:paraId="41A709E5" w14:textId="77777777" w:rsidR="000E0EAE" w:rsidRPr="005356E7" w:rsidRDefault="000E0EAE" w:rsidP="000E0EAE">
      <w:pPr>
        <w:rPr>
          <w:rFonts w:ascii="Arial" w:hAnsi="Arial" w:cs="Arial"/>
          <w:lang w:val="en-GB"/>
        </w:rPr>
      </w:pPr>
    </w:p>
    <w:p w14:paraId="403364DE" w14:textId="77777777" w:rsidR="000E0EAE" w:rsidRPr="005356E7" w:rsidRDefault="000E0EAE" w:rsidP="000E0EAE">
      <w:pPr>
        <w:rPr>
          <w:rFonts w:ascii="Arial" w:hAnsi="Arial" w:cs="Arial"/>
          <w:lang w:val="en-GB"/>
        </w:rPr>
      </w:pPr>
    </w:p>
    <w:p w14:paraId="0EB167DA" w14:textId="77777777" w:rsidR="000E0EAE" w:rsidRPr="005356E7" w:rsidRDefault="000E0EAE" w:rsidP="000E0EAE">
      <w:pPr>
        <w:rPr>
          <w:rFonts w:ascii="Arial" w:hAnsi="Arial" w:cs="Arial"/>
          <w:lang w:val="en-GB"/>
        </w:rPr>
      </w:pPr>
    </w:p>
    <w:p w14:paraId="46E9C972" w14:textId="77777777" w:rsidR="000E0EAE" w:rsidRPr="005356E7" w:rsidRDefault="000E0EAE" w:rsidP="000E0EAE">
      <w:pPr>
        <w:rPr>
          <w:rFonts w:ascii="Arial" w:hAnsi="Arial" w:cs="Arial"/>
          <w:lang w:val="en-GB"/>
        </w:rPr>
      </w:pPr>
    </w:p>
    <w:p w14:paraId="11E1FD8C" w14:textId="77777777" w:rsidR="000E0EAE" w:rsidRPr="005356E7" w:rsidRDefault="000E0EAE" w:rsidP="000E0EAE">
      <w:pPr>
        <w:rPr>
          <w:rFonts w:ascii="Arial" w:hAnsi="Arial" w:cs="Arial"/>
          <w:lang w:val="en-GB"/>
        </w:rPr>
      </w:pPr>
    </w:p>
    <w:p w14:paraId="430E3922" w14:textId="24A074FF" w:rsidR="000E0EAE" w:rsidRPr="005356E7" w:rsidRDefault="000E0EAE" w:rsidP="000E0EAE">
      <w:pPr>
        <w:rPr>
          <w:rFonts w:ascii="Arial" w:hAnsi="Arial" w:cs="Arial"/>
          <w:lang w:val="en-GB"/>
        </w:rPr>
      </w:pPr>
    </w:p>
    <w:p w14:paraId="3AB51BC0" w14:textId="50F668AB" w:rsidR="0034559B" w:rsidRPr="005356E7" w:rsidRDefault="0034559B" w:rsidP="000E0EAE">
      <w:pPr>
        <w:rPr>
          <w:rFonts w:ascii="Arial" w:hAnsi="Arial" w:cs="Arial"/>
          <w:lang w:val="en-GB"/>
        </w:rPr>
      </w:pPr>
    </w:p>
    <w:p w14:paraId="181A52BF" w14:textId="44E52F12" w:rsidR="0034559B" w:rsidRPr="005356E7" w:rsidRDefault="0034559B" w:rsidP="000E0EAE">
      <w:pPr>
        <w:rPr>
          <w:rFonts w:ascii="Arial" w:hAnsi="Arial" w:cs="Arial"/>
          <w:lang w:val="en-GB"/>
        </w:rPr>
      </w:pPr>
    </w:p>
    <w:p w14:paraId="274B9C88" w14:textId="69832F22" w:rsidR="0034559B" w:rsidRPr="005356E7" w:rsidRDefault="0034559B" w:rsidP="0086468B">
      <w:pPr>
        <w:spacing w:after="0" w:line="240" w:lineRule="auto"/>
        <w:rPr>
          <w:rFonts w:ascii="Arial" w:hAnsi="Arial" w:cs="Arial"/>
          <w:lang w:val="en-GB"/>
        </w:rPr>
      </w:pPr>
    </w:p>
    <w:p w14:paraId="68B40E08" w14:textId="46018C2D" w:rsidR="000E3927" w:rsidRDefault="000E3927" w:rsidP="0086468B">
      <w:pPr>
        <w:spacing w:after="0" w:line="240" w:lineRule="auto"/>
        <w:rPr>
          <w:rFonts w:ascii="Arial" w:hAnsi="Arial" w:cs="Arial"/>
          <w:lang w:val="en-GB"/>
        </w:rPr>
      </w:pPr>
    </w:p>
    <w:p w14:paraId="446B68A6" w14:textId="77777777" w:rsidR="0086468B" w:rsidRDefault="0086468B" w:rsidP="0086468B">
      <w:pPr>
        <w:spacing w:after="0" w:line="240" w:lineRule="auto"/>
        <w:rPr>
          <w:rFonts w:ascii="Arial" w:hAnsi="Arial" w:cs="Arial"/>
          <w:lang w:val="en-GB"/>
        </w:rPr>
      </w:pPr>
    </w:p>
    <w:p w14:paraId="492DD21E" w14:textId="77777777" w:rsidR="0086468B" w:rsidRPr="005356E7" w:rsidRDefault="0086468B" w:rsidP="000E0EAE">
      <w:pPr>
        <w:rPr>
          <w:rFonts w:ascii="Arial" w:hAnsi="Arial" w:cs="Arial"/>
          <w:lang w:val="en-GB"/>
        </w:rPr>
      </w:pPr>
    </w:p>
    <w:p w14:paraId="72CCA4F6" w14:textId="75CEB01E" w:rsidR="00E82921" w:rsidRPr="005356E7" w:rsidRDefault="00E82921" w:rsidP="000E3927">
      <w:pPr>
        <w:spacing w:before="120" w:after="0" w:line="240" w:lineRule="auto"/>
        <w:rPr>
          <w:rStyle w:val="TDNormaltextBold"/>
          <w:rFonts w:cs="Arial"/>
          <w:lang w:val="en-GB"/>
        </w:rPr>
      </w:pPr>
      <w:r w:rsidRPr="005356E7">
        <w:rPr>
          <w:rStyle w:val="TDNormaltextBold"/>
          <w:rFonts w:cs="Arial"/>
          <w:lang w:val="en-GB"/>
        </w:rPr>
        <w:t xml:space="preserve">Document name: </w:t>
      </w:r>
      <w:r w:rsidR="00C479E3" w:rsidRPr="005356E7">
        <w:rPr>
          <w:rStyle w:val="TDNormaltextBold"/>
          <w:rFonts w:cs="Arial"/>
          <w:b w:val="0"/>
          <w:bCs w:val="0"/>
          <w:lang w:val="en-GB"/>
        </w:rPr>
        <w:t>Sustainable Forest Management - Requirements</w:t>
      </w:r>
    </w:p>
    <w:p w14:paraId="2FE15E64" w14:textId="46582F4E" w:rsidR="00E82921" w:rsidRPr="005356E7" w:rsidRDefault="00E82921" w:rsidP="000E3927">
      <w:pPr>
        <w:spacing w:before="120" w:after="0" w:line="240" w:lineRule="auto"/>
        <w:rPr>
          <w:rStyle w:val="TDNormaltextBold"/>
          <w:rFonts w:cs="Arial"/>
          <w:lang w:val="en-GB"/>
        </w:rPr>
      </w:pPr>
      <w:r w:rsidRPr="005356E7">
        <w:rPr>
          <w:rStyle w:val="TDNormaltextBold"/>
          <w:rFonts w:cs="Arial"/>
          <w:lang w:val="en-GB"/>
        </w:rPr>
        <w:t>Document title:</w:t>
      </w:r>
      <w:r w:rsidRPr="005356E7">
        <w:rPr>
          <w:rStyle w:val="TDNormaltextBold"/>
          <w:rFonts w:cs="Arial"/>
          <w:b w:val="0"/>
          <w:bCs w:val="0"/>
          <w:lang w:val="en-GB"/>
        </w:rPr>
        <w:t xml:space="preserve"> TD SFCS 100</w:t>
      </w:r>
      <w:r w:rsidR="000E3927" w:rsidRPr="005356E7">
        <w:rPr>
          <w:rStyle w:val="TDNormaltextBold"/>
          <w:rFonts w:cs="Arial"/>
          <w:b w:val="0"/>
          <w:bCs w:val="0"/>
          <w:lang w:val="en-GB"/>
        </w:rPr>
        <w:t>3</w:t>
      </w:r>
      <w:r w:rsidRPr="005356E7">
        <w:rPr>
          <w:rStyle w:val="TDNormaltextBold"/>
          <w:rFonts w:cs="Arial"/>
          <w:b w:val="0"/>
          <w:bCs w:val="0"/>
          <w:lang w:val="en-GB"/>
        </w:rPr>
        <w:t>:202</w:t>
      </w:r>
      <w:r w:rsidR="000E3927" w:rsidRPr="005356E7">
        <w:rPr>
          <w:rStyle w:val="TDNormaltextBold"/>
          <w:rFonts w:cs="Arial"/>
          <w:b w:val="0"/>
          <w:bCs w:val="0"/>
          <w:lang w:val="en-GB"/>
        </w:rPr>
        <w:t>1</w:t>
      </w:r>
      <w:ins w:id="10" w:author="Hubert Paluš" w:date="2022-08-02T08:10:00Z">
        <w:r w:rsidR="001F599A">
          <w:rPr>
            <w:rStyle w:val="TDNormaltextBold"/>
            <w:rFonts w:cs="Arial"/>
            <w:b w:val="0"/>
            <w:bCs w:val="0"/>
            <w:lang w:val="en-GB"/>
          </w:rPr>
          <w:t>, Issue 1</w:t>
        </w:r>
      </w:ins>
    </w:p>
    <w:p w14:paraId="0B753769" w14:textId="7335131B" w:rsidR="00B215FF" w:rsidRPr="005356E7" w:rsidRDefault="00B215FF" w:rsidP="00B215FF">
      <w:pPr>
        <w:spacing w:before="120" w:after="0" w:line="240" w:lineRule="auto"/>
        <w:rPr>
          <w:rStyle w:val="TDNormaltextBold"/>
          <w:b w:val="0"/>
          <w:bCs w:val="0"/>
          <w:lang w:val="en-GB"/>
        </w:rPr>
      </w:pPr>
      <w:bookmarkStart w:id="11" w:name="_Toc240774313"/>
      <w:r w:rsidRPr="005356E7">
        <w:rPr>
          <w:rStyle w:val="TDNormaltextBold"/>
          <w:lang w:val="en-GB"/>
        </w:rPr>
        <w:t>Approved: PEFC Slovakia General Assembly</w:t>
      </w:r>
      <w:r w:rsidRPr="005356E7">
        <w:rPr>
          <w:rStyle w:val="TDNormaltextBold"/>
          <w:lang w:val="en-GB"/>
        </w:rPr>
        <w:tab/>
      </w:r>
      <w:r w:rsidRPr="005356E7">
        <w:rPr>
          <w:rStyle w:val="TDNormaltextBold"/>
          <w:lang w:val="en-GB"/>
        </w:rPr>
        <w:tab/>
        <w:t xml:space="preserve">Date: </w:t>
      </w:r>
      <w:del w:id="12" w:author="Hubert Paluš" w:date="2022-08-02T08:10:00Z">
        <w:r w:rsidRPr="005356E7" w:rsidDel="001F599A">
          <w:rPr>
            <w:rStyle w:val="TDNormaltextBold"/>
            <w:b w:val="0"/>
            <w:bCs w:val="0"/>
            <w:lang w:val="en-GB"/>
          </w:rPr>
          <w:delText>1</w:delText>
        </w:r>
      </w:del>
      <w:ins w:id="13" w:author="Hubert Paluš" w:date="2022-08-02T08:10:00Z">
        <w:r w:rsidR="001F599A">
          <w:rPr>
            <w:rStyle w:val="TDNormaltextBold"/>
            <w:b w:val="0"/>
            <w:bCs w:val="0"/>
            <w:lang w:val="en-GB"/>
          </w:rPr>
          <w:t>31</w:t>
        </w:r>
      </w:ins>
      <w:del w:id="14" w:author="Hubert Paluš" w:date="2022-08-02T08:10:00Z">
        <w:r w:rsidRPr="005356E7" w:rsidDel="001F599A">
          <w:rPr>
            <w:rStyle w:val="TDNormaltextBold"/>
            <w:b w:val="0"/>
            <w:bCs w:val="0"/>
            <w:lang w:val="en-GB"/>
          </w:rPr>
          <w:delText>1</w:delText>
        </w:r>
      </w:del>
      <w:r w:rsidRPr="005356E7">
        <w:rPr>
          <w:rStyle w:val="TDNormaltextBold"/>
          <w:b w:val="0"/>
          <w:bCs w:val="0"/>
          <w:lang w:val="en-GB"/>
        </w:rPr>
        <w:t>.</w:t>
      </w:r>
      <w:ins w:id="15" w:author="Hubert Paluš" w:date="2022-08-02T08:10:00Z">
        <w:r w:rsidR="001F599A">
          <w:rPr>
            <w:rStyle w:val="TDNormaltextBold"/>
            <w:b w:val="0"/>
            <w:bCs w:val="0"/>
            <w:lang w:val="en-GB"/>
          </w:rPr>
          <w:t>8</w:t>
        </w:r>
      </w:ins>
      <w:del w:id="16" w:author="Hubert Paluš" w:date="2022-08-02T08:10:00Z">
        <w:r w:rsidRPr="005356E7" w:rsidDel="001F599A">
          <w:rPr>
            <w:rStyle w:val="TDNormaltextBold"/>
            <w:b w:val="0"/>
            <w:bCs w:val="0"/>
            <w:lang w:val="en-GB"/>
          </w:rPr>
          <w:delText>11</w:delText>
        </w:r>
      </w:del>
      <w:r w:rsidRPr="005356E7">
        <w:rPr>
          <w:rStyle w:val="TDNormaltextBold"/>
          <w:b w:val="0"/>
          <w:bCs w:val="0"/>
          <w:lang w:val="en-GB"/>
        </w:rPr>
        <w:t>.202</w:t>
      </w:r>
      <w:ins w:id="17" w:author="Hubert Paluš" w:date="2022-08-02T08:10:00Z">
        <w:r w:rsidR="001F599A">
          <w:rPr>
            <w:rStyle w:val="TDNormaltextBold"/>
            <w:b w:val="0"/>
            <w:bCs w:val="0"/>
            <w:lang w:val="en-GB"/>
          </w:rPr>
          <w:t>2</w:t>
        </w:r>
      </w:ins>
      <w:del w:id="18" w:author="Hubert Paluš" w:date="2022-08-02T08:10:00Z">
        <w:r w:rsidRPr="005356E7" w:rsidDel="001F599A">
          <w:rPr>
            <w:rStyle w:val="TDNormaltextBold"/>
            <w:b w:val="0"/>
            <w:bCs w:val="0"/>
            <w:lang w:val="en-GB"/>
          </w:rPr>
          <w:delText>1</w:delText>
        </w:r>
      </w:del>
    </w:p>
    <w:p w14:paraId="2ADB6706" w14:textId="0DBF5B58" w:rsidR="00B215FF" w:rsidRPr="005356E7" w:rsidRDefault="00B215FF" w:rsidP="00B215FF">
      <w:pPr>
        <w:spacing w:before="120" w:after="0" w:line="240" w:lineRule="auto"/>
        <w:rPr>
          <w:rStyle w:val="TDNormaltextBold"/>
          <w:lang w:val="en-GB"/>
        </w:rPr>
      </w:pPr>
      <w:r w:rsidRPr="005356E7">
        <w:rPr>
          <w:rStyle w:val="TDNormaltextBold"/>
          <w:lang w:val="en-GB"/>
        </w:rPr>
        <w:t xml:space="preserve">Issue date: </w:t>
      </w:r>
      <w:r w:rsidRPr="005356E7">
        <w:rPr>
          <w:rStyle w:val="TDNormaltextBold"/>
          <w:b w:val="0"/>
          <w:bCs w:val="0"/>
          <w:lang w:val="en-GB"/>
        </w:rPr>
        <w:t>1</w:t>
      </w:r>
      <w:del w:id="19" w:author="Hubert Paluš" w:date="2022-08-02T08:10:00Z">
        <w:r w:rsidRPr="005356E7" w:rsidDel="001F599A">
          <w:rPr>
            <w:rStyle w:val="TDNormaltextBold"/>
            <w:b w:val="0"/>
            <w:bCs w:val="0"/>
            <w:lang w:val="en-GB"/>
          </w:rPr>
          <w:delText>5</w:delText>
        </w:r>
      </w:del>
      <w:r w:rsidRPr="005356E7">
        <w:rPr>
          <w:rStyle w:val="TDNormaltextBold"/>
          <w:b w:val="0"/>
          <w:bCs w:val="0"/>
          <w:lang w:val="en-GB"/>
        </w:rPr>
        <w:t>.</w:t>
      </w:r>
      <w:ins w:id="20" w:author="Hubert Paluš" w:date="2022-08-02T08:10:00Z">
        <w:r w:rsidR="001F599A">
          <w:rPr>
            <w:rStyle w:val="TDNormaltextBold"/>
            <w:b w:val="0"/>
            <w:bCs w:val="0"/>
            <w:lang w:val="en-GB"/>
          </w:rPr>
          <w:t>9</w:t>
        </w:r>
      </w:ins>
      <w:del w:id="21" w:author="Hubert Paluš" w:date="2022-08-02T08:10:00Z">
        <w:r w:rsidRPr="005356E7" w:rsidDel="001F599A">
          <w:rPr>
            <w:rStyle w:val="TDNormaltextBold"/>
            <w:b w:val="0"/>
            <w:bCs w:val="0"/>
            <w:lang w:val="en-GB"/>
          </w:rPr>
          <w:delText>11</w:delText>
        </w:r>
      </w:del>
      <w:r w:rsidRPr="005356E7">
        <w:rPr>
          <w:rStyle w:val="TDNormaltextBold"/>
          <w:b w:val="0"/>
          <w:bCs w:val="0"/>
          <w:lang w:val="en-GB"/>
        </w:rPr>
        <w:t>.202</w:t>
      </w:r>
      <w:ins w:id="22" w:author="Hubert Paluš" w:date="2022-08-02T08:10:00Z">
        <w:r w:rsidR="001F599A">
          <w:rPr>
            <w:rStyle w:val="TDNormaltextBold"/>
            <w:b w:val="0"/>
            <w:bCs w:val="0"/>
            <w:lang w:val="en-GB"/>
          </w:rPr>
          <w:t>2</w:t>
        </w:r>
      </w:ins>
      <w:del w:id="23" w:author="Hubert Paluš" w:date="2022-08-02T08:10:00Z">
        <w:r w:rsidRPr="005356E7" w:rsidDel="001F599A">
          <w:rPr>
            <w:rStyle w:val="TDNormaltextBold"/>
            <w:b w:val="0"/>
            <w:bCs w:val="0"/>
            <w:lang w:val="en-GB"/>
          </w:rPr>
          <w:delText>1</w:delText>
        </w:r>
      </w:del>
    </w:p>
    <w:p w14:paraId="3E0C2DA4" w14:textId="77777777" w:rsidR="00B215FF" w:rsidRPr="005356E7" w:rsidRDefault="00B215FF" w:rsidP="00B215FF">
      <w:pPr>
        <w:spacing w:before="120" w:after="0" w:line="240" w:lineRule="auto"/>
        <w:rPr>
          <w:rStyle w:val="TDNormaltextBold"/>
          <w:lang w:val="en-GB"/>
        </w:rPr>
      </w:pPr>
      <w:r w:rsidRPr="005356E7">
        <w:rPr>
          <w:rStyle w:val="TDNormaltextBold"/>
          <w:lang w:val="en-GB"/>
        </w:rPr>
        <w:t xml:space="preserve">Application date: </w:t>
      </w:r>
      <w:r w:rsidRPr="005356E7">
        <w:rPr>
          <w:rStyle w:val="TDNormaltextBold"/>
          <w:b w:val="0"/>
          <w:bCs w:val="0"/>
          <w:lang w:val="en-GB"/>
        </w:rPr>
        <w:t>1.11.2022</w:t>
      </w:r>
    </w:p>
    <w:p w14:paraId="743FCBF5" w14:textId="77777777" w:rsidR="00B215FF" w:rsidRPr="005356E7" w:rsidRDefault="00B215FF" w:rsidP="00B215FF">
      <w:pPr>
        <w:spacing w:before="120" w:after="0" w:line="240" w:lineRule="auto"/>
        <w:rPr>
          <w:rStyle w:val="TDNormaltextBold"/>
          <w:lang w:val="en-GB"/>
        </w:rPr>
      </w:pPr>
      <w:r w:rsidRPr="005356E7">
        <w:rPr>
          <w:rStyle w:val="TDNormaltextBold"/>
          <w:lang w:val="en-GB"/>
        </w:rPr>
        <w:t xml:space="preserve">Transition date: </w:t>
      </w:r>
      <w:r w:rsidRPr="005356E7">
        <w:rPr>
          <w:rStyle w:val="TDNormaltextBold"/>
          <w:b w:val="0"/>
          <w:bCs w:val="0"/>
          <w:lang w:val="en-GB"/>
        </w:rPr>
        <w:t>1.11.2023</w:t>
      </w:r>
    </w:p>
    <w:p w14:paraId="4E807EF9" w14:textId="77777777" w:rsidR="00B215FF" w:rsidRPr="005356E7" w:rsidRDefault="00B215FF" w:rsidP="00B215FF">
      <w:pPr>
        <w:spacing w:before="120" w:after="0" w:line="240" w:lineRule="auto"/>
        <w:rPr>
          <w:rStyle w:val="TDNormaltextBold"/>
          <w:b w:val="0"/>
          <w:bCs w:val="0"/>
          <w:lang w:val="en-GB"/>
        </w:rPr>
      </w:pPr>
      <w:r w:rsidRPr="005356E7">
        <w:rPr>
          <w:rStyle w:val="TDNormaltextBold"/>
          <w:lang w:val="en-GB"/>
        </w:rPr>
        <w:t>Date of next periodic review:</w:t>
      </w:r>
      <w:r w:rsidRPr="005356E7">
        <w:rPr>
          <w:rStyle w:val="TDNormaltextBold"/>
          <w:b w:val="0"/>
          <w:bCs w:val="0"/>
          <w:lang w:val="en-GB"/>
        </w:rPr>
        <w:t xml:space="preserve"> 11.11.2026</w:t>
      </w:r>
    </w:p>
    <w:p w14:paraId="34FD03AF" w14:textId="77777777" w:rsidR="000E3927" w:rsidRPr="005356E7" w:rsidRDefault="000E3927">
      <w:pPr>
        <w:rPr>
          <w:rFonts w:ascii="Arial" w:eastAsia="Times New Roman" w:hAnsi="Arial" w:cs="Arial"/>
          <w:b/>
          <w:bCs/>
          <w:caps/>
          <w:kern w:val="32"/>
          <w:sz w:val="24"/>
          <w:szCs w:val="32"/>
          <w:lang w:val="en-GB" w:eastAsia="en-GB"/>
        </w:rPr>
      </w:pPr>
      <w:r w:rsidRPr="005356E7">
        <w:rPr>
          <w:rFonts w:ascii="Arial" w:eastAsia="Times New Roman" w:hAnsi="Arial" w:cs="Arial"/>
          <w:caps/>
          <w:kern w:val="32"/>
          <w:sz w:val="24"/>
          <w:szCs w:val="32"/>
          <w:lang w:val="en-GB" w:eastAsia="en-GB"/>
        </w:rPr>
        <w:br w:type="page"/>
      </w:r>
    </w:p>
    <w:p w14:paraId="0F9DA473" w14:textId="15FD6449" w:rsidR="00BB775E" w:rsidRPr="005356E7" w:rsidRDefault="00D41296" w:rsidP="00445BB2">
      <w:pPr>
        <w:pStyle w:val="Nadpis1"/>
        <w:keepLines w:val="0"/>
        <w:spacing w:before="240" w:after="240" w:line="240" w:lineRule="auto"/>
        <w:ind w:left="709" w:hanging="709"/>
        <w:rPr>
          <w:rFonts w:ascii="Arial" w:eastAsia="Times New Roman" w:hAnsi="Arial" w:cs="Arial"/>
          <w:caps/>
          <w:color w:val="auto"/>
          <w:kern w:val="32"/>
          <w:sz w:val="24"/>
          <w:szCs w:val="32"/>
          <w:lang w:val="en-GB" w:eastAsia="en-GB"/>
        </w:rPr>
      </w:pPr>
      <w:r w:rsidRPr="005356E7">
        <w:rPr>
          <w:rFonts w:ascii="Arial" w:eastAsia="Times New Roman" w:hAnsi="Arial" w:cs="Arial"/>
          <w:caps/>
          <w:color w:val="auto"/>
          <w:kern w:val="32"/>
          <w:sz w:val="24"/>
          <w:szCs w:val="32"/>
          <w:lang w:val="en-GB" w:eastAsia="en-GB"/>
        </w:rPr>
        <w:lastRenderedPageBreak/>
        <w:t>C</w:t>
      </w:r>
      <w:r w:rsidR="00BB775E" w:rsidRPr="005356E7">
        <w:rPr>
          <w:rFonts w:ascii="Arial" w:eastAsia="Times New Roman" w:hAnsi="Arial" w:cs="Arial"/>
          <w:caps/>
          <w:color w:val="auto"/>
          <w:kern w:val="32"/>
          <w:sz w:val="24"/>
          <w:szCs w:val="32"/>
          <w:lang w:val="en-GB" w:eastAsia="en-GB"/>
        </w:rPr>
        <w:t>O</w:t>
      </w:r>
      <w:r w:rsidRPr="005356E7">
        <w:rPr>
          <w:rFonts w:ascii="Arial" w:eastAsia="Times New Roman" w:hAnsi="Arial" w:cs="Arial"/>
          <w:caps/>
          <w:color w:val="auto"/>
          <w:kern w:val="32"/>
          <w:sz w:val="24"/>
          <w:szCs w:val="32"/>
          <w:lang w:val="en-GB" w:eastAsia="en-GB"/>
        </w:rPr>
        <w:t>NTENTS</w:t>
      </w:r>
    </w:p>
    <w:bookmarkEnd w:id="11"/>
    <w:p w14:paraId="6E22281B" w14:textId="6DC429B7" w:rsidR="00BB1D74" w:rsidRDefault="002C54D9">
      <w:pPr>
        <w:pStyle w:val="Obsah1"/>
        <w:rPr>
          <w:rFonts w:asciiTheme="minorHAnsi" w:eastAsiaTheme="minorEastAsia" w:hAnsiTheme="minorHAnsi" w:cstheme="minorBidi"/>
          <w:noProof/>
          <w:sz w:val="22"/>
          <w:lang w:val="sk-SK" w:eastAsia="sk-SK"/>
        </w:rPr>
      </w:pPr>
      <w:r w:rsidRPr="005356E7">
        <w:rPr>
          <w:sz w:val="22"/>
        </w:rPr>
        <w:fldChar w:fldCharType="begin"/>
      </w:r>
      <w:r w:rsidRPr="005356E7">
        <w:rPr>
          <w:sz w:val="22"/>
        </w:rPr>
        <w:instrText xml:space="preserve"> TOC \h \z \t "TD Heading 1;1;TD Heading 2;2;Heading 0;1;TD Appendix;1" </w:instrText>
      </w:r>
      <w:r w:rsidRPr="005356E7">
        <w:rPr>
          <w:sz w:val="22"/>
        </w:rPr>
        <w:fldChar w:fldCharType="separate"/>
      </w:r>
      <w:hyperlink w:anchor="_Toc88850467" w:history="1">
        <w:r w:rsidR="00BB1D74" w:rsidRPr="000619B2">
          <w:rPr>
            <w:rStyle w:val="Hypertextovprepojenie"/>
            <w:rFonts w:eastAsiaTheme="majorEastAsia"/>
            <w:noProof/>
          </w:rPr>
          <w:t>Foreword</w:t>
        </w:r>
        <w:r w:rsidR="00BB1D74">
          <w:rPr>
            <w:noProof/>
            <w:webHidden/>
          </w:rPr>
          <w:tab/>
        </w:r>
        <w:r w:rsidR="00BB1D74">
          <w:rPr>
            <w:noProof/>
            <w:webHidden/>
          </w:rPr>
          <w:fldChar w:fldCharType="begin"/>
        </w:r>
        <w:r w:rsidR="00BB1D74">
          <w:rPr>
            <w:noProof/>
            <w:webHidden/>
          </w:rPr>
          <w:instrText xml:space="preserve"> PAGEREF _Toc88850467 \h </w:instrText>
        </w:r>
        <w:r w:rsidR="00BB1D74">
          <w:rPr>
            <w:noProof/>
            <w:webHidden/>
          </w:rPr>
        </w:r>
        <w:r w:rsidR="00BB1D74">
          <w:rPr>
            <w:noProof/>
            <w:webHidden/>
          </w:rPr>
          <w:fldChar w:fldCharType="separate"/>
        </w:r>
        <w:r w:rsidR="005E116F">
          <w:rPr>
            <w:noProof/>
            <w:webHidden/>
          </w:rPr>
          <w:t>4</w:t>
        </w:r>
        <w:r w:rsidR="00BB1D74">
          <w:rPr>
            <w:noProof/>
            <w:webHidden/>
          </w:rPr>
          <w:fldChar w:fldCharType="end"/>
        </w:r>
      </w:hyperlink>
    </w:p>
    <w:p w14:paraId="2F697F1B" w14:textId="0FD604AB" w:rsidR="00BB1D74" w:rsidRDefault="00000000">
      <w:pPr>
        <w:pStyle w:val="Obsah1"/>
        <w:rPr>
          <w:rFonts w:asciiTheme="minorHAnsi" w:eastAsiaTheme="minorEastAsia" w:hAnsiTheme="minorHAnsi" w:cstheme="minorBidi"/>
          <w:noProof/>
          <w:sz w:val="22"/>
          <w:lang w:val="sk-SK" w:eastAsia="sk-SK"/>
        </w:rPr>
      </w:pPr>
      <w:hyperlink w:anchor="_Toc88850468" w:history="1">
        <w:r w:rsidR="00BB1D74" w:rsidRPr="000619B2">
          <w:rPr>
            <w:rStyle w:val="Hypertextovprepojenie"/>
            <w:rFonts w:eastAsiaTheme="majorEastAsia"/>
            <w:noProof/>
          </w:rPr>
          <w:t>Introduction</w:t>
        </w:r>
        <w:r w:rsidR="00BB1D74">
          <w:rPr>
            <w:noProof/>
            <w:webHidden/>
          </w:rPr>
          <w:tab/>
        </w:r>
        <w:r w:rsidR="00BB1D74">
          <w:rPr>
            <w:noProof/>
            <w:webHidden/>
          </w:rPr>
          <w:fldChar w:fldCharType="begin"/>
        </w:r>
        <w:r w:rsidR="00BB1D74">
          <w:rPr>
            <w:noProof/>
            <w:webHidden/>
          </w:rPr>
          <w:instrText xml:space="preserve"> PAGEREF _Toc88850468 \h </w:instrText>
        </w:r>
        <w:r w:rsidR="00BB1D74">
          <w:rPr>
            <w:noProof/>
            <w:webHidden/>
          </w:rPr>
        </w:r>
        <w:r w:rsidR="00BB1D74">
          <w:rPr>
            <w:noProof/>
            <w:webHidden/>
          </w:rPr>
          <w:fldChar w:fldCharType="separate"/>
        </w:r>
        <w:r w:rsidR="005E116F">
          <w:rPr>
            <w:noProof/>
            <w:webHidden/>
          </w:rPr>
          <w:t>5</w:t>
        </w:r>
        <w:r w:rsidR="00BB1D74">
          <w:rPr>
            <w:noProof/>
            <w:webHidden/>
          </w:rPr>
          <w:fldChar w:fldCharType="end"/>
        </w:r>
      </w:hyperlink>
    </w:p>
    <w:p w14:paraId="7D3E0CD7" w14:textId="148188B4" w:rsidR="00BB1D74" w:rsidRDefault="00000000">
      <w:pPr>
        <w:pStyle w:val="Obsah1"/>
        <w:rPr>
          <w:rFonts w:asciiTheme="minorHAnsi" w:eastAsiaTheme="minorEastAsia" w:hAnsiTheme="minorHAnsi" w:cstheme="minorBidi"/>
          <w:noProof/>
          <w:sz w:val="22"/>
          <w:lang w:val="sk-SK" w:eastAsia="sk-SK"/>
        </w:rPr>
      </w:pPr>
      <w:hyperlink w:anchor="_Toc88850469" w:history="1">
        <w:r w:rsidR="00BB1D74" w:rsidRPr="000619B2">
          <w:rPr>
            <w:rStyle w:val="Hypertextovprepojenie"/>
            <w:rFonts w:eastAsiaTheme="majorEastAsia"/>
            <w:noProof/>
          </w:rPr>
          <w:t>1</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Scope</w:t>
        </w:r>
        <w:r w:rsidR="00BB1D74">
          <w:rPr>
            <w:noProof/>
            <w:webHidden/>
          </w:rPr>
          <w:tab/>
        </w:r>
        <w:r w:rsidR="00BB1D74">
          <w:rPr>
            <w:noProof/>
            <w:webHidden/>
          </w:rPr>
          <w:fldChar w:fldCharType="begin"/>
        </w:r>
        <w:r w:rsidR="00BB1D74">
          <w:rPr>
            <w:noProof/>
            <w:webHidden/>
          </w:rPr>
          <w:instrText xml:space="preserve"> PAGEREF _Toc88850469 \h </w:instrText>
        </w:r>
        <w:r w:rsidR="00BB1D74">
          <w:rPr>
            <w:noProof/>
            <w:webHidden/>
          </w:rPr>
        </w:r>
        <w:r w:rsidR="00BB1D74">
          <w:rPr>
            <w:noProof/>
            <w:webHidden/>
          </w:rPr>
          <w:fldChar w:fldCharType="separate"/>
        </w:r>
        <w:r w:rsidR="005E116F">
          <w:rPr>
            <w:noProof/>
            <w:webHidden/>
          </w:rPr>
          <w:t>6</w:t>
        </w:r>
        <w:r w:rsidR="00BB1D74">
          <w:rPr>
            <w:noProof/>
            <w:webHidden/>
          </w:rPr>
          <w:fldChar w:fldCharType="end"/>
        </w:r>
      </w:hyperlink>
    </w:p>
    <w:p w14:paraId="507F92BC" w14:textId="13406C06" w:rsidR="00BB1D74" w:rsidRDefault="00000000">
      <w:pPr>
        <w:pStyle w:val="Obsah1"/>
        <w:rPr>
          <w:rFonts w:asciiTheme="minorHAnsi" w:eastAsiaTheme="minorEastAsia" w:hAnsiTheme="minorHAnsi" w:cstheme="minorBidi"/>
          <w:noProof/>
          <w:sz w:val="22"/>
          <w:lang w:val="sk-SK" w:eastAsia="sk-SK"/>
        </w:rPr>
      </w:pPr>
      <w:hyperlink w:anchor="_Toc88850470" w:history="1">
        <w:r w:rsidR="00BB1D74" w:rsidRPr="000619B2">
          <w:rPr>
            <w:rStyle w:val="Hypertextovprepojenie"/>
            <w:rFonts w:eastAsiaTheme="majorEastAsia"/>
            <w:noProof/>
          </w:rPr>
          <w:t>2</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Normative references</w:t>
        </w:r>
        <w:r w:rsidR="00BB1D74">
          <w:rPr>
            <w:noProof/>
            <w:webHidden/>
          </w:rPr>
          <w:tab/>
        </w:r>
        <w:r w:rsidR="00BB1D74">
          <w:rPr>
            <w:noProof/>
            <w:webHidden/>
          </w:rPr>
          <w:fldChar w:fldCharType="begin"/>
        </w:r>
        <w:r w:rsidR="00BB1D74">
          <w:rPr>
            <w:noProof/>
            <w:webHidden/>
          </w:rPr>
          <w:instrText xml:space="preserve"> PAGEREF _Toc88850470 \h </w:instrText>
        </w:r>
        <w:r w:rsidR="00BB1D74">
          <w:rPr>
            <w:noProof/>
            <w:webHidden/>
          </w:rPr>
        </w:r>
        <w:r w:rsidR="00BB1D74">
          <w:rPr>
            <w:noProof/>
            <w:webHidden/>
          </w:rPr>
          <w:fldChar w:fldCharType="separate"/>
        </w:r>
        <w:r w:rsidR="005E116F">
          <w:rPr>
            <w:noProof/>
            <w:webHidden/>
          </w:rPr>
          <w:t>6</w:t>
        </w:r>
        <w:r w:rsidR="00BB1D74">
          <w:rPr>
            <w:noProof/>
            <w:webHidden/>
          </w:rPr>
          <w:fldChar w:fldCharType="end"/>
        </w:r>
      </w:hyperlink>
    </w:p>
    <w:p w14:paraId="492D0F3D" w14:textId="382B3C87" w:rsidR="00BB1D74" w:rsidRDefault="00000000">
      <w:pPr>
        <w:pStyle w:val="Obsah1"/>
        <w:rPr>
          <w:rFonts w:asciiTheme="minorHAnsi" w:eastAsiaTheme="minorEastAsia" w:hAnsiTheme="minorHAnsi" w:cstheme="minorBidi"/>
          <w:noProof/>
          <w:sz w:val="22"/>
          <w:lang w:val="sk-SK" w:eastAsia="sk-SK"/>
        </w:rPr>
      </w:pPr>
      <w:hyperlink w:anchor="_Toc88850471" w:history="1">
        <w:r w:rsidR="00BB1D74" w:rsidRPr="000619B2">
          <w:rPr>
            <w:rStyle w:val="Hypertextovprepojenie"/>
            <w:rFonts w:eastAsiaTheme="majorEastAsia"/>
            <w:noProof/>
          </w:rPr>
          <w:t>3</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Terms and definitions</w:t>
        </w:r>
        <w:r w:rsidR="00BB1D74">
          <w:rPr>
            <w:noProof/>
            <w:webHidden/>
          </w:rPr>
          <w:tab/>
        </w:r>
        <w:r w:rsidR="00BB1D74">
          <w:rPr>
            <w:noProof/>
            <w:webHidden/>
          </w:rPr>
          <w:fldChar w:fldCharType="begin"/>
        </w:r>
        <w:r w:rsidR="00BB1D74">
          <w:rPr>
            <w:noProof/>
            <w:webHidden/>
          </w:rPr>
          <w:instrText xml:space="preserve"> PAGEREF _Toc88850471 \h </w:instrText>
        </w:r>
        <w:r w:rsidR="00BB1D74">
          <w:rPr>
            <w:noProof/>
            <w:webHidden/>
          </w:rPr>
        </w:r>
        <w:r w:rsidR="00BB1D74">
          <w:rPr>
            <w:noProof/>
            <w:webHidden/>
          </w:rPr>
          <w:fldChar w:fldCharType="separate"/>
        </w:r>
        <w:r w:rsidR="005E116F">
          <w:rPr>
            <w:noProof/>
            <w:webHidden/>
          </w:rPr>
          <w:t>6</w:t>
        </w:r>
        <w:r w:rsidR="00BB1D74">
          <w:rPr>
            <w:noProof/>
            <w:webHidden/>
          </w:rPr>
          <w:fldChar w:fldCharType="end"/>
        </w:r>
      </w:hyperlink>
    </w:p>
    <w:p w14:paraId="60AE61F0" w14:textId="2715DF09" w:rsidR="00BB1D74" w:rsidRDefault="00000000">
      <w:pPr>
        <w:pStyle w:val="Obsah1"/>
        <w:rPr>
          <w:rFonts w:asciiTheme="minorHAnsi" w:eastAsiaTheme="minorEastAsia" w:hAnsiTheme="minorHAnsi" w:cstheme="minorBidi"/>
          <w:noProof/>
          <w:sz w:val="22"/>
          <w:lang w:val="sk-SK" w:eastAsia="sk-SK"/>
        </w:rPr>
      </w:pPr>
      <w:hyperlink w:anchor="_Toc88850472" w:history="1">
        <w:r w:rsidR="00BB1D74" w:rsidRPr="000619B2">
          <w:rPr>
            <w:rStyle w:val="Hypertextovprepojenie"/>
            <w:rFonts w:eastAsiaTheme="majorEastAsia"/>
            <w:noProof/>
          </w:rPr>
          <w:t>4</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Context of the national standards and the organisations applying PEFC endorsed standards</w:t>
        </w:r>
        <w:r w:rsidR="00BB1D74">
          <w:rPr>
            <w:noProof/>
            <w:webHidden/>
          </w:rPr>
          <w:tab/>
        </w:r>
        <w:r w:rsidR="00BB1D74">
          <w:rPr>
            <w:noProof/>
            <w:webHidden/>
          </w:rPr>
          <w:fldChar w:fldCharType="begin"/>
        </w:r>
        <w:r w:rsidR="00BB1D74">
          <w:rPr>
            <w:noProof/>
            <w:webHidden/>
          </w:rPr>
          <w:instrText xml:space="preserve"> PAGEREF _Toc88850472 \h </w:instrText>
        </w:r>
        <w:r w:rsidR="00BB1D74">
          <w:rPr>
            <w:noProof/>
            <w:webHidden/>
          </w:rPr>
        </w:r>
        <w:r w:rsidR="00BB1D74">
          <w:rPr>
            <w:noProof/>
            <w:webHidden/>
          </w:rPr>
          <w:fldChar w:fldCharType="separate"/>
        </w:r>
        <w:r w:rsidR="005E116F">
          <w:rPr>
            <w:noProof/>
            <w:webHidden/>
          </w:rPr>
          <w:t>7</w:t>
        </w:r>
        <w:r w:rsidR="00BB1D74">
          <w:rPr>
            <w:noProof/>
            <w:webHidden/>
          </w:rPr>
          <w:fldChar w:fldCharType="end"/>
        </w:r>
      </w:hyperlink>
    </w:p>
    <w:p w14:paraId="1CF018AB" w14:textId="3FAC3817" w:rsidR="00BB1D74" w:rsidRDefault="00000000">
      <w:pPr>
        <w:pStyle w:val="Obsah1"/>
        <w:rPr>
          <w:rFonts w:asciiTheme="minorHAnsi" w:eastAsiaTheme="minorEastAsia" w:hAnsiTheme="minorHAnsi" w:cstheme="minorBidi"/>
          <w:noProof/>
          <w:sz w:val="22"/>
          <w:lang w:val="sk-SK" w:eastAsia="sk-SK"/>
        </w:rPr>
      </w:pPr>
      <w:hyperlink w:anchor="_Toc88850473" w:history="1">
        <w:r w:rsidR="00BB1D74" w:rsidRPr="000619B2">
          <w:rPr>
            <w:rStyle w:val="Hypertextovprepojenie"/>
            <w:rFonts w:eastAsiaTheme="majorEastAsia"/>
            <w:noProof/>
          </w:rPr>
          <w:t>5</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Leadership</w:t>
        </w:r>
        <w:r w:rsidR="00BB1D74">
          <w:rPr>
            <w:noProof/>
            <w:webHidden/>
          </w:rPr>
          <w:tab/>
        </w:r>
        <w:r w:rsidR="00BB1D74">
          <w:rPr>
            <w:noProof/>
            <w:webHidden/>
          </w:rPr>
          <w:fldChar w:fldCharType="begin"/>
        </w:r>
        <w:r w:rsidR="00BB1D74">
          <w:rPr>
            <w:noProof/>
            <w:webHidden/>
          </w:rPr>
          <w:instrText xml:space="preserve"> PAGEREF _Toc88850473 \h </w:instrText>
        </w:r>
        <w:r w:rsidR="00BB1D74">
          <w:rPr>
            <w:noProof/>
            <w:webHidden/>
          </w:rPr>
        </w:r>
        <w:r w:rsidR="00BB1D74">
          <w:rPr>
            <w:noProof/>
            <w:webHidden/>
          </w:rPr>
          <w:fldChar w:fldCharType="separate"/>
        </w:r>
        <w:r w:rsidR="005E116F">
          <w:rPr>
            <w:noProof/>
            <w:webHidden/>
          </w:rPr>
          <w:t>10</w:t>
        </w:r>
        <w:r w:rsidR="00BB1D74">
          <w:rPr>
            <w:noProof/>
            <w:webHidden/>
          </w:rPr>
          <w:fldChar w:fldCharType="end"/>
        </w:r>
      </w:hyperlink>
    </w:p>
    <w:p w14:paraId="41EF21DA" w14:textId="43C44745" w:rsidR="00BB1D74" w:rsidRDefault="00000000">
      <w:pPr>
        <w:pStyle w:val="Obsah1"/>
        <w:rPr>
          <w:rFonts w:asciiTheme="minorHAnsi" w:eastAsiaTheme="minorEastAsia" w:hAnsiTheme="minorHAnsi" w:cstheme="minorBidi"/>
          <w:noProof/>
          <w:sz w:val="22"/>
          <w:lang w:val="sk-SK" w:eastAsia="sk-SK"/>
        </w:rPr>
      </w:pPr>
      <w:hyperlink w:anchor="_Toc88850474" w:history="1">
        <w:r w:rsidR="00BB1D74" w:rsidRPr="000619B2">
          <w:rPr>
            <w:rStyle w:val="Hypertextovprepojenie"/>
            <w:rFonts w:eastAsiaTheme="majorEastAsia"/>
            <w:noProof/>
          </w:rPr>
          <w:t>6</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Planning</w:t>
        </w:r>
        <w:r w:rsidR="00BB1D74">
          <w:rPr>
            <w:noProof/>
            <w:webHidden/>
          </w:rPr>
          <w:tab/>
        </w:r>
        <w:r w:rsidR="00BB1D74">
          <w:rPr>
            <w:noProof/>
            <w:webHidden/>
          </w:rPr>
          <w:fldChar w:fldCharType="begin"/>
        </w:r>
        <w:r w:rsidR="00BB1D74">
          <w:rPr>
            <w:noProof/>
            <w:webHidden/>
          </w:rPr>
          <w:instrText xml:space="preserve"> PAGEREF _Toc88850474 \h </w:instrText>
        </w:r>
        <w:r w:rsidR="00BB1D74">
          <w:rPr>
            <w:noProof/>
            <w:webHidden/>
          </w:rPr>
        </w:r>
        <w:r w:rsidR="00BB1D74">
          <w:rPr>
            <w:noProof/>
            <w:webHidden/>
          </w:rPr>
          <w:fldChar w:fldCharType="separate"/>
        </w:r>
        <w:r w:rsidR="005E116F">
          <w:rPr>
            <w:noProof/>
            <w:webHidden/>
          </w:rPr>
          <w:t>11</w:t>
        </w:r>
        <w:r w:rsidR="00BB1D74">
          <w:rPr>
            <w:noProof/>
            <w:webHidden/>
          </w:rPr>
          <w:fldChar w:fldCharType="end"/>
        </w:r>
      </w:hyperlink>
    </w:p>
    <w:p w14:paraId="0DF277D9" w14:textId="7CAFA904" w:rsidR="00BB1D74" w:rsidRDefault="00000000">
      <w:pPr>
        <w:pStyle w:val="Obsah1"/>
        <w:rPr>
          <w:rFonts w:asciiTheme="minorHAnsi" w:eastAsiaTheme="minorEastAsia" w:hAnsiTheme="minorHAnsi" w:cstheme="minorBidi"/>
          <w:noProof/>
          <w:sz w:val="22"/>
          <w:lang w:val="sk-SK" w:eastAsia="sk-SK"/>
        </w:rPr>
      </w:pPr>
      <w:hyperlink w:anchor="_Toc88850475" w:history="1">
        <w:r w:rsidR="00BB1D74" w:rsidRPr="000619B2">
          <w:rPr>
            <w:rStyle w:val="Hypertextovprepojenie"/>
            <w:rFonts w:eastAsiaTheme="majorEastAsia"/>
            <w:noProof/>
          </w:rPr>
          <w:t>7</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Support</w:t>
        </w:r>
        <w:r w:rsidR="00BB1D74">
          <w:rPr>
            <w:noProof/>
            <w:webHidden/>
          </w:rPr>
          <w:tab/>
        </w:r>
        <w:r w:rsidR="00BB1D74">
          <w:rPr>
            <w:noProof/>
            <w:webHidden/>
          </w:rPr>
          <w:fldChar w:fldCharType="begin"/>
        </w:r>
        <w:r w:rsidR="00BB1D74">
          <w:rPr>
            <w:noProof/>
            <w:webHidden/>
          </w:rPr>
          <w:instrText xml:space="preserve"> PAGEREF _Toc88850475 \h </w:instrText>
        </w:r>
        <w:r w:rsidR="00BB1D74">
          <w:rPr>
            <w:noProof/>
            <w:webHidden/>
          </w:rPr>
        </w:r>
        <w:r w:rsidR="00BB1D74">
          <w:rPr>
            <w:noProof/>
            <w:webHidden/>
          </w:rPr>
          <w:fldChar w:fldCharType="separate"/>
        </w:r>
        <w:r w:rsidR="005E116F">
          <w:rPr>
            <w:noProof/>
            <w:webHidden/>
          </w:rPr>
          <w:t>18</w:t>
        </w:r>
        <w:r w:rsidR="00BB1D74">
          <w:rPr>
            <w:noProof/>
            <w:webHidden/>
          </w:rPr>
          <w:fldChar w:fldCharType="end"/>
        </w:r>
      </w:hyperlink>
    </w:p>
    <w:p w14:paraId="29EC7688" w14:textId="1F411302" w:rsidR="00BB1D74" w:rsidRDefault="00000000">
      <w:pPr>
        <w:pStyle w:val="Obsah1"/>
        <w:rPr>
          <w:rFonts w:asciiTheme="minorHAnsi" w:eastAsiaTheme="minorEastAsia" w:hAnsiTheme="minorHAnsi" w:cstheme="minorBidi"/>
          <w:noProof/>
          <w:sz w:val="22"/>
          <w:lang w:val="sk-SK" w:eastAsia="sk-SK"/>
        </w:rPr>
      </w:pPr>
      <w:hyperlink w:anchor="_Toc88850476" w:history="1">
        <w:r w:rsidR="00BB1D74" w:rsidRPr="000619B2">
          <w:rPr>
            <w:rStyle w:val="Hypertextovprepojenie"/>
            <w:rFonts w:eastAsiaTheme="majorEastAsia"/>
            <w:noProof/>
          </w:rPr>
          <w:t>8</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Operation</w:t>
        </w:r>
        <w:r w:rsidR="00BB1D74">
          <w:rPr>
            <w:noProof/>
            <w:webHidden/>
          </w:rPr>
          <w:tab/>
        </w:r>
        <w:r w:rsidR="00BB1D74">
          <w:rPr>
            <w:noProof/>
            <w:webHidden/>
          </w:rPr>
          <w:fldChar w:fldCharType="begin"/>
        </w:r>
        <w:r w:rsidR="00BB1D74">
          <w:rPr>
            <w:noProof/>
            <w:webHidden/>
          </w:rPr>
          <w:instrText xml:space="preserve"> PAGEREF _Toc88850476 \h </w:instrText>
        </w:r>
        <w:r w:rsidR="00BB1D74">
          <w:rPr>
            <w:noProof/>
            <w:webHidden/>
          </w:rPr>
        </w:r>
        <w:r w:rsidR="00BB1D74">
          <w:rPr>
            <w:noProof/>
            <w:webHidden/>
          </w:rPr>
          <w:fldChar w:fldCharType="separate"/>
        </w:r>
        <w:r w:rsidR="005E116F">
          <w:rPr>
            <w:noProof/>
            <w:webHidden/>
          </w:rPr>
          <w:t>24</w:t>
        </w:r>
        <w:r w:rsidR="00BB1D74">
          <w:rPr>
            <w:noProof/>
            <w:webHidden/>
          </w:rPr>
          <w:fldChar w:fldCharType="end"/>
        </w:r>
      </w:hyperlink>
    </w:p>
    <w:p w14:paraId="6F8C09CF" w14:textId="1EDB4857" w:rsidR="00BB1D74" w:rsidRDefault="00000000">
      <w:pPr>
        <w:pStyle w:val="Obsah1"/>
        <w:rPr>
          <w:rFonts w:asciiTheme="minorHAnsi" w:eastAsiaTheme="minorEastAsia" w:hAnsiTheme="minorHAnsi" w:cstheme="minorBidi"/>
          <w:noProof/>
          <w:sz w:val="22"/>
          <w:lang w:val="sk-SK" w:eastAsia="sk-SK"/>
        </w:rPr>
      </w:pPr>
      <w:hyperlink w:anchor="_Toc88850477" w:history="1">
        <w:r w:rsidR="00BB1D74" w:rsidRPr="000619B2">
          <w:rPr>
            <w:rStyle w:val="Hypertextovprepojenie"/>
            <w:rFonts w:eastAsiaTheme="majorEastAsia"/>
            <w:noProof/>
          </w:rPr>
          <w:t>9</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Performance evaluation</w:t>
        </w:r>
        <w:r w:rsidR="00BB1D74">
          <w:rPr>
            <w:noProof/>
            <w:webHidden/>
          </w:rPr>
          <w:tab/>
        </w:r>
        <w:r w:rsidR="00BB1D74">
          <w:rPr>
            <w:noProof/>
            <w:webHidden/>
          </w:rPr>
          <w:fldChar w:fldCharType="begin"/>
        </w:r>
        <w:r w:rsidR="00BB1D74">
          <w:rPr>
            <w:noProof/>
            <w:webHidden/>
          </w:rPr>
          <w:instrText xml:space="preserve"> PAGEREF _Toc88850477 \h </w:instrText>
        </w:r>
        <w:r w:rsidR="00BB1D74">
          <w:rPr>
            <w:noProof/>
            <w:webHidden/>
          </w:rPr>
        </w:r>
        <w:r w:rsidR="00BB1D74">
          <w:rPr>
            <w:noProof/>
            <w:webHidden/>
          </w:rPr>
          <w:fldChar w:fldCharType="separate"/>
        </w:r>
        <w:r w:rsidR="005E116F">
          <w:rPr>
            <w:noProof/>
            <w:webHidden/>
          </w:rPr>
          <w:t>55</w:t>
        </w:r>
        <w:r w:rsidR="00BB1D74">
          <w:rPr>
            <w:noProof/>
            <w:webHidden/>
          </w:rPr>
          <w:fldChar w:fldCharType="end"/>
        </w:r>
      </w:hyperlink>
    </w:p>
    <w:p w14:paraId="6A613233" w14:textId="1F6E7E67" w:rsidR="00BB1D74" w:rsidRDefault="00000000">
      <w:pPr>
        <w:pStyle w:val="Obsah1"/>
        <w:rPr>
          <w:rFonts w:asciiTheme="minorHAnsi" w:eastAsiaTheme="minorEastAsia" w:hAnsiTheme="minorHAnsi" w:cstheme="minorBidi"/>
          <w:noProof/>
          <w:sz w:val="22"/>
          <w:lang w:val="sk-SK" w:eastAsia="sk-SK"/>
        </w:rPr>
      </w:pPr>
      <w:hyperlink w:anchor="_Toc88850478" w:history="1">
        <w:r w:rsidR="00BB1D74" w:rsidRPr="000619B2">
          <w:rPr>
            <w:rStyle w:val="Hypertextovprepojenie"/>
            <w:rFonts w:eastAsiaTheme="majorEastAsia"/>
            <w:noProof/>
          </w:rPr>
          <w:t>10</w:t>
        </w:r>
        <w:r w:rsidR="00BB1D74">
          <w:rPr>
            <w:rFonts w:asciiTheme="minorHAnsi" w:eastAsiaTheme="minorEastAsia" w:hAnsiTheme="minorHAnsi" w:cstheme="minorBidi"/>
            <w:noProof/>
            <w:sz w:val="22"/>
            <w:lang w:val="sk-SK" w:eastAsia="sk-SK"/>
          </w:rPr>
          <w:tab/>
        </w:r>
        <w:r w:rsidR="00BB1D74" w:rsidRPr="000619B2">
          <w:rPr>
            <w:rStyle w:val="Hypertextovprepojenie"/>
            <w:rFonts w:eastAsiaTheme="majorEastAsia"/>
            <w:noProof/>
          </w:rPr>
          <w:t>Improvement</w:t>
        </w:r>
        <w:r w:rsidR="00BB1D74">
          <w:rPr>
            <w:noProof/>
            <w:webHidden/>
          </w:rPr>
          <w:tab/>
        </w:r>
        <w:r w:rsidR="00BB1D74">
          <w:rPr>
            <w:noProof/>
            <w:webHidden/>
          </w:rPr>
          <w:fldChar w:fldCharType="begin"/>
        </w:r>
        <w:r w:rsidR="00BB1D74">
          <w:rPr>
            <w:noProof/>
            <w:webHidden/>
          </w:rPr>
          <w:instrText xml:space="preserve"> PAGEREF _Toc88850478 \h </w:instrText>
        </w:r>
        <w:r w:rsidR="00BB1D74">
          <w:rPr>
            <w:noProof/>
            <w:webHidden/>
          </w:rPr>
        </w:r>
        <w:r w:rsidR="00BB1D74">
          <w:rPr>
            <w:noProof/>
            <w:webHidden/>
          </w:rPr>
          <w:fldChar w:fldCharType="separate"/>
        </w:r>
        <w:r w:rsidR="005E116F">
          <w:rPr>
            <w:noProof/>
            <w:webHidden/>
          </w:rPr>
          <w:t>58</w:t>
        </w:r>
        <w:r w:rsidR="00BB1D74">
          <w:rPr>
            <w:noProof/>
            <w:webHidden/>
          </w:rPr>
          <w:fldChar w:fldCharType="end"/>
        </w:r>
      </w:hyperlink>
    </w:p>
    <w:p w14:paraId="648E2FA5" w14:textId="2DCFACDD" w:rsidR="002C54D9" w:rsidRPr="005356E7" w:rsidRDefault="002C54D9" w:rsidP="002C54D9">
      <w:pPr>
        <w:rPr>
          <w:rFonts w:ascii="Arial" w:hAnsi="Arial" w:cs="Arial"/>
          <w:lang w:val="en-GB"/>
        </w:rPr>
      </w:pPr>
      <w:r w:rsidRPr="005356E7">
        <w:rPr>
          <w:rFonts w:ascii="Arial" w:hAnsi="Arial" w:cs="Arial"/>
          <w:lang w:val="en-GB"/>
        </w:rPr>
        <w:fldChar w:fldCharType="end"/>
      </w:r>
      <w:r w:rsidRPr="005356E7">
        <w:rPr>
          <w:rFonts w:ascii="Arial" w:hAnsi="Arial" w:cs="Arial"/>
          <w:lang w:val="en-GB"/>
        </w:rPr>
        <w:br w:type="page"/>
      </w:r>
    </w:p>
    <w:p w14:paraId="1C21F585" w14:textId="77777777" w:rsidR="009F79DD" w:rsidRPr="005356E7" w:rsidRDefault="009F79DD" w:rsidP="009F79DD">
      <w:pPr>
        <w:pStyle w:val="TDHeading1"/>
        <w:spacing w:before="120" w:after="240"/>
        <w:ind w:left="720" w:hanging="720"/>
        <w:rPr>
          <w:sz w:val="22"/>
          <w:szCs w:val="22"/>
        </w:rPr>
      </w:pPr>
      <w:bookmarkStart w:id="24" w:name="_Toc81382097"/>
      <w:bookmarkStart w:id="25" w:name="_Toc88850467"/>
      <w:r w:rsidRPr="005356E7">
        <w:rPr>
          <w:sz w:val="22"/>
          <w:szCs w:val="22"/>
        </w:rPr>
        <w:lastRenderedPageBreak/>
        <w:t>Foreword</w:t>
      </w:r>
      <w:bookmarkEnd w:id="24"/>
      <w:bookmarkEnd w:id="25"/>
    </w:p>
    <w:p w14:paraId="760F36D6" w14:textId="17F372F1" w:rsidR="0000700C" w:rsidRPr="005356E7" w:rsidRDefault="00221728" w:rsidP="009234C3">
      <w:pPr>
        <w:pStyle w:val="Textnormy"/>
        <w:rPr>
          <w:rFonts w:cs="Arial"/>
          <w:szCs w:val="22"/>
          <w:lang w:val="en-GB" w:eastAsia="en-GB"/>
        </w:rPr>
      </w:pPr>
      <w:r w:rsidRPr="005356E7">
        <w:rPr>
          <w:rFonts w:cs="Arial"/>
          <w:szCs w:val="22"/>
          <w:lang w:val="en-GB" w:eastAsia="en-GB"/>
        </w:rPr>
        <w:t xml:space="preserve">Products with a PEFC claim and/or label offer assurances that the raw materials that have been used in their manufacture originate from sustainably managed forests and Trees outside Forests (TOF) areas, recycled and controlled sources. </w:t>
      </w:r>
    </w:p>
    <w:p w14:paraId="329B1FF2" w14:textId="4A7ECE9C" w:rsidR="00DF0FFE" w:rsidRPr="005356E7" w:rsidRDefault="00DF0FFE" w:rsidP="00DF0FFE">
      <w:pPr>
        <w:pStyle w:val="TDNormaltext"/>
      </w:pPr>
      <w:r w:rsidRPr="005356E7">
        <w:t xml:space="preserve">The document “Sustainable Forest Management – Requirements” had been developed within the standard revision process by the Technical Committee of the PEFC Slovakia with the participation of the main stakeholder groups. </w:t>
      </w:r>
    </w:p>
    <w:p w14:paraId="042565A1" w14:textId="4767ED82" w:rsidR="00DF0FFE" w:rsidRPr="005356E7" w:rsidRDefault="00DF0FFE" w:rsidP="00DF0FFE">
      <w:pPr>
        <w:pStyle w:val="TDNormaltext"/>
      </w:pPr>
      <w:r w:rsidRPr="005356E7">
        <w:t>This document was submitted to the national governing body of the Slovak Forest Certification System for formal adoption. The document was adopted as TD SFCS 100</w:t>
      </w:r>
      <w:r w:rsidR="00A77D3B" w:rsidRPr="005356E7">
        <w:t>3</w:t>
      </w:r>
      <w:r w:rsidRPr="005356E7">
        <w:t>:20</w:t>
      </w:r>
      <w:r w:rsidR="00C92DBD" w:rsidRPr="005356E7">
        <w:t>2</w:t>
      </w:r>
      <w:r w:rsidRPr="005356E7">
        <w:t xml:space="preserve">1 on </w:t>
      </w:r>
      <w:r w:rsidR="00C92DBD" w:rsidRPr="005356E7">
        <w:t>11</w:t>
      </w:r>
      <w:r w:rsidRPr="005356E7">
        <w:t>.</w:t>
      </w:r>
      <w:r w:rsidR="00C92DBD" w:rsidRPr="005356E7">
        <w:t>11</w:t>
      </w:r>
      <w:r w:rsidRPr="005356E7">
        <w:t>.2021.</w:t>
      </w:r>
    </w:p>
    <w:p w14:paraId="29B87561" w14:textId="77777777" w:rsidR="00DF0FFE" w:rsidRPr="005356E7" w:rsidRDefault="00DF0FFE" w:rsidP="00DF0FFE">
      <w:pPr>
        <w:pStyle w:val="TDNormaltext"/>
      </w:pPr>
      <w:r w:rsidRPr="005356E7">
        <w:t xml:space="preserve">PEFC Slovakia is the national governing body of the Slovak Forest Certification System and incorporates representatives of forestry, wood processing industry and other stakeholder groups. </w:t>
      </w:r>
    </w:p>
    <w:p w14:paraId="2F9892AA" w14:textId="790F6EA9" w:rsidR="00715CF3" w:rsidRPr="005356E7" w:rsidRDefault="00715CF3" w:rsidP="00715CF3">
      <w:pPr>
        <w:pStyle w:val="Textnormy"/>
        <w:rPr>
          <w:rFonts w:cs="Arial"/>
          <w:szCs w:val="22"/>
          <w:lang w:val="en-GB" w:eastAsia="en-GB"/>
        </w:rPr>
      </w:pPr>
      <w:r w:rsidRPr="005356E7">
        <w:rPr>
          <w:rFonts w:cs="Arial"/>
          <w:szCs w:val="22"/>
          <w:lang w:val="en-GB" w:eastAsia="en-GB"/>
        </w:rPr>
        <w:t xml:space="preserve">This document applies standards and procedures as developed by the International Organization for Standardization (ISO) and the International Accreditation Forum (IAF) as set out in PEFC ST 1003:2018 </w:t>
      </w:r>
      <w:r w:rsidRPr="005356E7">
        <w:rPr>
          <w:rFonts w:cs="Arial"/>
          <w:i/>
          <w:iCs/>
          <w:szCs w:val="22"/>
          <w:lang w:val="en-GB" w:eastAsia="en-GB"/>
        </w:rPr>
        <w:t>Sustainable Forest Management – Requirements</w:t>
      </w:r>
      <w:r w:rsidRPr="005356E7">
        <w:rPr>
          <w:rFonts w:cs="Arial"/>
          <w:szCs w:val="22"/>
          <w:lang w:val="en-GB" w:eastAsia="en-GB"/>
        </w:rPr>
        <w:t>.</w:t>
      </w:r>
    </w:p>
    <w:p w14:paraId="716363AE" w14:textId="410064C5" w:rsidR="00B43E4B" w:rsidRPr="005356E7" w:rsidRDefault="00B43E4B" w:rsidP="00B43E4B">
      <w:pPr>
        <w:pStyle w:val="Textnormy"/>
        <w:rPr>
          <w:rFonts w:cs="Arial"/>
          <w:szCs w:val="22"/>
          <w:lang w:val="en-GB" w:eastAsia="en-GB"/>
        </w:rPr>
      </w:pPr>
      <w:r w:rsidRPr="005356E7">
        <w:rPr>
          <w:rFonts w:cs="Arial"/>
          <w:szCs w:val="22"/>
          <w:lang w:val="en-GB" w:eastAsia="en-GB"/>
        </w:rPr>
        <w:t>PEFC supports gender equality. Hence, every term in this standard referring to a specific person (e.g. manager, owner, participant) embraces women and men likewise, without further accentuation.</w:t>
      </w:r>
    </w:p>
    <w:p w14:paraId="2DC1EB93" w14:textId="6F37D736" w:rsidR="00B43E4B" w:rsidRPr="005356E7" w:rsidRDefault="00B43E4B" w:rsidP="00B43E4B">
      <w:pPr>
        <w:pStyle w:val="Textnormy"/>
        <w:rPr>
          <w:rFonts w:cs="Arial"/>
          <w:i/>
          <w:iCs/>
          <w:szCs w:val="22"/>
          <w:lang w:val="en-GB" w:eastAsia="en-GB"/>
        </w:rPr>
      </w:pPr>
      <w:r w:rsidRPr="005356E7">
        <w:rPr>
          <w:rFonts w:cs="Arial"/>
          <w:szCs w:val="22"/>
          <w:lang w:val="en-GB" w:eastAsia="en-GB"/>
        </w:rPr>
        <w:t>This document replaces technical document TD SFCS 100</w:t>
      </w:r>
      <w:r w:rsidR="00F86600" w:rsidRPr="005356E7">
        <w:rPr>
          <w:rFonts w:cs="Arial"/>
          <w:szCs w:val="22"/>
          <w:lang w:val="en-GB" w:eastAsia="en-GB"/>
        </w:rPr>
        <w:t>3</w:t>
      </w:r>
      <w:r w:rsidRPr="005356E7">
        <w:rPr>
          <w:rFonts w:cs="Arial"/>
          <w:szCs w:val="22"/>
          <w:lang w:val="en-GB" w:eastAsia="en-GB"/>
        </w:rPr>
        <w:t>:2014</w:t>
      </w:r>
      <w:r w:rsidR="00230A4C" w:rsidRPr="005356E7">
        <w:rPr>
          <w:rFonts w:cs="Arial"/>
          <w:szCs w:val="22"/>
          <w:lang w:val="en-GB" w:eastAsia="en-GB"/>
        </w:rPr>
        <w:t xml:space="preserve"> </w:t>
      </w:r>
      <w:r w:rsidR="003D57F9" w:rsidRPr="005356E7">
        <w:rPr>
          <w:rFonts w:cs="Arial"/>
          <w:i/>
          <w:iCs/>
          <w:szCs w:val="22"/>
          <w:lang w:val="en-GB" w:eastAsia="en-GB"/>
        </w:rPr>
        <w:t>Criteria and Indicators of Sustainable Forest Management</w:t>
      </w:r>
      <w:r w:rsidRPr="005356E7">
        <w:rPr>
          <w:rFonts w:cs="Arial"/>
          <w:i/>
          <w:iCs/>
          <w:szCs w:val="22"/>
          <w:lang w:val="en-GB" w:eastAsia="en-GB"/>
        </w:rPr>
        <w:t>.</w:t>
      </w:r>
    </w:p>
    <w:p w14:paraId="760F36DD" w14:textId="77777777" w:rsidR="0000700C" w:rsidRPr="005356E7" w:rsidRDefault="0000700C" w:rsidP="0000700C">
      <w:pPr>
        <w:pStyle w:val="Textnormy"/>
        <w:rPr>
          <w:rFonts w:cs="Arial"/>
          <w:sz w:val="22"/>
          <w:szCs w:val="22"/>
          <w:lang w:val="en-GB"/>
        </w:rPr>
      </w:pPr>
    </w:p>
    <w:p w14:paraId="7425C133" w14:textId="77777777" w:rsidR="009234C3" w:rsidRPr="005356E7" w:rsidRDefault="009234C3">
      <w:pPr>
        <w:rPr>
          <w:rFonts w:ascii="Arial" w:eastAsia="Times New Roman" w:hAnsi="Arial" w:cs="Arial"/>
          <w:b/>
          <w:bCs/>
          <w:kern w:val="32"/>
          <w:lang w:val="en-GB" w:eastAsia="en-GB"/>
        </w:rPr>
      </w:pPr>
      <w:r w:rsidRPr="005356E7">
        <w:rPr>
          <w:rFonts w:ascii="Arial" w:hAnsi="Arial" w:cs="Arial"/>
          <w:lang w:val="en-GB"/>
        </w:rPr>
        <w:br w:type="page"/>
      </w:r>
    </w:p>
    <w:p w14:paraId="760F36DE" w14:textId="4FAE49E0" w:rsidR="0000700C" w:rsidRPr="005356E7" w:rsidRDefault="00013497" w:rsidP="000D6030">
      <w:pPr>
        <w:pStyle w:val="TDHeading1"/>
        <w:spacing w:before="120" w:after="240"/>
        <w:ind w:left="720" w:hanging="720"/>
        <w:rPr>
          <w:sz w:val="22"/>
          <w:szCs w:val="22"/>
        </w:rPr>
      </w:pPr>
      <w:bookmarkStart w:id="26" w:name="_Toc88850468"/>
      <w:r w:rsidRPr="005356E7">
        <w:rPr>
          <w:sz w:val="22"/>
          <w:szCs w:val="22"/>
        </w:rPr>
        <w:lastRenderedPageBreak/>
        <w:t>Introduction</w:t>
      </w:r>
      <w:bookmarkEnd w:id="26"/>
    </w:p>
    <w:p w14:paraId="64A5D4DC" w14:textId="0C6AD14B" w:rsidR="002F3A3F" w:rsidRPr="005356E7" w:rsidRDefault="002F3A3F" w:rsidP="002F3A3F">
      <w:pPr>
        <w:pStyle w:val="Textnormy"/>
        <w:rPr>
          <w:rFonts w:cs="Arial"/>
          <w:szCs w:val="22"/>
          <w:lang w:val="en-GB" w:eastAsia="en-GB"/>
        </w:rPr>
      </w:pPr>
      <w:r w:rsidRPr="005356E7">
        <w:rPr>
          <w:rFonts w:cs="Arial"/>
          <w:szCs w:val="22"/>
          <w:lang w:val="en-GB" w:eastAsia="en-GB"/>
        </w:rPr>
        <w:t xml:space="preserve">The document </w:t>
      </w:r>
      <w:r w:rsidR="003B43E3" w:rsidRPr="005356E7">
        <w:rPr>
          <w:rFonts w:cs="Arial"/>
          <w:szCs w:val="22"/>
          <w:lang w:val="en-GB" w:eastAsia="en-GB"/>
        </w:rPr>
        <w:t>„Sustainable F</w:t>
      </w:r>
      <w:r w:rsidRPr="005356E7">
        <w:rPr>
          <w:rFonts w:cs="Arial"/>
          <w:szCs w:val="22"/>
          <w:lang w:val="en-GB" w:eastAsia="en-GB"/>
        </w:rPr>
        <w:t xml:space="preserve">orest </w:t>
      </w:r>
      <w:r w:rsidR="003B43E3" w:rsidRPr="005356E7">
        <w:rPr>
          <w:rFonts w:cs="Arial"/>
          <w:szCs w:val="22"/>
          <w:lang w:val="en-GB" w:eastAsia="en-GB"/>
        </w:rPr>
        <w:t>M</w:t>
      </w:r>
      <w:r w:rsidRPr="005356E7">
        <w:rPr>
          <w:rFonts w:cs="Arial"/>
          <w:szCs w:val="22"/>
          <w:lang w:val="en-GB" w:eastAsia="en-GB"/>
        </w:rPr>
        <w:t xml:space="preserve">anagement </w:t>
      </w:r>
      <w:r w:rsidR="003B43E3" w:rsidRPr="005356E7">
        <w:rPr>
          <w:rFonts w:cs="Arial"/>
          <w:szCs w:val="22"/>
          <w:lang w:val="en-GB" w:eastAsia="en-GB"/>
        </w:rPr>
        <w:t xml:space="preserve">– Requirements“ (national </w:t>
      </w:r>
      <w:r w:rsidR="008A2853" w:rsidRPr="005356E7">
        <w:rPr>
          <w:rFonts w:cs="Arial"/>
          <w:szCs w:val="22"/>
          <w:lang w:val="en-GB" w:eastAsia="en-GB"/>
        </w:rPr>
        <w:t>sustainable forest management standard) is</w:t>
      </w:r>
      <w:r w:rsidRPr="005356E7">
        <w:rPr>
          <w:rFonts w:cs="Arial"/>
          <w:szCs w:val="22"/>
          <w:lang w:val="en-GB" w:eastAsia="en-GB"/>
        </w:rPr>
        <w:t xml:space="preserve"> inseparable part of the SFCS documentation and valid for the entire territory of the Slovak Republic. </w:t>
      </w:r>
      <w:r w:rsidR="00E01752" w:rsidRPr="005356E7">
        <w:rPr>
          <w:rFonts w:cs="Arial"/>
          <w:szCs w:val="22"/>
          <w:lang w:val="en-GB" w:eastAsia="en-GB"/>
        </w:rPr>
        <w:t xml:space="preserve">It contains </w:t>
      </w:r>
      <w:r w:rsidRPr="005356E7">
        <w:rPr>
          <w:rFonts w:cs="Arial"/>
          <w:szCs w:val="22"/>
          <w:lang w:val="en-GB" w:eastAsia="en-GB"/>
        </w:rPr>
        <w:t xml:space="preserve">a set of </w:t>
      </w:r>
      <w:r w:rsidR="0073060D" w:rsidRPr="005356E7">
        <w:rPr>
          <w:rFonts w:cs="Arial"/>
          <w:szCs w:val="22"/>
          <w:lang w:val="en-GB" w:eastAsia="en-GB"/>
        </w:rPr>
        <w:t xml:space="preserve">requirements </w:t>
      </w:r>
      <w:r w:rsidRPr="005356E7">
        <w:rPr>
          <w:rFonts w:cs="Arial"/>
          <w:szCs w:val="22"/>
          <w:lang w:val="en-GB" w:eastAsia="en-GB"/>
        </w:rPr>
        <w:t>for qualified, independent and objective assessment of the level of forest management. Meeting the criteria is an inevitable precondition for the issuance of certificate confirming that the forests are managed in compliance with the principles of sustainable forest management.</w:t>
      </w:r>
    </w:p>
    <w:p w14:paraId="49E0C754" w14:textId="2F7CB02F" w:rsidR="002F3A3F" w:rsidRPr="005356E7" w:rsidRDefault="002F3A3F" w:rsidP="002F3A3F">
      <w:pPr>
        <w:pStyle w:val="Textnormy"/>
        <w:rPr>
          <w:rFonts w:cs="Arial"/>
          <w:szCs w:val="22"/>
          <w:lang w:val="en-GB" w:eastAsia="en-GB"/>
        </w:rPr>
      </w:pPr>
      <w:r w:rsidRPr="005356E7">
        <w:rPr>
          <w:rFonts w:cs="Arial"/>
          <w:szCs w:val="22"/>
          <w:lang w:val="en-GB" w:eastAsia="en-GB"/>
        </w:rPr>
        <w:t xml:space="preserve">The objectives of the </w:t>
      </w:r>
      <w:r w:rsidR="0066707D" w:rsidRPr="005356E7">
        <w:rPr>
          <w:rFonts w:cs="Arial"/>
          <w:szCs w:val="22"/>
          <w:lang w:val="en-GB" w:eastAsia="en-GB"/>
        </w:rPr>
        <w:t xml:space="preserve">document „Sustainable Forest Management – Requirements“ </w:t>
      </w:r>
      <w:r w:rsidRPr="005356E7">
        <w:rPr>
          <w:rFonts w:cs="Arial"/>
          <w:szCs w:val="22"/>
          <w:lang w:val="en-GB" w:eastAsia="en-GB"/>
        </w:rPr>
        <w:t>are as follows:</w:t>
      </w:r>
    </w:p>
    <w:p w14:paraId="4F4BBB94" w14:textId="0869111A" w:rsidR="002F3A3F" w:rsidRPr="005356E7" w:rsidRDefault="002F3A3F" w:rsidP="002F3A3F">
      <w:pPr>
        <w:pStyle w:val="Textnormy"/>
        <w:rPr>
          <w:rFonts w:cs="Arial"/>
          <w:szCs w:val="22"/>
          <w:lang w:val="en-GB" w:eastAsia="en-GB"/>
        </w:rPr>
      </w:pPr>
      <w:r w:rsidRPr="005356E7">
        <w:rPr>
          <w:rFonts w:cs="Arial"/>
          <w:szCs w:val="22"/>
          <w:lang w:val="en-GB" w:eastAsia="en-GB"/>
        </w:rPr>
        <w:t>a)</w:t>
      </w:r>
      <w:r w:rsidRPr="005356E7">
        <w:rPr>
          <w:rFonts w:cs="Arial"/>
          <w:szCs w:val="22"/>
          <w:lang w:val="en-GB" w:eastAsia="en-GB"/>
        </w:rPr>
        <w:tab/>
        <w:t>to specify the basic requirement for the forest management system to ensure fulfilment of all ecological, economic and social functions of forests, regardless of their category, form and method of management</w:t>
      </w:r>
    </w:p>
    <w:p w14:paraId="27680358" w14:textId="179F7DA3" w:rsidR="002F3A3F" w:rsidRPr="005356E7" w:rsidRDefault="002F3A3F" w:rsidP="002F3A3F">
      <w:pPr>
        <w:pStyle w:val="Textnormy"/>
        <w:rPr>
          <w:rFonts w:cs="Arial"/>
          <w:szCs w:val="22"/>
          <w:lang w:val="en-GB" w:eastAsia="en-GB"/>
        </w:rPr>
      </w:pPr>
      <w:r w:rsidRPr="005356E7">
        <w:rPr>
          <w:rFonts w:cs="Arial"/>
          <w:szCs w:val="22"/>
          <w:lang w:val="en-GB" w:eastAsia="en-GB"/>
        </w:rPr>
        <w:t>b)</w:t>
      </w:r>
      <w:r w:rsidRPr="005356E7">
        <w:rPr>
          <w:rFonts w:cs="Arial"/>
          <w:szCs w:val="22"/>
          <w:lang w:val="en-GB" w:eastAsia="en-GB"/>
        </w:rPr>
        <w:tab/>
        <w:t xml:space="preserve">to create an outline for the clarification, unification and harmonisation of activities of independent certification bodies for the assessment of </w:t>
      </w:r>
      <w:r w:rsidR="009F04CF" w:rsidRPr="005356E7">
        <w:rPr>
          <w:rFonts w:cs="Arial"/>
          <w:szCs w:val="22"/>
          <w:lang w:val="en-GB" w:eastAsia="en-GB"/>
        </w:rPr>
        <w:t xml:space="preserve">the </w:t>
      </w:r>
      <w:r w:rsidRPr="005356E7">
        <w:rPr>
          <w:rFonts w:cs="Arial"/>
          <w:szCs w:val="22"/>
          <w:lang w:val="en-GB" w:eastAsia="en-GB"/>
        </w:rPr>
        <w:t xml:space="preserve">state of forestry, definition of the objectives and scope of audits, and the assessment of the conformity or nonconformity of forest management of an audited entity with the specified </w:t>
      </w:r>
      <w:r w:rsidR="00254528" w:rsidRPr="005356E7">
        <w:rPr>
          <w:rFonts w:cs="Arial"/>
          <w:szCs w:val="22"/>
          <w:lang w:val="en-GB" w:eastAsia="en-GB"/>
        </w:rPr>
        <w:t>group</w:t>
      </w:r>
      <w:r w:rsidRPr="005356E7">
        <w:rPr>
          <w:rFonts w:cs="Arial"/>
          <w:szCs w:val="22"/>
          <w:lang w:val="en-GB" w:eastAsia="en-GB"/>
        </w:rPr>
        <w:t xml:space="preserve"> certification requirements</w:t>
      </w:r>
    </w:p>
    <w:p w14:paraId="5C5513FE" w14:textId="7D65A19B" w:rsidR="002F3A3F" w:rsidRPr="005356E7" w:rsidRDefault="002F3A3F" w:rsidP="002F3A3F">
      <w:pPr>
        <w:pStyle w:val="Textnormy"/>
        <w:rPr>
          <w:rFonts w:cs="Arial"/>
          <w:szCs w:val="22"/>
          <w:lang w:val="en-GB" w:eastAsia="en-GB"/>
        </w:rPr>
      </w:pPr>
      <w:r w:rsidRPr="005356E7">
        <w:rPr>
          <w:rFonts w:cs="Arial"/>
          <w:szCs w:val="22"/>
          <w:lang w:val="en-GB" w:eastAsia="en-GB"/>
        </w:rPr>
        <w:t>c)</w:t>
      </w:r>
      <w:r w:rsidRPr="005356E7">
        <w:rPr>
          <w:rFonts w:cs="Arial"/>
          <w:szCs w:val="22"/>
          <w:lang w:val="en-GB" w:eastAsia="en-GB"/>
        </w:rPr>
        <w:tab/>
        <w:t>to establish a frame of reference for forest owners/managers when deciding for certification and commitment for sustainable forest management</w:t>
      </w:r>
    </w:p>
    <w:p w14:paraId="27707D1C" w14:textId="6524EF8D" w:rsidR="00D240BC" w:rsidRPr="005356E7" w:rsidRDefault="00150E3B" w:rsidP="002F3A3F">
      <w:pPr>
        <w:pStyle w:val="Textnormy"/>
        <w:rPr>
          <w:rFonts w:cs="Arial"/>
          <w:szCs w:val="22"/>
          <w:lang w:val="en-GB" w:eastAsia="en-GB"/>
        </w:rPr>
      </w:pPr>
      <w:r w:rsidRPr="005356E7">
        <w:rPr>
          <w:rFonts w:cs="Arial"/>
          <w:szCs w:val="22"/>
          <w:lang w:val="en-GB" w:eastAsia="en-GB"/>
        </w:rPr>
        <w:t xml:space="preserve">In order to eliminate the costs of certification process, the already existing information about the state of forest ecosystems and their management shall be used at maximal rate for conformity assessment of the applied forest management system with the criteria of sustainable forest management. Data and information included in databases of the forestry information system governed by the National Forest Centre, forest record, Forest Protection Service, national forest inventory and forest state inventory, Green Report, State Nature Conservancy of the SR on protected areas and their conditions, state administration bodies and other institutions, professional organisations and non-government organisations with activities related to forests and their management </w:t>
      </w:r>
      <w:r w:rsidR="00A424D5" w:rsidRPr="005356E7">
        <w:rPr>
          <w:rFonts w:cs="Arial"/>
          <w:szCs w:val="22"/>
          <w:lang w:val="en-GB" w:eastAsia="en-GB"/>
        </w:rPr>
        <w:t>shall be</w:t>
      </w:r>
      <w:r w:rsidRPr="005356E7">
        <w:rPr>
          <w:rFonts w:cs="Arial"/>
          <w:szCs w:val="22"/>
          <w:lang w:val="en-GB" w:eastAsia="en-GB"/>
        </w:rPr>
        <w:t xml:space="preserve"> used.</w:t>
      </w:r>
    </w:p>
    <w:p w14:paraId="760F36E5" w14:textId="77777777" w:rsidR="0000700C" w:rsidRPr="005356E7" w:rsidRDefault="0000700C" w:rsidP="0000700C">
      <w:pPr>
        <w:pStyle w:val="Textnormy"/>
        <w:rPr>
          <w:rFonts w:cs="Arial"/>
          <w:b/>
          <w:sz w:val="22"/>
          <w:szCs w:val="22"/>
          <w:lang w:val="en-GB"/>
        </w:rPr>
      </w:pPr>
    </w:p>
    <w:p w14:paraId="3B9DDEC3" w14:textId="77777777" w:rsidR="003B7A96" w:rsidRPr="005356E7" w:rsidRDefault="003B7A96">
      <w:pPr>
        <w:rPr>
          <w:rFonts w:ascii="Arial" w:eastAsia="Times New Roman" w:hAnsi="Arial" w:cs="Arial"/>
          <w:b/>
          <w:bCs/>
          <w:kern w:val="32"/>
          <w:sz w:val="24"/>
          <w:szCs w:val="32"/>
          <w:lang w:val="en-GB" w:eastAsia="en-GB"/>
        </w:rPr>
      </w:pPr>
      <w:bookmarkStart w:id="27" w:name="_Toc449911028"/>
      <w:bookmarkStart w:id="28" w:name="_Toc50008531"/>
      <w:r w:rsidRPr="005356E7">
        <w:rPr>
          <w:rFonts w:ascii="Arial" w:hAnsi="Arial" w:cs="Arial"/>
          <w:lang w:val="en-GB"/>
        </w:rPr>
        <w:br w:type="page"/>
      </w:r>
    </w:p>
    <w:p w14:paraId="76F22AB7" w14:textId="76CBA352" w:rsidR="00461AE6" w:rsidRPr="005356E7" w:rsidRDefault="00D9325D" w:rsidP="00461AE6">
      <w:pPr>
        <w:pStyle w:val="TDHeading1"/>
        <w:numPr>
          <w:ilvl w:val="0"/>
          <w:numId w:val="17"/>
        </w:numPr>
      </w:pPr>
      <w:bookmarkStart w:id="29" w:name="_Toc88850469"/>
      <w:r w:rsidRPr="005356E7">
        <w:lastRenderedPageBreak/>
        <w:t>Scope</w:t>
      </w:r>
      <w:bookmarkEnd w:id="27"/>
      <w:bookmarkEnd w:id="28"/>
      <w:bookmarkEnd w:id="29"/>
    </w:p>
    <w:p w14:paraId="5CC73644" w14:textId="1B245F68" w:rsidR="00F61124" w:rsidRPr="005356E7" w:rsidRDefault="00F61124" w:rsidP="00F61124">
      <w:pPr>
        <w:pStyle w:val="Textnormy"/>
        <w:rPr>
          <w:rFonts w:cs="Arial"/>
          <w:szCs w:val="22"/>
          <w:lang w:val="en-GB" w:eastAsia="en-GB"/>
        </w:rPr>
      </w:pPr>
      <w:r w:rsidRPr="005356E7">
        <w:rPr>
          <w:rFonts w:cs="Arial"/>
          <w:szCs w:val="22"/>
          <w:lang w:val="en-GB" w:eastAsia="en-GB"/>
        </w:rPr>
        <w:t xml:space="preserve">The requirements set out in this document apply to forest owners and managers, as well as to contractors and other operators operating in PEFC-certified areas. They may vary depending on the size of the </w:t>
      </w:r>
      <w:r w:rsidR="00802EE8" w:rsidRPr="005356E7">
        <w:rPr>
          <w:rFonts w:cs="Arial"/>
          <w:szCs w:val="22"/>
          <w:lang w:val="en-GB" w:eastAsia="en-GB"/>
        </w:rPr>
        <w:t xml:space="preserve">managed </w:t>
      </w:r>
      <w:r w:rsidRPr="005356E7">
        <w:rPr>
          <w:rFonts w:cs="Arial"/>
          <w:szCs w:val="22"/>
          <w:lang w:val="en-GB" w:eastAsia="en-GB"/>
        </w:rPr>
        <w:t xml:space="preserve">forests </w:t>
      </w:r>
      <w:r w:rsidR="00802EE8" w:rsidRPr="005356E7">
        <w:rPr>
          <w:rFonts w:cs="Arial"/>
          <w:szCs w:val="22"/>
          <w:lang w:val="en-GB" w:eastAsia="en-GB"/>
        </w:rPr>
        <w:t>a</w:t>
      </w:r>
      <w:r w:rsidRPr="005356E7">
        <w:rPr>
          <w:rFonts w:cs="Arial"/>
          <w:szCs w:val="22"/>
          <w:lang w:val="en-GB" w:eastAsia="en-GB"/>
        </w:rPr>
        <w:t>nd the legal status of the forest manager.</w:t>
      </w:r>
    </w:p>
    <w:p w14:paraId="6179C790" w14:textId="7C8275B2" w:rsidR="00F61124" w:rsidRPr="005356E7" w:rsidRDefault="00F61124" w:rsidP="00F61124">
      <w:pPr>
        <w:pStyle w:val="Textnormy"/>
        <w:rPr>
          <w:rFonts w:cs="Arial"/>
          <w:szCs w:val="22"/>
          <w:lang w:val="en-GB" w:eastAsia="en-GB"/>
        </w:rPr>
      </w:pPr>
      <w:r w:rsidRPr="005356E7">
        <w:rPr>
          <w:rFonts w:cs="Arial"/>
          <w:szCs w:val="22"/>
          <w:lang w:val="en-GB" w:eastAsia="en-GB"/>
        </w:rPr>
        <w:t>For participants in the certification process, th</w:t>
      </w:r>
      <w:r w:rsidR="00B83B98" w:rsidRPr="005356E7">
        <w:rPr>
          <w:rFonts w:cs="Arial"/>
          <w:szCs w:val="22"/>
          <w:lang w:val="en-GB" w:eastAsia="en-GB"/>
        </w:rPr>
        <w:t>is</w:t>
      </w:r>
      <w:r w:rsidRPr="005356E7">
        <w:rPr>
          <w:rFonts w:cs="Arial"/>
          <w:szCs w:val="22"/>
          <w:lang w:val="en-GB" w:eastAsia="en-GB"/>
        </w:rPr>
        <w:t xml:space="preserve"> document:</w:t>
      </w:r>
    </w:p>
    <w:p w14:paraId="17E9B8A1" w14:textId="568EEAC9" w:rsidR="00F61124" w:rsidRPr="005356E7" w:rsidRDefault="004445C4" w:rsidP="00B83B98">
      <w:pPr>
        <w:pStyle w:val="TDNormaltext"/>
        <w:numPr>
          <w:ilvl w:val="0"/>
          <w:numId w:val="13"/>
        </w:numPr>
        <w:ind w:left="709" w:hanging="425"/>
      </w:pPr>
      <w:r w:rsidRPr="005356E7">
        <w:t>determines</w:t>
      </w:r>
      <w:r w:rsidR="00F61124" w:rsidRPr="005356E7">
        <w:t xml:space="preserve"> the management rules, procedures and criteria by which the manager:</w:t>
      </w:r>
    </w:p>
    <w:p w14:paraId="7C5CBFBE" w14:textId="4E0D76ED" w:rsidR="00F61124" w:rsidRPr="005356E7" w:rsidRDefault="002F5120" w:rsidP="00AB16A0">
      <w:pPr>
        <w:pStyle w:val="TDNormaltext"/>
        <w:numPr>
          <w:ilvl w:val="1"/>
          <w:numId w:val="13"/>
        </w:numPr>
      </w:pPr>
      <w:r w:rsidRPr="005356E7">
        <w:t>d</w:t>
      </w:r>
      <w:r w:rsidR="00F61124" w:rsidRPr="005356E7">
        <w:t>emonstrates the ability to continuously provide a product that meets established internationally recognized standards, regulatory requirements and customer requirements</w:t>
      </w:r>
    </w:p>
    <w:p w14:paraId="0D34D244" w14:textId="6B65C1B0" w:rsidR="00F61124" w:rsidRPr="005356E7" w:rsidRDefault="00F61124" w:rsidP="00AB16A0">
      <w:pPr>
        <w:pStyle w:val="TDNormaltext"/>
        <w:numPr>
          <w:ilvl w:val="1"/>
          <w:numId w:val="13"/>
        </w:numPr>
      </w:pPr>
      <w:r w:rsidRPr="005356E7">
        <w:t>wants to increase customer satisfaction through the effective operation of the management system, including processes for its continuous improvement</w:t>
      </w:r>
    </w:p>
    <w:p w14:paraId="760F36EE" w14:textId="3D27D7B2" w:rsidR="0000700C" w:rsidRPr="005356E7" w:rsidRDefault="00F61124" w:rsidP="00AB16A0">
      <w:pPr>
        <w:pStyle w:val="TDNormaltext"/>
        <w:numPr>
          <w:ilvl w:val="0"/>
          <w:numId w:val="13"/>
        </w:numPr>
        <w:ind w:left="709" w:hanging="425"/>
      </w:pPr>
      <w:r w:rsidRPr="005356E7">
        <w:t>sets out the framework procedures and form for the results of the important phases of forest management, in the achievement of which its management is considered sustainable, in accordance with the principles of PEFC forest certification.</w:t>
      </w:r>
    </w:p>
    <w:p w14:paraId="5C961BC0" w14:textId="7D4A59CE" w:rsidR="00BF3B18" w:rsidRPr="005356E7" w:rsidRDefault="00BF3B18" w:rsidP="0000700C">
      <w:pPr>
        <w:pStyle w:val="Textnormy"/>
        <w:rPr>
          <w:rFonts w:cs="Arial"/>
          <w:szCs w:val="22"/>
          <w:lang w:val="en-GB" w:eastAsia="en-GB"/>
        </w:rPr>
      </w:pPr>
      <w:r w:rsidRPr="005356E7">
        <w:rPr>
          <w:rFonts w:cs="Arial"/>
          <w:szCs w:val="22"/>
          <w:lang w:val="en-GB" w:eastAsia="en-GB"/>
        </w:rPr>
        <w:t xml:space="preserve">The individual chapters of this document and the names of the processes are arranged in the structure of STN ISO 9001: 2015 Quality management system - requirements. The requirements in Chapter 8 "Operation" are </w:t>
      </w:r>
      <w:r w:rsidR="00E239BF" w:rsidRPr="005356E7">
        <w:rPr>
          <w:rFonts w:cs="Arial"/>
          <w:szCs w:val="22"/>
          <w:lang w:val="en-GB" w:eastAsia="en-GB"/>
        </w:rPr>
        <w:t>ordered</w:t>
      </w:r>
      <w:r w:rsidRPr="005356E7">
        <w:rPr>
          <w:rFonts w:cs="Arial"/>
          <w:szCs w:val="22"/>
          <w:lang w:val="en-GB" w:eastAsia="en-GB"/>
        </w:rPr>
        <w:t xml:space="preserve"> according to the generally accepted principles (I - VI) of sustainable forest management. The wording of the national criteria is in accordance with the relevant sections (titles) of the applicable legislation and corresponds in content to long-term forestry practice</w:t>
      </w:r>
      <w:r w:rsidR="002C0146" w:rsidRPr="005356E7">
        <w:rPr>
          <w:rFonts w:cs="Arial"/>
          <w:szCs w:val="22"/>
          <w:lang w:val="en-GB" w:eastAsia="en-GB"/>
        </w:rPr>
        <w:t>s</w:t>
      </w:r>
      <w:r w:rsidRPr="005356E7">
        <w:rPr>
          <w:rFonts w:cs="Arial"/>
          <w:szCs w:val="22"/>
          <w:lang w:val="en-GB" w:eastAsia="en-GB"/>
        </w:rPr>
        <w:t>.</w:t>
      </w:r>
    </w:p>
    <w:p w14:paraId="760F36F0" w14:textId="2B6A843C" w:rsidR="0000700C" w:rsidRPr="005356E7" w:rsidRDefault="00E64E43" w:rsidP="0000700C">
      <w:pPr>
        <w:pStyle w:val="Textnormy"/>
        <w:rPr>
          <w:rFonts w:cs="Arial"/>
          <w:szCs w:val="22"/>
          <w:lang w:val="en-GB" w:eastAsia="en-GB"/>
        </w:rPr>
      </w:pPr>
      <w:r w:rsidRPr="005356E7">
        <w:rPr>
          <w:rFonts w:cs="Arial"/>
          <w:szCs w:val="22"/>
          <w:lang w:val="en-GB" w:eastAsia="en-GB"/>
        </w:rPr>
        <w:t>The chapters are structured as follows:</w:t>
      </w:r>
    </w:p>
    <w:p w14:paraId="760F36F1" w14:textId="7BCFF108" w:rsidR="0000700C" w:rsidRPr="005356E7" w:rsidRDefault="00773AE6" w:rsidP="002251F5">
      <w:pPr>
        <w:pStyle w:val="TDNormaltext"/>
        <w:numPr>
          <w:ilvl w:val="0"/>
          <w:numId w:val="33"/>
        </w:numPr>
      </w:pPr>
      <w:r w:rsidRPr="005356E7">
        <w:rPr>
          <w:b/>
          <w:bCs/>
        </w:rPr>
        <w:t>P</w:t>
      </w:r>
      <w:r w:rsidR="00530F2B" w:rsidRPr="005356E7">
        <w:rPr>
          <w:b/>
          <w:bCs/>
        </w:rPr>
        <w:t>rocess n</w:t>
      </w:r>
      <w:r w:rsidR="00444C42" w:rsidRPr="005356E7">
        <w:rPr>
          <w:b/>
          <w:bCs/>
        </w:rPr>
        <w:t>umber</w:t>
      </w:r>
    </w:p>
    <w:p w14:paraId="760F36F2" w14:textId="6E692084" w:rsidR="0000700C" w:rsidRPr="005356E7" w:rsidRDefault="00530F2B" w:rsidP="002251F5">
      <w:pPr>
        <w:pStyle w:val="TDNormaltext"/>
        <w:numPr>
          <w:ilvl w:val="0"/>
          <w:numId w:val="33"/>
        </w:numPr>
      </w:pPr>
      <w:r w:rsidRPr="005356E7">
        <w:rPr>
          <w:b/>
          <w:bCs/>
        </w:rPr>
        <w:t>Process title</w:t>
      </w:r>
    </w:p>
    <w:p w14:paraId="760F36F3" w14:textId="4B705ED5" w:rsidR="0000700C" w:rsidRPr="005356E7" w:rsidRDefault="00BC355C" w:rsidP="002251F5">
      <w:pPr>
        <w:pStyle w:val="TDNormaltext"/>
        <w:numPr>
          <w:ilvl w:val="0"/>
          <w:numId w:val="33"/>
        </w:numPr>
      </w:pPr>
      <w:r w:rsidRPr="005356E7">
        <w:rPr>
          <w:b/>
          <w:bCs/>
        </w:rPr>
        <w:t>Full wording</w:t>
      </w:r>
      <w:r w:rsidR="0000700C" w:rsidRPr="005356E7">
        <w:t xml:space="preserve">: </w:t>
      </w:r>
      <w:r w:rsidR="001E3DEC" w:rsidRPr="005356E7">
        <w:t xml:space="preserve">describes the subject of partial processes </w:t>
      </w:r>
      <w:r w:rsidR="00C32C29" w:rsidRPr="005356E7">
        <w:t xml:space="preserve">of quality management system </w:t>
      </w:r>
      <w:r w:rsidR="001E3DEC" w:rsidRPr="005356E7">
        <w:t>and stages of sustainable forest management, lists the crucial tools and determines indicators ensuring the improvement of practical procedures and methods of sustainable forest management</w:t>
      </w:r>
    </w:p>
    <w:p w14:paraId="760F36F4" w14:textId="474A71B5" w:rsidR="0000700C" w:rsidRPr="005356E7" w:rsidRDefault="00773AE6" w:rsidP="002251F5">
      <w:pPr>
        <w:pStyle w:val="TDNormaltext"/>
        <w:numPr>
          <w:ilvl w:val="0"/>
          <w:numId w:val="33"/>
        </w:numPr>
      </w:pPr>
      <w:r w:rsidRPr="005356E7">
        <w:rPr>
          <w:b/>
          <w:bCs/>
        </w:rPr>
        <w:t>Objective</w:t>
      </w:r>
      <w:r w:rsidR="0000700C" w:rsidRPr="005356E7">
        <w:t xml:space="preserve">: </w:t>
      </w:r>
      <w:r w:rsidR="000319ED" w:rsidRPr="005356E7">
        <w:t>defines the expected result to which the fulfilment of the criterion should aim</w:t>
      </w:r>
    </w:p>
    <w:p w14:paraId="760F36F5" w14:textId="0CA876F0" w:rsidR="0000700C" w:rsidRPr="005356E7" w:rsidRDefault="0000700C" w:rsidP="002251F5">
      <w:pPr>
        <w:pStyle w:val="TDNormaltext"/>
        <w:numPr>
          <w:ilvl w:val="0"/>
          <w:numId w:val="33"/>
        </w:numPr>
      </w:pPr>
      <w:r w:rsidRPr="005356E7">
        <w:rPr>
          <w:b/>
          <w:bCs/>
        </w:rPr>
        <w:t>Legislat</w:t>
      </w:r>
      <w:r w:rsidR="000319ED" w:rsidRPr="005356E7">
        <w:rPr>
          <w:b/>
          <w:bCs/>
        </w:rPr>
        <w:t>ive background</w:t>
      </w:r>
      <w:r w:rsidRPr="005356E7">
        <w:t xml:space="preserve">: </w:t>
      </w:r>
      <w:r w:rsidR="00C9461C" w:rsidRPr="005356E7">
        <w:t>provides references to applicable legislative standards containing or regulating the particular issue</w:t>
      </w:r>
    </w:p>
    <w:p w14:paraId="760F36F6" w14:textId="7B820D70" w:rsidR="0000700C" w:rsidRPr="005356E7" w:rsidRDefault="00C9461C" w:rsidP="002251F5">
      <w:pPr>
        <w:pStyle w:val="TDNormaltext"/>
        <w:numPr>
          <w:ilvl w:val="0"/>
          <w:numId w:val="33"/>
        </w:numPr>
      </w:pPr>
      <w:r w:rsidRPr="005356E7">
        <w:rPr>
          <w:b/>
          <w:bCs/>
        </w:rPr>
        <w:t>Re</w:t>
      </w:r>
      <w:r w:rsidR="005604CE" w:rsidRPr="005356E7">
        <w:rPr>
          <w:b/>
          <w:bCs/>
        </w:rPr>
        <w:t>q</w:t>
      </w:r>
      <w:r w:rsidRPr="005356E7">
        <w:rPr>
          <w:b/>
          <w:bCs/>
        </w:rPr>
        <w:t>uirements</w:t>
      </w:r>
      <w:r w:rsidR="0000700C" w:rsidRPr="005356E7">
        <w:t xml:space="preserve">: </w:t>
      </w:r>
      <w:r w:rsidR="00813669" w:rsidRPr="005356E7">
        <w:t>Quantitative or qualitative parameters describing the objectively and unambiguously the subject of the requirement and are evaluated in relation to the requirements. They shall apply to each manager participating in the certification.</w:t>
      </w:r>
      <w:r w:rsidR="00190569" w:rsidRPr="005356E7">
        <w:t xml:space="preserve"> They set out the boundary requirements of management and important phases ensuring the sustainability of forest management or specify the framework procedures and the form of the results of important phases of forest management, in the achievement of which its management is considered sustainable.</w:t>
      </w:r>
    </w:p>
    <w:p w14:paraId="760F36F9" w14:textId="22EF6461" w:rsidR="009242A4" w:rsidRPr="005356E7" w:rsidRDefault="00B371E4" w:rsidP="002251F5">
      <w:pPr>
        <w:pStyle w:val="TDNormaltext"/>
        <w:numPr>
          <w:ilvl w:val="0"/>
          <w:numId w:val="33"/>
        </w:numPr>
      </w:pPr>
      <w:r w:rsidRPr="005356E7">
        <w:rPr>
          <w:b/>
          <w:bCs/>
        </w:rPr>
        <w:t>Method of verification</w:t>
      </w:r>
      <w:r w:rsidR="005604CE" w:rsidRPr="005356E7">
        <w:t>:</w:t>
      </w:r>
      <w:r w:rsidR="0000700C" w:rsidRPr="005356E7">
        <w:t xml:space="preserve"> </w:t>
      </w:r>
      <w:r w:rsidRPr="005356E7">
        <w:t>specifies the source of information used to assess the status of compliance with the criteria indicators</w:t>
      </w:r>
    </w:p>
    <w:p w14:paraId="760F36FA" w14:textId="6F3B7E46" w:rsidR="00814E01" w:rsidRPr="005356E7" w:rsidRDefault="00467183" w:rsidP="0014766E">
      <w:pPr>
        <w:pStyle w:val="TDHeading1"/>
        <w:numPr>
          <w:ilvl w:val="0"/>
          <w:numId w:val="17"/>
        </w:numPr>
      </w:pPr>
      <w:bookmarkStart w:id="30" w:name="_Toc88850470"/>
      <w:r w:rsidRPr="005356E7">
        <w:t>Normative references</w:t>
      </w:r>
      <w:bookmarkEnd w:id="30"/>
    </w:p>
    <w:p w14:paraId="760F36FC" w14:textId="61B213C3" w:rsidR="00814E01" w:rsidRPr="005356E7" w:rsidRDefault="00BD2F99" w:rsidP="00814E01">
      <w:pPr>
        <w:pStyle w:val="TDNormaltext"/>
        <w:rPr>
          <w:sz w:val="22"/>
        </w:rPr>
      </w:pPr>
      <w:r w:rsidRPr="005356E7">
        <w:t>For the purposes of this document the normative references given in 1001:202</w:t>
      </w:r>
      <w:r w:rsidR="005356E7" w:rsidRPr="005356E7">
        <w:t>1</w:t>
      </w:r>
      <w:r w:rsidRPr="005356E7">
        <w:t xml:space="preserve"> </w:t>
      </w:r>
      <w:r w:rsidRPr="005356E7">
        <w:rPr>
          <w:i/>
          <w:iCs/>
        </w:rPr>
        <w:t>Slovak Forest Certification System - Description and Context</w:t>
      </w:r>
      <w:r w:rsidRPr="005356E7">
        <w:t xml:space="preserve"> apply.</w:t>
      </w:r>
    </w:p>
    <w:p w14:paraId="23E6163B" w14:textId="4A8D3AE2" w:rsidR="00972E5B" w:rsidRPr="005356E7" w:rsidRDefault="00080F11" w:rsidP="0014766E">
      <w:pPr>
        <w:pStyle w:val="TDHeading1"/>
        <w:numPr>
          <w:ilvl w:val="0"/>
          <w:numId w:val="17"/>
        </w:numPr>
      </w:pPr>
      <w:bookmarkStart w:id="31" w:name="_Toc88850471"/>
      <w:r w:rsidRPr="005356E7">
        <w:t>Terms and definitions</w:t>
      </w:r>
      <w:bookmarkEnd w:id="31"/>
    </w:p>
    <w:p w14:paraId="69DB8872" w14:textId="16712628" w:rsidR="005F7B45" w:rsidRPr="005356E7" w:rsidRDefault="00BD2F99" w:rsidP="00063CDE">
      <w:pPr>
        <w:pStyle w:val="TDNormaltext"/>
        <w:rPr>
          <w:b/>
          <w:bCs/>
          <w:kern w:val="32"/>
          <w:sz w:val="24"/>
          <w:szCs w:val="32"/>
        </w:rPr>
      </w:pPr>
      <w:bookmarkStart w:id="32" w:name="_Toc14466575"/>
      <w:r w:rsidRPr="005356E7">
        <w:t>For the purposes of this document the normative references given in 1001:202</w:t>
      </w:r>
      <w:r w:rsidR="005356E7" w:rsidRPr="005356E7">
        <w:t>1</w:t>
      </w:r>
      <w:r w:rsidRPr="005356E7">
        <w:t xml:space="preserve"> </w:t>
      </w:r>
      <w:r w:rsidRPr="005356E7">
        <w:rPr>
          <w:i/>
          <w:iCs/>
        </w:rPr>
        <w:t>Slovak Forest Certification System - Description and Context</w:t>
      </w:r>
      <w:r w:rsidRPr="005356E7">
        <w:t xml:space="preserve"> apply. </w:t>
      </w:r>
      <w:r w:rsidR="005F7B45" w:rsidRPr="005356E7">
        <w:br w:type="page"/>
      </w:r>
    </w:p>
    <w:p w14:paraId="760F3700" w14:textId="1A0C43C2" w:rsidR="0000700C" w:rsidRPr="005356E7" w:rsidRDefault="00CF193F" w:rsidP="00AA5AF6">
      <w:pPr>
        <w:pStyle w:val="TDHeading1"/>
        <w:numPr>
          <w:ilvl w:val="0"/>
          <w:numId w:val="17"/>
        </w:numPr>
      </w:pPr>
      <w:bookmarkStart w:id="33" w:name="_Toc88850472"/>
      <w:r w:rsidRPr="005356E7">
        <w:lastRenderedPageBreak/>
        <w:t>Context of the national standard</w:t>
      </w:r>
      <w:r w:rsidR="009F7954" w:rsidRPr="005356E7">
        <w:t>s</w:t>
      </w:r>
      <w:r w:rsidRPr="005356E7">
        <w:t xml:space="preserve"> and the organisations applying PEFC endorsed standard</w:t>
      </w:r>
      <w:r w:rsidR="009F7954" w:rsidRPr="005356E7">
        <w:t>s</w:t>
      </w:r>
      <w:bookmarkEnd w:id="32"/>
      <w:bookmarkEnd w:id="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70B" w14:textId="77777777" w:rsidTr="00765E7C">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709" w14:textId="452E1C62" w:rsidR="00C26768" w:rsidRPr="005356E7" w:rsidRDefault="001F3113" w:rsidP="00FD1154">
            <w:pPr>
              <w:spacing w:after="0" w:line="240" w:lineRule="auto"/>
              <w:outlineLvl w:val="1"/>
              <w:rPr>
                <w:rFonts w:ascii="Arial" w:eastAsia="Times New Roman" w:hAnsi="Arial" w:cs="Arial"/>
                <w:b/>
                <w:bCs/>
                <w:sz w:val="20"/>
                <w:szCs w:val="20"/>
                <w:lang w:val="en-GB" w:eastAsia="sk-SK"/>
              </w:rPr>
            </w:pPr>
            <w:bookmarkStart w:id="34" w:name="_Toc391845408"/>
            <w:r w:rsidRPr="005356E7">
              <w:rPr>
                <w:rFonts w:ascii="Arial" w:eastAsia="Times New Roman" w:hAnsi="Arial" w:cs="Arial"/>
                <w:b/>
                <w:bCs/>
                <w:sz w:val="20"/>
                <w:szCs w:val="20"/>
                <w:lang w:val="en-GB" w:eastAsia="sk-SK"/>
              </w:rPr>
              <w:t>Process number</w:t>
            </w:r>
            <w:bookmarkEnd w:id="34"/>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70A" w14:textId="77777777" w:rsidR="00C26768" w:rsidRPr="005356E7" w:rsidRDefault="00087A5E" w:rsidP="00765E7C">
            <w:pPr>
              <w:pStyle w:val="Nadpis2"/>
              <w:spacing w:before="0" w:after="0"/>
              <w:rPr>
                <w:rFonts w:cs="Arial"/>
                <w:sz w:val="20"/>
                <w:lang w:val="en-GB"/>
              </w:rPr>
            </w:pPr>
            <w:r w:rsidRPr="005356E7">
              <w:rPr>
                <w:rFonts w:cs="Arial"/>
                <w:sz w:val="20"/>
                <w:lang w:val="en-GB"/>
              </w:rPr>
              <w:t>4.1</w:t>
            </w:r>
          </w:p>
        </w:tc>
      </w:tr>
      <w:tr w:rsidR="00846DD5" w:rsidRPr="005356E7" w14:paraId="760F370E"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70C" w14:textId="5D7F31E5" w:rsidR="00C26768" w:rsidRPr="005356E7" w:rsidRDefault="001F3113" w:rsidP="00FD1154">
            <w:pPr>
              <w:spacing w:after="0" w:line="240" w:lineRule="auto"/>
              <w:outlineLvl w:val="1"/>
              <w:rPr>
                <w:rFonts w:ascii="Arial" w:eastAsia="Times New Roman" w:hAnsi="Arial" w:cs="Arial"/>
                <w:b/>
                <w:bCs/>
                <w:sz w:val="20"/>
                <w:szCs w:val="20"/>
                <w:lang w:val="en-GB" w:eastAsia="sk-SK"/>
              </w:rPr>
            </w:pPr>
            <w:bookmarkStart w:id="35" w:name="_Toc391845410"/>
            <w:r w:rsidRPr="005356E7">
              <w:rPr>
                <w:rFonts w:ascii="Arial" w:eastAsia="Times New Roman" w:hAnsi="Arial" w:cs="Arial"/>
                <w:b/>
                <w:bCs/>
                <w:sz w:val="20"/>
                <w:szCs w:val="20"/>
                <w:lang w:val="en-GB" w:eastAsia="sk-SK"/>
              </w:rPr>
              <w:t>Process title</w:t>
            </w:r>
            <w:bookmarkEnd w:id="35"/>
          </w:p>
        </w:tc>
        <w:tc>
          <w:tcPr>
            <w:tcW w:w="6126" w:type="dxa"/>
            <w:tcBorders>
              <w:top w:val="single" w:sz="8" w:space="0" w:color="auto"/>
              <w:left w:val="single" w:sz="12" w:space="0" w:color="auto"/>
              <w:bottom w:val="single" w:sz="8" w:space="0" w:color="auto"/>
              <w:right w:val="single" w:sz="18" w:space="0" w:color="auto"/>
            </w:tcBorders>
            <w:shd w:val="clear" w:color="auto" w:fill="auto"/>
            <w:vAlign w:val="center"/>
          </w:tcPr>
          <w:p w14:paraId="760F370D" w14:textId="489E620A" w:rsidR="00C26768" w:rsidRPr="005356E7" w:rsidRDefault="001C5162" w:rsidP="00765E7C">
            <w:pPr>
              <w:rPr>
                <w:rFonts w:ascii="Arial" w:hAnsi="Arial" w:cs="Arial"/>
                <w:b/>
                <w:caps/>
                <w:lang w:val="en-GB"/>
              </w:rPr>
            </w:pPr>
            <w:r w:rsidRPr="005356E7">
              <w:rPr>
                <w:rFonts w:ascii="Arial" w:hAnsi="Arial" w:cs="Arial"/>
                <w:b/>
                <w:caps/>
                <w:lang w:val="en-GB"/>
              </w:rPr>
              <w:t>general</w:t>
            </w:r>
          </w:p>
        </w:tc>
      </w:tr>
      <w:tr w:rsidR="00846DD5" w:rsidRPr="005356E7" w14:paraId="760F3711"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70F" w14:textId="5DA310E3" w:rsidR="00C26768" w:rsidRPr="005356E7" w:rsidRDefault="001F3113" w:rsidP="00FD1154">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710" w14:textId="4AC84A16" w:rsidR="005A58F7" w:rsidRPr="005356E7" w:rsidRDefault="00283C0D" w:rsidP="002B17E9">
            <w:pPr>
              <w:pStyle w:val="TDNormaltext"/>
              <w:jc w:val="left"/>
            </w:pPr>
            <w:r w:rsidRPr="005356E7">
              <w:rPr>
                <w:szCs w:val="20"/>
              </w:rPr>
              <w:t xml:space="preserve">PEFC claims provide information on the origin of forest based products from sustainably managed forests and other non-controversial sources. The main </w:t>
            </w:r>
            <w:r w:rsidR="00480931" w:rsidRPr="005356E7">
              <w:rPr>
                <w:szCs w:val="20"/>
              </w:rPr>
              <w:t xml:space="preserve">objective </w:t>
            </w:r>
            <w:r w:rsidRPr="005356E7">
              <w:rPr>
                <w:szCs w:val="20"/>
              </w:rPr>
              <w:t xml:space="preserve">of using PEFC </w:t>
            </w:r>
            <w:r w:rsidR="00480931" w:rsidRPr="005356E7">
              <w:rPr>
                <w:szCs w:val="20"/>
              </w:rPr>
              <w:t>claims is</w:t>
            </w:r>
            <w:r w:rsidRPr="005356E7">
              <w:rPr>
                <w:szCs w:val="20"/>
              </w:rPr>
              <w:t xml:space="preserve"> to support the demand and supply of products from sustainably managed forests by providing accurate and verifiable information, thus stimulating the market's potential for continuous improvement of the world's forest resources.</w:t>
            </w:r>
          </w:p>
        </w:tc>
      </w:tr>
      <w:tr w:rsidR="00846DD5" w:rsidRPr="005356E7" w14:paraId="760F3714"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712" w14:textId="7F0C5CF4" w:rsidR="00C26768" w:rsidRPr="005356E7" w:rsidRDefault="001F3113" w:rsidP="00FD1154">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713" w14:textId="26E86E1C" w:rsidR="00C26768" w:rsidRPr="005356E7" w:rsidRDefault="00A97BAC" w:rsidP="002B17E9">
            <w:pPr>
              <w:pStyle w:val="TDNormaltext"/>
              <w:jc w:val="left"/>
              <w:rPr>
                <w:b/>
              </w:rPr>
            </w:pPr>
            <w:r w:rsidRPr="005356E7">
              <w:rPr>
                <w:szCs w:val="20"/>
              </w:rPr>
              <w:t>To p</w:t>
            </w:r>
            <w:r w:rsidR="0073479D" w:rsidRPr="005356E7">
              <w:rPr>
                <w:szCs w:val="20"/>
              </w:rPr>
              <w:t>rovide reliable evidence of the origin of forest products</w:t>
            </w:r>
          </w:p>
        </w:tc>
      </w:tr>
      <w:tr w:rsidR="00846DD5" w:rsidRPr="005356E7" w14:paraId="760F3718"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715" w14:textId="1F299B6D" w:rsidR="00C26768" w:rsidRPr="005356E7" w:rsidRDefault="001F3113" w:rsidP="00FD1154">
            <w:pPr>
              <w:spacing w:after="0" w:line="240" w:lineRule="auto"/>
              <w:outlineLvl w:val="1"/>
              <w:rPr>
                <w:rFonts w:ascii="Arial" w:eastAsia="Times New Roman" w:hAnsi="Arial" w:cs="Arial"/>
                <w:b/>
                <w:bCs/>
                <w:sz w:val="20"/>
                <w:szCs w:val="20"/>
                <w:lang w:val="en-GB" w:eastAsia="sk-SK"/>
              </w:rPr>
            </w:pPr>
            <w:r w:rsidRPr="005356E7">
              <w:rPr>
                <w:rFonts w:ascii="Arial" w:hAnsi="Arial" w:cs="Arial"/>
                <w:b/>
                <w:bCs/>
                <w:lang w:val="en-GB"/>
              </w:rPr>
              <w:t>Legislative background</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716" w14:textId="0D3E2D8F" w:rsidR="00C26768" w:rsidRPr="005356E7" w:rsidRDefault="00031638" w:rsidP="0014766E">
            <w:pPr>
              <w:pStyle w:val="Textnormy"/>
              <w:numPr>
                <w:ilvl w:val="0"/>
                <w:numId w:val="3"/>
              </w:numPr>
              <w:spacing w:after="0"/>
              <w:jc w:val="left"/>
              <w:rPr>
                <w:rFonts w:cs="Arial"/>
                <w:lang w:val="en-GB"/>
              </w:rPr>
            </w:pPr>
            <w:r w:rsidRPr="005356E7">
              <w:rPr>
                <w:rFonts w:cs="Arial"/>
                <w:lang w:val="en-GB"/>
              </w:rPr>
              <w:t xml:space="preserve">TD SFCS </w:t>
            </w:r>
            <w:r w:rsidR="001C51A9" w:rsidRPr="005356E7">
              <w:rPr>
                <w:rFonts w:cs="Arial"/>
                <w:lang w:val="en-GB"/>
              </w:rPr>
              <w:t>1004</w:t>
            </w:r>
            <w:r w:rsidRPr="005356E7">
              <w:rPr>
                <w:rFonts w:cs="Arial"/>
                <w:lang w:val="en-GB"/>
              </w:rPr>
              <w:t>:2020</w:t>
            </w:r>
            <w:r w:rsidR="001C51A9" w:rsidRPr="005356E7">
              <w:rPr>
                <w:rFonts w:cs="Arial"/>
                <w:lang w:val="en-GB"/>
              </w:rPr>
              <w:t xml:space="preserve"> </w:t>
            </w:r>
            <w:r w:rsidR="00422B64" w:rsidRPr="005356E7">
              <w:rPr>
                <w:rFonts w:cs="Arial"/>
                <w:lang w:val="en-GB"/>
              </w:rPr>
              <w:t>Chain of Custody of Forest and Tree B</w:t>
            </w:r>
            <w:r w:rsidR="00104A6F" w:rsidRPr="005356E7">
              <w:rPr>
                <w:rFonts w:cs="Arial"/>
                <w:lang w:val="en-GB"/>
              </w:rPr>
              <w:t>a</w:t>
            </w:r>
            <w:r w:rsidR="00422B64" w:rsidRPr="005356E7">
              <w:rPr>
                <w:rFonts w:cs="Arial"/>
                <w:lang w:val="en-GB"/>
              </w:rPr>
              <w:t>s</w:t>
            </w:r>
            <w:r w:rsidR="00104A6F" w:rsidRPr="005356E7">
              <w:rPr>
                <w:rFonts w:cs="Arial"/>
                <w:lang w:val="en-GB"/>
              </w:rPr>
              <w:t>e</w:t>
            </w:r>
            <w:r w:rsidR="00422B64" w:rsidRPr="005356E7">
              <w:rPr>
                <w:rFonts w:cs="Arial"/>
                <w:lang w:val="en-GB"/>
              </w:rPr>
              <w:t>d Products</w:t>
            </w:r>
            <w:r w:rsidR="001C51A9" w:rsidRPr="005356E7">
              <w:rPr>
                <w:rFonts w:cs="Arial"/>
                <w:lang w:val="en-GB"/>
              </w:rPr>
              <w:t xml:space="preserve"> - </w:t>
            </w:r>
            <w:r w:rsidR="00422B64" w:rsidRPr="005356E7">
              <w:rPr>
                <w:rFonts w:cs="Arial"/>
                <w:lang w:val="en-GB"/>
              </w:rPr>
              <w:t>Requirements</w:t>
            </w:r>
          </w:p>
          <w:p w14:paraId="760F3717" w14:textId="571C0414" w:rsidR="00311DC0" w:rsidRPr="005356E7" w:rsidRDefault="003B7573" w:rsidP="0014766E">
            <w:pPr>
              <w:pStyle w:val="Textnormy"/>
              <w:numPr>
                <w:ilvl w:val="0"/>
                <w:numId w:val="3"/>
              </w:numPr>
              <w:spacing w:after="0"/>
              <w:jc w:val="left"/>
              <w:rPr>
                <w:rFonts w:cs="Arial"/>
                <w:lang w:val="en-GB"/>
              </w:rPr>
            </w:pPr>
            <w:r w:rsidRPr="005356E7">
              <w:rPr>
                <w:rFonts w:cs="Arial"/>
                <w:lang w:val="en-GB"/>
              </w:rPr>
              <w:t xml:space="preserve">Decree MP SR 232/2006 Coll. on </w:t>
            </w:r>
            <w:r w:rsidR="00DA59C3" w:rsidRPr="005356E7">
              <w:rPr>
                <w:rFonts w:cs="Arial"/>
                <w:lang w:val="en-GB"/>
              </w:rPr>
              <w:t>marking timber harvesting, marking of harvested timber and documents on the origin of timber</w:t>
            </w:r>
            <w:r w:rsidR="00104A6F" w:rsidRPr="005356E7">
              <w:rPr>
                <w:rFonts w:cs="Arial"/>
                <w:lang w:val="en-GB"/>
              </w:rPr>
              <w:t xml:space="preserve"> as amended</w:t>
            </w:r>
          </w:p>
        </w:tc>
      </w:tr>
      <w:tr w:rsidR="00846DD5" w:rsidRPr="005356E7" w14:paraId="760F3724"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719" w14:textId="0FF133E2" w:rsidR="00C26768" w:rsidRPr="005356E7" w:rsidRDefault="001F3113" w:rsidP="00FD1154">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71A" w14:textId="571FCA06" w:rsidR="00833E7F" w:rsidRPr="005356E7" w:rsidRDefault="00311DC0" w:rsidP="00224D34">
            <w:pPr>
              <w:pStyle w:val="Textnormy"/>
              <w:spacing w:after="0"/>
              <w:ind w:left="600" w:hanging="600"/>
              <w:jc w:val="left"/>
              <w:rPr>
                <w:rFonts w:cs="Arial"/>
                <w:lang w:val="en-GB"/>
              </w:rPr>
            </w:pPr>
            <w:r w:rsidRPr="005356E7">
              <w:rPr>
                <w:rFonts w:cs="Arial"/>
                <w:lang w:val="en-GB"/>
              </w:rPr>
              <w:t>4.1.1</w:t>
            </w:r>
            <w:r w:rsidR="00224D34" w:rsidRPr="005356E7">
              <w:rPr>
                <w:rFonts w:cs="Arial"/>
                <w:lang w:val="en-GB"/>
              </w:rPr>
              <w:tab/>
            </w:r>
            <w:r w:rsidR="00C27E41" w:rsidRPr="005356E7">
              <w:rPr>
                <w:rFonts w:cs="Arial"/>
                <w:lang w:val="en-GB"/>
              </w:rPr>
              <w:t>The claim "100% PEFC certified"</w:t>
            </w:r>
            <w:r w:rsidR="002A1896" w:rsidRPr="005356E7">
              <w:rPr>
                <w:rFonts w:cs="Arial"/>
                <w:lang w:val="en-GB"/>
              </w:rPr>
              <w:t xml:space="preserve"> </w:t>
            </w:r>
            <w:del w:id="36" w:author="Hubert Paluš" w:date="2022-08-02T08:12:00Z">
              <w:r w:rsidR="00C27E41" w:rsidRPr="005356E7" w:rsidDel="001F599A">
                <w:rPr>
                  <w:rFonts w:cs="Arial"/>
                  <w:lang w:val="en-GB"/>
                </w:rPr>
                <w:delText>or another system</w:delText>
              </w:r>
              <w:r w:rsidR="00CF2318" w:rsidRPr="005356E7" w:rsidDel="001F599A">
                <w:rPr>
                  <w:rFonts w:cs="Arial"/>
                  <w:lang w:val="en-GB"/>
                </w:rPr>
                <w:delText xml:space="preserve"> </w:delText>
              </w:r>
              <w:r w:rsidR="00C27E41" w:rsidRPr="005356E7" w:rsidDel="001F599A">
                <w:rPr>
                  <w:rFonts w:cs="Arial"/>
                  <w:lang w:val="en-GB"/>
                </w:rPr>
                <w:delText>specif</w:delText>
              </w:r>
              <w:r w:rsidR="00CF2318" w:rsidRPr="005356E7" w:rsidDel="001F599A">
                <w:rPr>
                  <w:rFonts w:cs="Arial"/>
                  <w:lang w:val="en-GB"/>
                </w:rPr>
                <w:delText>ic</w:delText>
              </w:r>
              <w:r w:rsidR="00C27E41" w:rsidRPr="005356E7" w:rsidDel="001F599A">
                <w:rPr>
                  <w:rFonts w:cs="Arial"/>
                  <w:lang w:val="en-GB"/>
                </w:rPr>
                <w:delText xml:space="preserve"> claim </w:delText>
              </w:r>
            </w:del>
            <w:r w:rsidR="00C27E41" w:rsidRPr="005356E7">
              <w:rPr>
                <w:rFonts w:cs="Arial"/>
                <w:lang w:val="en-GB"/>
              </w:rPr>
              <w:t xml:space="preserve">shall be used to </w:t>
            </w:r>
            <w:r w:rsidR="00CF2318" w:rsidRPr="005356E7">
              <w:rPr>
                <w:rFonts w:cs="Arial"/>
                <w:lang w:val="en-GB"/>
              </w:rPr>
              <w:t xml:space="preserve">communicate </w:t>
            </w:r>
            <w:r w:rsidR="00C27E41" w:rsidRPr="005356E7">
              <w:rPr>
                <w:rFonts w:cs="Arial"/>
                <w:lang w:val="en-GB"/>
              </w:rPr>
              <w:t xml:space="preserve">the origin of products to customers with </w:t>
            </w:r>
            <w:r w:rsidR="00CF2318" w:rsidRPr="005356E7">
              <w:rPr>
                <w:rFonts w:cs="Arial"/>
                <w:lang w:val="en-GB"/>
              </w:rPr>
              <w:t>a</w:t>
            </w:r>
            <w:r w:rsidR="00C27E41" w:rsidRPr="005356E7">
              <w:rPr>
                <w:rFonts w:cs="Arial"/>
                <w:lang w:val="en-GB"/>
              </w:rPr>
              <w:t xml:space="preserve"> PEFC </w:t>
            </w:r>
            <w:r w:rsidR="00642835" w:rsidRPr="005356E7">
              <w:rPr>
                <w:rFonts w:cs="Arial"/>
                <w:lang w:val="en-GB"/>
              </w:rPr>
              <w:t>chain of custody</w:t>
            </w:r>
          </w:p>
          <w:p w14:paraId="760F371B" w14:textId="1369FF34" w:rsidR="00833E7F" w:rsidRPr="005356E7" w:rsidRDefault="00833E7F" w:rsidP="00EC316D">
            <w:pPr>
              <w:pStyle w:val="Textnormy"/>
              <w:spacing w:after="0"/>
              <w:ind w:left="600" w:hanging="600"/>
              <w:rPr>
                <w:rFonts w:cs="Arial"/>
                <w:lang w:val="en-GB"/>
              </w:rPr>
            </w:pPr>
            <w:r w:rsidRPr="005356E7">
              <w:rPr>
                <w:rFonts w:cs="Arial"/>
                <w:lang w:val="en-GB"/>
              </w:rPr>
              <w:t>4.1.2</w:t>
            </w:r>
            <w:r w:rsidR="00224D34" w:rsidRPr="005356E7">
              <w:rPr>
                <w:rFonts w:cs="Arial"/>
                <w:lang w:val="en-GB"/>
              </w:rPr>
              <w:tab/>
            </w:r>
            <w:r w:rsidR="00C27E41" w:rsidRPr="005356E7">
              <w:rPr>
                <w:rFonts w:cs="Arial"/>
                <w:lang w:val="en-GB"/>
              </w:rPr>
              <w:t xml:space="preserve">Products with the </w:t>
            </w:r>
            <w:r w:rsidR="002E67BE" w:rsidRPr="005356E7">
              <w:rPr>
                <w:rFonts w:cs="Arial"/>
                <w:lang w:val="en-GB"/>
              </w:rPr>
              <w:t>claim</w:t>
            </w:r>
            <w:r w:rsidR="00C27E41" w:rsidRPr="005356E7">
              <w:rPr>
                <w:rFonts w:cs="Arial"/>
                <w:lang w:val="en-GB"/>
              </w:rPr>
              <w:t xml:space="preserve"> "100% PEFC certified" or with another </w:t>
            </w:r>
            <w:r w:rsidR="00C7260D" w:rsidRPr="005356E7">
              <w:rPr>
                <w:rFonts w:cs="Arial"/>
                <w:lang w:val="en-GB"/>
              </w:rPr>
              <w:t xml:space="preserve">system </w:t>
            </w:r>
            <w:r w:rsidR="00C27E41" w:rsidRPr="005356E7">
              <w:rPr>
                <w:rFonts w:cs="Arial"/>
                <w:lang w:val="en-GB"/>
              </w:rPr>
              <w:t>specifi</w:t>
            </w:r>
            <w:r w:rsidR="00C7260D" w:rsidRPr="005356E7">
              <w:rPr>
                <w:rFonts w:cs="Arial"/>
                <w:lang w:val="en-GB"/>
              </w:rPr>
              <w:t>c claim</w:t>
            </w:r>
            <w:r w:rsidR="00C27E41" w:rsidRPr="005356E7">
              <w:rPr>
                <w:rFonts w:cs="Arial"/>
                <w:lang w:val="en-GB"/>
              </w:rPr>
              <w:t xml:space="preserve"> are placed on the market by the participants in the certification only if they </w:t>
            </w:r>
            <w:r w:rsidR="002B6142" w:rsidRPr="005356E7">
              <w:rPr>
                <w:rFonts w:cs="Arial"/>
                <w:lang w:val="en-GB"/>
              </w:rPr>
              <w:t xml:space="preserve">originate </w:t>
            </w:r>
            <w:r w:rsidR="00C27E41" w:rsidRPr="005356E7">
              <w:rPr>
                <w:rFonts w:cs="Arial"/>
                <w:lang w:val="en-GB"/>
              </w:rPr>
              <w:t>from certified forests covered by a recognized PEFC certificate issued in accordance with th</w:t>
            </w:r>
            <w:r w:rsidR="0059419F" w:rsidRPr="005356E7">
              <w:rPr>
                <w:rFonts w:cs="Arial"/>
                <w:lang w:val="en-GB"/>
              </w:rPr>
              <w:t>is</w:t>
            </w:r>
            <w:r w:rsidR="00C27E41" w:rsidRPr="005356E7">
              <w:rPr>
                <w:rFonts w:cs="Arial"/>
                <w:lang w:val="en-GB"/>
              </w:rPr>
              <w:t xml:space="preserve"> standard</w:t>
            </w:r>
          </w:p>
          <w:p w14:paraId="760F371C" w14:textId="05306059" w:rsidR="009E7589" w:rsidRPr="005356E7" w:rsidRDefault="004D65BC" w:rsidP="00224D34">
            <w:pPr>
              <w:pStyle w:val="Textnormy"/>
              <w:spacing w:after="0"/>
              <w:ind w:left="600" w:hanging="600"/>
              <w:jc w:val="left"/>
              <w:rPr>
                <w:rFonts w:cs="Arial"/>
                <w:lang w:val="en-GB"/>
              </w:rPr>
            </w:pPr>
            <w:r w:rsidRPr="005356E7">
              <w:rPr>
                <w:rFonts w:cs="Arial"/>
                <w:lang w:val="en-GB"/>
              </w:rPr>
              <w:t>4.1.3</w:t>
            </w:r>
            <w:r w:rsidR="00224D34" w:rsidRPr="005356E7">
              <w:rPr>
                <w:rFonts w:cs="Arial"/>
                <w:lang w:val="en-GB"/>
              </w:rPr>
              <w:tab/>
            </w:r>
            <w:r w:rsidRPr="005356E7">
              <w:rPr>
                <w:rFonts w:cs="Arial"/>
                <w:lang w:val="en-GB"/>
              </w:rPr>
              <w:t>I</w:t>
            </w:r>
            <w:r w:rsidR="009E7589" w:rsidRPr="005356E7">
              <w:rPr>
                <w:rFonts w:cs="Arial"/>
                <w:lang w:val="en-GB"/>
              </w:rPr>
              <w:t>nform</w:t>
            </w:r>
            <w:r w:rsidR="00C163D9" w:rsidRPr="005356E7">
              <w:rPr>
                <w:rFonts w:cs="Arial"/>
                <w:lang w:val="en-GB"/>
              </w:rPr>
              <w:t xml:space="preserve">ation provided to a </w:t>
            </w:r>
            <w:r w:rsidRPr="005356E7">
              <w:rPr>
                <w:rFonts w:cs="Arial"/>
                <w:lang w:val="en-GB"/>
              </w:rPr>
              <w:t>PEFC certifi</w:t>
            </w:r>
            <w:r w:rsidR="00C163D9" w:rsidRPr="005356E7">
              <w:rPr>
                <w:rFonts w:cs="Arial"/>
                <w:lang w:val="en-GB"/>
              </w:rPr>
              <w:t>ed customer in the chain of custody shall include</w:t>
            </w:r>
            <w:r w:rsidR="009E7589" w:rsidRPr="005356E7">
              <w:rPr>
                <w:rFonts w:cs="Arial"/>
                <w:lang w:val="en-GB"/>
              </w:rPr>
              <w:t>:</w:t>
            </w:r>
          </w:p>
          <w:p w14:paraId="7304DF1A" w14:textId="26C1A161" w:rsidR="00A30E60" w:rsidRPr="005356E7" w:rsidRDefault="00A30E60" w:rsidP="00A30E60">
            <w:pPr>
              <w:pStyle w:val="Odsekzoznamu"/>
              <w:numPr>
                <w:ilvl w:val="0"/>
                <w:numId w:val="12"/>
              </w:numPr>
              <w:tabs>
                <w:tab w:val="left" w:pos="921"/>
              </w:tabs>
              <w:autoSpaceDE w:val="0"/>
              <w:autoSpaceDN w:val="0"/>
              <w:adjustRightInd w:val="0"/>
              <w:rPr>
                <w:rFonts w:ascii="Arial" w:hAnsi="Arial" w:cs="Arial"/>
                <w:lang w:val="en-GB"/>
              </w:rPr>
            </w:pPr>
            <w:r w:rsidRPr="005356E7">
              <w:rPr>
                <w:rFonts w:ascii="Arial" w:hAnsi="Arial" w:cs="Arial"/>
                <w:lang w:val="en-GB"/>
              </w:rPr>
              <w:t xml:space="preserve">the organisation’s name as the supplier of the </w:t>
            </w:r>
            <w:r w:rsidR="005A44B2" w:rsidRPr="005356E7">
              <w:rPr>
                <w:rFonts w:ascii="Arial" w:hAnsi="Arial" w:cs="Arial"/>
                <w:lang w:val="en-GB"/>
              </w:rPr>
              <w:t xml:space="preserve">PEFC </w:t>
            </w:r>
            <w:r w:rsidRPr="005356E7">
              <w:rPr>
                <w:rFonts w:ascii="Arial" w:hAnsi="Arial" w:cs="Arial"/>
                <w:lang w:val="en-GB"/>
              </w:rPr>
              <w:t>material</w:t>
            </w:r>
          </w:p>
          <w:p w14:paraId="1CEFD073" w14:textId="0E69558C" w:rsidR="00A30E60" w:rsidRPr="005356E7" w:rsidRDefault="00A30E60" w:rsidP="00A30E60">
            <w:pPr>
              <w:pStyle w:val="Odsekzoznamu"/>
              <w:numPr>
                <w:ilvl w:val="0"/>
                <w:numId w:val="12"/>
              </w:numPr>
              <w:tabs>
                <w:tab w:val="left" w:pos="921"/>
              </w:tabs>
              <w:autoSpaceDE w:val="0"/>
              <w:autoSpaceDN w:val="0"/>
              <w:adjustRightInd w:val="0"/>
              <w:rPr>
                <w:rFonts w:ascii="Arial" w:hAnsi="Arial" w:cs="Arial"/>
                <w:lang w:val="en-GB"/>
              </w:rPr>
            </w:pPr>
            <w:r w:rsidRPr="005356E7">
              <w:rPr>
                <w:rFonts w:ascii="Arial" w:hAnsi="Arial" w:cs="Arial"/>
                <w:lang w:val="en-GB"/>
              </w:rPr>
              <w:t>product identification</w:t>
            </w:r>
          </w:p>
          <w:p w14:paraId="5BF72A86" w14:textId="7F1FAE43" w:rsidR="00A30E60" w:rsidRPr="005356E7" w:rsidRDefault="00A30E60" w:rsidP="00D70372">
            <w:pPr>
              <w:pStyle w:val="Odsekzoznamu"/>
              <w:numPr>
                <w:ilvl w:val="0"/>
                <w:numId w:val="12"/>
              </w:numPr>
              <w:tabs>
                <w:tab w:val="left" w:pos="921"/>
              </w:tabs>
              <w:autoSpaceDE w:val="0"/>
              <w:autoSpaceDN w:val="0"/>
              <w:adjustRightInd w:val="0"/>
              <w:rPr>
                <w:rFonts w:ascii="Arial" w:hAnsi="Arial" w:cs="Arial"/>
                <w:lang w:val="en-GB"/>
              </w:rPr>
            </w:pPr>
            <w:r w:rsidRPr="005356E7">
              <w:rPr>
                <w:rFonts w:ascii="Arial" w:hAnsi="Arial" w:cs="Arial"/>
                <w:lang w:val="en-GB"/>
              </w:rPr>
              <w:t>quantity of product</w:t>
            </w:r>
            <w:r w:rsidR="00490B91" w:rsidRPr="005356E7">
              <w:rPr>
                <w:rFonts w:ascii="Arial" w:hAnsi="Arial" w:cs="Arial"/>
                <w:lang w:val="en-GB"/>
              </w:rPr>
              <w:t xml:space="preserve"> with the date of delivery</w:t>
            </w:r>
            <w:r w:rsidRPr="005356E7">
              <w:rPr>
                <w:rFonts w:ascii="Arial" w:hAnsi="Arial" w:cs="Arial"/>
                <w:lang w:val="en-GB"/>
              </w:rPr>
              <w:t xml:space="preserve"> / delivery period / accounting period</w:t>
            </w:r>
          </w:p>
          <w:p w14:paraId="3427455A" w14:textId="70CC19D9" w:rsidR="00A30E60" w:rsidRPr="005356E7" w:rsidRDefault="00A30E60" w:rsidP="00A30E60">
            <w:pPr>
              <w:pStyle w:val="Odsekzoznamu"/>
              <w:numPr>
                <w:ilvl w:val="0"/>
                <w:numId w:val="12"/>
              </w:numPr>
              <w:tabs>
                <w:tab w:val="left" w:pos="921"/>
              </w:tabs>
              <w:autoSpaceDE w:val="0"/>
              <w:autoSpaceDN w:val="0"/>
              <w:adjustRightInd w:val="0"/>
              <w:rPr>
                <w:rFonts w:ascii="Arial" w:hAnsi="Arial" w:cs="Arial"/>
                <w:lang w:val="en-GB"/>
              </w:rPr>
            </w:pPr>
            <w:r w:rsidRPr="005356E7">
              <w:rPr>
                <w:rFonts w:ascii="Arial" w:hAnsi="Arial" w:cs="Arial"/>
                <w:lang w:val="en-GB"/>
              </w:rPr>
              <w:t>the applicable PEFC claim specifically for each claimed product covered by the documentation</w:t>
            </w:r>
          </w:p>
          <w:p w14:paraId="760F3723" w14:textId="4E4DE264" w:rsidR="00224D34" w:rsidRPr="005356E7" w:rsidRDefault="00A30E60" w:rsidP="00A30E60">
            <w:pPr>
              <w:pStyle w:val="Odsekzoznamu"/>
              <w:numPr>
                <w:ilvl w:val="0"/>
                <w:numId w:val="12"/>
              </w:numPr>
              <w:tabs>
                <w:tab w:val="left" w:pos="921"/>
              </w:tabs>
              <w:autoSpaceDE w:val="0"/>
              <w:autoSpaceDN w:val="0"/>
              <w:adjustRightInd w:val="0"/>
              <w:rPr>
                <w:rFonts w:ascii="Arial" w:hAnsi="Arial" w:cs="Arial"/>
                <w:lang w:val="en-GB"/>
              </w:rPr>
            </w:pPr>
            <w:r w:rsidRPr="005356E7">
              <w:rPr>
                <w:rFonts w:ascii="Arial" w:hAnsi="Arial" w:cs="Arial"/>
                <w:lang w:val="en-GB"/>
              </w:rPr>
              <w:t xml:space="preserve">the certificate number of the </w:t>
            </w:r>
            <w:r w:rsidR="00BF47EA" w:rsidRPr="005356E7">
              <w:rPr>
                <w:rFonts w:ascii="Arial" w:hAnsi="Arial" w:cs="Arial"/>
                <w:lang w:val="en-GB"/>
              </w:rPr>
              <w:t>su</w:t>
            </w:r>
            <w:r w:rsidR="0000269E" w:rsidRPr="005356E7">
              <w:rPr>
                <w:rFonts w:ascii="Arial" w:hAnsi="Arial" w:cs="Arial"/>
                <w:lang w:val="en-GB"/>
              </w:rPr>
              <w:t>pplier</w:t>
            </w:r>
            <w:r w:rsidRPr="005356E7">
              <w:rPr>
                <w:rFonts w:ascii="Arial" w:hAnsi="Arial" w:cs="Arial"/>
                <w:lang w:val="en-GB"/>
              </w:rPr>
              <w:t xml:space="preserve">’s </w:t>
            </w:r>
            <w:r w:rsidR="0000269E" w:rsidRPr="005356E7">
              <w:rPr>
                <w:rFonts w:ascii="Arial" w:hAnsi="Arial" w:cs="Arial"/>
                <w:lang w:val="en-GB"/>
              </w:rPr>
              <w:t>PEFC</w:t>
            </w:r>
            <w:r w:rsidRPr="005356E7">
              <w:rPr>
                <w:rFonts w:ascii="Arial" w:hAnsi="Arial" w:cs="Arial"/>
                <w:lang w:val="en-GB"/>
              </w:rPr>
              <w:t xml:space="preserve"> recognised certificate</w:t>
            </w:r>
          </w:p>
        </w:tc>
      </w:tr>
      <w:tr w:rsidR="00846DD5" w:rsidRPr="005356E7" w14:paraId="760F3728"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725" w14:textId="4CEFC5DA" w:rsidR="00C26768" w:rsidRPr="005356E7" w:rsidRDefault="001F3113" w:rsidP="00FD1154">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726" w14:textId="1B20E5AF" w:rsidR="009E7589" w:rsidRPr="005356E7" w:rsidRDefault="004E384C" w:rsidP="0000269E">
            <w:pPr>
              <w:pStyle w:val="Default"/>
              <w:rPr>
                <w:color w:val="auto"/>
                <w:sz w:val="18"/>
                <w:szCs w:val="18"/>
                <w:lang w:val="en-GB"/>
              </w:rPr>
            </w:pPr>
            <w:r w:rsidRPr="005356E7">
              <w:rPr>
                <w:i/>
                <w:iCs/>
                <w:color w:val="auto"/>
                <w:sz w:val="18"/>
                <w:szCs w:val="18"/>
                <w:lang w:val="en-GB"/>
              </w:rPr>
              <w:t>Note</w:t>
            </w:r>
            <w:r w:rsidR="009E7589" w:rsidRPr="005356E7">
              <w:rPr>
                <w:i/>
                <w:iCs/>
                <w:color w:val="auto"/>
                <w:sz w:val="18"/>
                <w:szCs w:val="18"/>
                <w:lang w:val="en-GB"/>
              </w:rPr>
              <w:t xml:space="preserve"> 1</w:t>
            </w:r>
            <w:r w:rsidR="009E7589" w:rsidRPr="005356E7">
              <w:rPr>
                <w:color w:val="auto"/>
                <w:sz w:val="18"/>
                <w:szCs w:val="18"/>
                <w:lang w:val="en-GB"/>
              </w:rPr>
              <w:t xml:space="preserve">: </w:t>
            </w:r>
            <w:r w:rsidR="0000269E" w:rsidRPr="005356E7">
              <w:rPr>
                <w:color w:val="auto"/>
                <w:sz w:val="18"/>
                <w:szCs w:val="18"/>
                <w:lang w:val="en-GB"/>
              </w:rPr>
              <w:t>The certificate number is a numerical or alpha-numerical combination which is a unique identifier of the certificate.</w:t>
            </w:r>
          </w:p>
          <w:p w14:paraId="760F3727" w14:textId="06840490" w:rsidR="00C26768" w:rsidRPr="005356E7" w:rsidRDefault="004E384C" w:rsidP="00D97D80">
            <w:pPr>
              <w:contextualSpacing/>
              <w:rPr>
                <w:rFonts w:ascii="Arial" w:hAnsi="Arial" w:cs="Arial"/>
                <w:lang w:val="en-GB"/>
              </w:rPr>
            </w:pPr>
            <w:r w:rsidRPr="005356E7">
              <w:rPr>
                <w:rFonts w:ascii="Arial" w:hAnsi="Arial" w:cs="Arial"/>
                <w:i/>
                <w:iCs/>
                <w:sz w:val="18"/>
                <w:szCs w:val="18"/>
                <w:lang w:val="en-GB"/>
              </w:rPr>
              <w:t xml:space="preserve">Note </w:t>
            </w:r>
            <w:r w:rsidR="009E7589" w:rsidRPr="005356E7">
              <w:rPr>
                <w:rFonts w:ascii="Arial" w:hAnsi="Arial" w:cs="Arial"/>
                <w:i/>
                <w:iCs/>
                <w:sz w:val="18"/>
                <w:szCs w:val="18"/>
                <w:lang w:val="en-GB"/>
              </w:rPr>
              <w:t>2</w:t>
            </w:r>
            <w:r w:rsidR="009E7589" w:rsidRPr="005356E7">
              <w:rPr>
                <w:rFonts w:ascii="Arial" w:hAnsi="Arial" w:cs="Arial"/>
                <w:sz w:val="18"/>
                <w:szCs w:val="18"/>
                <w:lang w:val="en-GB"/>
              </w:rPr>
              <w:t xml:space="preserve">: </w:t>
            </w:r>
            <w:r w:rsidR="00D97D80" w:rsidRPr="005356E7">
              <w:rPr>
                <w:rFonts w:ascii="Arial" w:hAnsi="Arial" w:cs="Arial"/>
                <w:sz w:val="18"/>
                <w:szCs w:val="18"/>
                <w:lang w:val="en-GB"/>
              </w:rPr>
              <w:t>An example of delivery documentation is an invoice or delivery note providing the information required</w:t>
            </w:r>
            <w:r w:rsidR="009E7589" w:rsidRPr="005356E7">
              <w:rPr>
                <w:rFonts w:ascii="Arial" w:hAnsi="Arial" w:cs="Arial"/>
                <w:sz w:val="18"/>
                <w:szCs w:val="18"/>
                <w:lang w:val="en-GB"/>
              </w:rPr>
              <w:t>.</w:t>
            </w:r>
          </w:p>
        </w:tc>
      </w:tr>
      <w:tr w:rsidR="00155A3D" w:rsidRPr="005356E7" w14:paraId="760F372E" w14:textId="77777777" w:rsidTr="00765E7C">
        <w:tc>
          <w:tcPr>
            <w:tcW w:w="3085" w:type="dxa"/>
            <w:tcBorders>
              <w:left w:val="single" w:sz="18" w:space="0" w:color="auto"/>
              <w:bottom w:val="single" w:sz="18" w:space="0" w:color="auto"/>
              <w:right w:val="single" w:sz="12" w:space="0" w:color="auto"/>
            </w:tcBorders>
            <w:shd w:val="clear" w:color="auto" w:fill="auto"/>
          </w:tcPr>
          <w:p w14:paraId="760F372C" w14:textId="0EF6B9E5" w:rsidR="00C26768" w:rsidRPr="005356E7" w:rsidRDefault="001F3113" w:rsidP="00FD1154">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left w:val="single" w:sz="12" w:space="0" w:color="auto"/>
              <w:bottom w:val="single" w:sz="18" w:space="0" w:color="auto"/>
              <w:right w:val="single" w:sz="18" w:space="0" w:color="auto"/>
            </w:tcBorders>
            <w:shd w:val="clear" w:color="auto" w:fill="auto"/>
          </w:tcPr>
          <w:p w14:paraId="760F372D" w14:textId="75A72C47" w:rsidR="00C26768" w:rsidRPr="005356E7" w:rsidRDefault="009829CA" w:rsidP="00620484">
            <w:pPr>
              <w:pStyle w:val="Nadpis2"/>
              <w:numPr>
                <w:ilvl w:val="0"/>
                <w:numId w:val="3"/>
              </w:numPr>
              <w:spacing w:before="0" w:after="0"/>
              <w:rPr>
                <w:rFonts w:cs="Arial"/>
                <w:b w:val="0"/>
                <w:sz w:val="20"/>
                <w:lang w:val="en-GB"/>
              </w:rPr>
            </w:pPr>
            <w:r w:rsidRPr="005356E7">
              <w:rPr>
                <w:rFonts w:cs="Arial"/>
                <w:b w:val="0"/>
                <w:sz w:val="20"/>
                <w:lang w:val="en-GB"/>
              </w:rPr>
              <w:t>do</w:t>
            </w:r>
            <w:r w:rsidR="00BA72E6" w:rsidRPr="005356E7">
              <w:rPr>
                <w:rFonts w:cs="Arial"/>
                <w:b w:val="0"/>
                <w:sz w:val="20"/>
                <w:lang w:val="en-GB"/>
              </w:rPr>
              <w:t xml:space="preserve">cumentation of </w:t>
            </w:r>
            <w:r w:rsidR="00B75E4B" w:rsidRPr="005356E7">
              <w:rPr>
                <w:rFonts w:cs="Arial"/>
                <w:b w:val="0"/>
                <w:sz w:val="20"/>
                <w:lang w:val="en-GB"/>
              </w:rPr>
              <w:t>participant in certification</w:t>
            </w:r>
          </w:p>
        </w:tc>
      </w:tr>
    </w:tbl>
    <w:p w14:paraId="760F372F" w14:textId="086EC296" w:rsidR="005F7B45" w:rsidRPr="005356E7" w:rsidRDefault="005F7B45">
      <w:pPr>
        <w:rPr>
          <w:rFonts w:ascii="Arial" w:hAnsi="Arial" w:cs="Arial"/>
          <w:b/>
          <w:bCs/>
          <w:lang w:val="en-GB"/>
        </w:rPr>
      </w:pPr>
    </w:p>
    <w:p w14:paraId="1C2BB575" w14:textId="77777777" w:rsidR="005F7B45" w:rsidRPr="005356E7" w:rsidRDefault="005F7B45">
      <w:pPr>
        <w:rPr>
          <w:rFonts w:ascii="Arial" w:hAnsi="Arial" w:cs="Arial"/>
          <w:b/>
          <w:bCs/>
          <w:lang w:val="en-GB"/>
        </w:rPr>
      </w:pPr>
      <w:r w:rsidRPr="005356E7">
        <w:rPr>
          <w:rFonts w:ascii="Arial" w:hAnsi="Arial" w:cs="Arial"/>
          <w:b/>
          <w:bCs/>
          <w:lang w:val="en-GB"/>
        </w:rPr>
        <w:br w:type="page"/>
      </w:r>
    </w:p>
    <w:p w14:paraId="0FF6C1A0" w14:textId="77777777" w:rsidR="00C26768" w:rsidRPr="005356E7" w:rsidRDefault="00C26768">
      <w:pPr>
        <w:rPr>
          <w:rFonts w:ascii="Arial" w:hAnsi="Arial" w:cs="Arial"/>
          <w:b/>
          <w:bCs/>
          <w:lang w:val="en-GB"/>
        </w:rPr>
      </w:pPr>
    </w:p>
    <w:tbl>
      <w:tblPr>
        <w:tblW w:w="9211" w:type="dxa"/>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3085"/>
        <w:gridCol w:w="6126"/>
      </w:tblGrid>
      <w:tr w:rsidR="001F3113" w:rsidRPr="005356E7" w14:paraId="760F3736" w14:textId="77777777" w:rsidTr="0064598D">
        <w:tc>
          <w:tcPr>
            <w:tcW w:w="3085" w:type="dxa"/>
          </w:tcPr>
          <w:p w14:paraId="51794759" w14:textId="1503B00C" w:rsidR="001F3113" w:rsidRPr="005356E7" w:rsidRDefault="001F3113" w:rsidP="001F311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shd w:val="clear" w:color="auto" w:fill="auto"/>
          </w:tcPr>
          <w:p w14:paraId="760F3735" w14:textId="77777777" w:rsidR="001F3113" w:rsidRPr="005356E7" w:rsidRDefault="001F3113" w:rsidP="001F3113">
            <w:pPr>
              <w:pStyle w:val="Nadpis2"/>
              <w:spacing w:before="0" w:after="0"/>
              <w:rPr>
                <w:rFonts w:cs="Arial"/>
                <w:sz w:val="20"/>
                <w:lang w:val="en-GB"/>
              </w:rPr>
            </w:pPr>
            <w:r w:rsidRPr="005356E7">
              <w:rPr>
                <w:rFonts w:cs="Arial"/>
                <w:sz w:val="20"/>
                <w:lang w:val="en-GB"/>
              </w:rPr>
              <w:t>4.2</w:t>
            </w:r>
          </w:p>
        </w:tc>
      </w:tr>
      <w:tr w:rsidR="001F3113" w:rsidRPr="005356E7" w14:paraId="760F3739" w14:textId="77777777" w:rsidTr="0064598D">
        <w:tc>
          <w:tcPr>
            <w:tcW w:w="3085" w:type="dxa"/>
          </w:tcPr>
          <w:p w14:paraId="0D0D4FA1" w14:textId="7D34BA1D" w:rsidR="001F3113" w:rsidRPr="005356E7" w:rsidRDefault="001F3113" w:rsidP="001F311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shd w:val="clear" w:color="auto" w:fill="auto"/>
            <w:vAlign w:val="center"/>
          </w:tcPr>
          <w:p w14:paraId="760F3738" w14:textId="57F7017C" w:rsidR="001F3113" w:rsidRPr="005356E7" w:rsidRDefault="00AC6D71" w:rsidP="001F3113">
            <w:pPr>
              <w:rPr>
                <w:rFonts w:ascii="Arial" w:hAnsi="Arial" w:cs="Arial"/>
                <w:b/>
                <w:caps/>
                <w:lang w:val="en-GB"/>
              </w:rPr>
            </w:pPr>
            <w:r w:rsidRPr="005356E7">
              <w:rPr>
                <w:rFonts w:ascii="Arial" w:hAnsi="Arial" w:cs="Arial"/>
                <w:b/>
                <w:caps/>
                <w:lang w:val="en-GB"/>
              </w:rPr>
              <w:t>Understanding the needs and expectations of affected stakeholders</w:t>
            </w:r>
          </w:p>
        </w:tc>
      </w:tr>
      <w:tr w:rsidR="001F3113" w:rsidRPr="005356E7" w14:paraId="760F373C" w14:textId="77777777" w:rsidTr="0064598D">
        <w:tc>
          <w:tcPr>
            <w:tcW w:w="3085" w:type="dxa"/>
          </w:tcPr>
          <w:p w14:paraId="21CDE37A" w14:textId="6AD4EC4F" w:rsidR="001F3113" w:rsidRPr="005356E7" w:rsidRDefault="001F3113" w:rsidP="001F311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126" w:type="dxa"/>
            <w:shd w:val="clear" w:color="auto" w:fill="auto"/>
          </w:tcPr>
          <w:p w14:paraId="760F373B" w14:textId="23710921" w:rsidR="001F3113" w:rsidRPr="005356E7" w:rsidRDefault="00CF5273" w:rsidP="001F3113">
            <w:pPr>
              <w:pStyle w:val="TDNormaltext"/>
              <w:jc w:val="left"/>
              <w:rPr>
                <w:szCs w:val="20"/>
              </w:rPr>
            </w:pPr>
            <w:r w:rsidRPr="005356E7">
              <w:rPr>
                <w:szCs w:val="20"/>
              </w:rPr>
              <w:t xml:space="preserve">The forests of Slovakia are a strategic and extremely valuable resource. Therefore, they must be managed, but also used for the benefit of all citizens and communities that are dependent on the forest or live in the forest environment, relax or create, or the forest significantly affects the quality of their lives. As the affected stakeholders to whom the implementation of the standard may cause a direct change in living or working conditions or who may be users of the standard and are therefore subject to the standard are more attached to the certified area, the </w:t>
            </w:r>
            <w:r w:rsidR="00DE732F" w:rsidRPr="005356E7">
              <w:rPr>
                <w:szCs w:val="20"/>
              </w:rPr>
              <w:t xml:space="preserve">participant in </w:t>
            </w:r>
            <w:r w:rsidRPr="005356E7">
              <w:rPr>
                <w:szCs w:val="20"/>
              </w:rPr>
              <w:t xml:space="preserve">certification </w:t>
            </w:r>
            <w:r w:rsidR="00081E6A" w:rsidRPr="005356E7">
              <w:rPr>
                <w:szCs w:val="20"/>
              </w:rPr>
              <w:t>shall</w:t>
            </w:r>
            <w:r w:rsidRPr="005356E7">
              <w:rPr>
                <w:szCs w:val="20"/>
              </w:rPr>
              <w:t xml:space="preserve"> monitor their status and focus, understand their needs and expectations and to conduct open and constructive communication about </w:t>
            </w:r>
            <w:r w:rsidR="00A625E5" w:rsidRPr="005356E7">
              <w:rPr>
                <w:szCs w:val="20"/>
              </w:rPr>
              <w:t>SFM</w:t>
            </w:r>
            <w:r w:rsidRPr="005356E7">
              <w:rPr>
                <w:szCs w:val="20"/>
              </w:rPr>
              <w:t>.</w:t>
            </w:r>
          </w:p>
        </w:tc>
      </w:tr>
      <w:tr w:rsidR="001F3113" w:rsidRPr="005356E7" w14:paraId="760F373F" w14:textId="77777777" w:rsidTr="0064598D">
        <w:tc>
          <w:tcPr>
            <w:tcW w:w="3085" w:type="dxa"/>
          </w:tcPr>
          <w:p w14:paraId="2D746B10" w14:textId="057A839F" w:rsidR="001F3113" w:rsidRPr="005356E7" w:rsidRDefault="001F3113" w:rsidP="001F311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126" w:type="dxa"/>
            <w:shd w:val="clear" w:color="auto" w:fill="auto"/>
          </w:tcPr>
          <w:p w14:paraId="760F373E" w14:textId="1A5EF304" w:rsidR="001F3113" w:rsidRPr="005356E7" w:rsidRDefault="00A97BAC" w:rsidP="001F3113">
            <w:pPr>
              <w:pStyle w:val="TDNormaltext"/>
              <w:jc w:val="left"/>
              <w:rPr>
                <w:szCs w:val="20"/>
              </w:rPr>
            </w:pPr>
            <w:r w:rsidRPr="005356E7">
              <w:rPr>
                <w:szCs w:val="20"/>
              </w:rPr>
              <w:t>To c</w:t>
            </w:r>
            <w:r w:rsidR="00164BAD" w:rsidRPr="005356E7">
              <w:rPr>
                <w:szCs w:val="20"/>
              </w:rPr>
              <w:t xml:space="preserve">ontinuously provide products and services provided by the forest that meet the requirements of the owner, citizen (customer), applicable </w:t>
            </w:r>
            <w:r w:rsidRPr="005356E7">
              <w:rPr>
                <w:szCs w:val="20"/>
              </w:rPr>
              <w:t>legislative</w:t>
            </w:r>
            <w:r w:rsidR="00164BAD" w:rsidRPr="005356E7">
              <w:rPr>
                <w:szCs w:val="20"/>
              </w:rPr>
              <w:t xml:space="preserve"> requirements and regulatory requirements</w:t>
            </w:r>
          </w:p>
        </w:tc>
      </w:tr>
      <w:tr w:rsidR="00046B7A" w:rsidRPr="005356E7" w14:paraId="760F3748" w14:textId="77777777" w:rsidTr="0064598D">
        <w:tc>
          <w:tcPr>
            <w:tcW w:w="3085" w:type="dxa"/>
          </w:tcPr>
          <w:p w14:paraId="71AD8E6D" w14:textId="752746DE" w:rsidR="00046B7A" w:rsidRPr="005356E7" w:rsidRDefault="00046B7A" w:rsidP="00046B7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p>
        </w:tc>
        <w:tc>
          <w:tcPr>
            <w:tcW w:w="6126" w:type="dxa"/>
            <w:shd w:val="clear" w:color="auto" w:fill="auto"/>
          </w:tcPr>
          <w:p w14:paraId="760F3744" w14:textId="3F35BD2D" w:rsidR="00046B7A" w:rsidRPr="005356E7" w:rsidRDefault="00046B7A" w:rsidP="00046B7A">
            <w:pPr>
              <w:pStyle w:val="Textnormy"/>
              <w:spacing w:after="0"/>
              <w:ind w:left="600" w:hanging="600"/>
              <w:jc w:val="left"/>
              <w:rPr>
                <w:rFonts w:cs="Arial"/>
                <w:lang w:val="en-GB"/>
              </w:rPr>
            </w:pPr>
            <w:r w:rsidRPr="005356E7">
              <w:rPr>
                <w:rFonts w:cs="Arial"/>
                <w:lang w:val="en-GB"/>
              </w:rPr>
              <w:t>4.2.1</w:t>
            </w:r>
            <w:r w:rsidRPr="005356E7">
              <w:rPr>
                <w:rFonts w:cs="Arial"/>
                <w:lang w:val="en-GB"/>
              </w:rPr>
              <w:tab/>
            </w:r>
            <w:r w:rsidR="00A97BAC" w:rsidRPr="005356E7">
              <w:rPr>
                <w:rFonts w:cs="Arial"/>
                <w:lang w:val="en-GB"/>
              </w:rPr>
              <w:t>Participant on certification shall</w:t>
            </w:r>
            <w:r w:rsidRPr="005356E7">
              <w:rPr>
                <w:rFonts w:cs="Arial"/>
                <w:lang w:val="en-GB"/>
              </w:rPr>
              <w:t>:</w:t>
            </w:r>
          </w:p>
          <w:p w14:paraId="79BFE4C1" w14:textId="3C58AD22" w:rsidR="004727DF" w:rsidRPr="005356E7" w:rsidRDefault="004727DF" w:rsidP="004727DF">
            <w:pPr>
              <w:pStyle w:val="Odsekzoznamu"/>
              <w:numPr>
                <w:ilvl w:val="0"/>
                <w:numId w:val="18"/>
              </w:numPr>
              <w:tabs>
                <w:tab w:val="left" w:pos="921"/>
              </w:tabs>
              <w:autoSpaceDE w:val="0"/>
              <w:autoSpaceDN w:val="0"/>
              <w:adjustRightInd w:val="0"/>
              <w:rPr>
                <w:rFonts w:ascii="Arial" w:hAnsi="Arial" w:cs="Arial"/>
                <w:lang w:val="en-GB"/>
              </w:rPr>
            </w:pPr>
            <w:r w:rsidRPr="005356E7">
              <w:rPr>
                <w:rFonts w:ascii="Arial" w:hAnsi="Arial" w:cs="Arial"/>
                <w:lang w:val="en-GB"/>
              </w:rPr>
              <w:t xml:space="preserve">identify the </w:t>
            </w:r>
            <w:r w:rsidR="00825925" w:rsidRPr="005356E7">
              <w:rPr>
                <w:rFonts w:ascii="Arial" w:hAnsi="Arial" w:cs="Arial"/>
                <w:lang w:val="en-GB"/>
              </w:rPr>
              <w:t>affected stakeholders</w:t>
            </w:r>
            <w:r w:rsidRPr="005356E7">
              <w:rPr>
                <w:rFonts w:ascii="Arial" w:hAnsi="Arial" w:cs="Arial"/>
                <w:lang w:val="en-GB"/>
              </w:rPr>
              <w:t xml:space="preserve"> that are territorially relevant for sustainable forest management</w:t>
            </w:r>
          </w:p>
          <w:p w14:paraId="51B7AB69" w14:textId="11396682" w:rsidR="004727DF" w:rsidRPr="005356E7" w:rsidRDefault="004727DF" w:rsidP="004727DF">
            <w:pPr>
              <w:pStyle w:val="Odsekzoznamu"/>
              <w:numPr>
                <w:ilvl w:val="0"/>
                <w:numId w:val="18"/>
              </w:numPr>
              <w:tabs>
                <w:tab w:val="left" w:pos="921"/>
              </w:tabs>
              <w:autoSpaceDE w:val="0"/>
              <w:autoSpaceDN w:val="0"/>
              <w:adjustRightInd w:val="0"/>
              <w:rPr>
                <w:rFonts w:ascii="Arial" w:hAnsi="Arial" w:cs="Arial"/>
                <w:lang w:val="en-GB"/>
              </w:rPr>
            </w:pPr>
            <w:r w:rsidRPr="005356E7">
              <w:rPr>
                <w:rFonts w:ascii="Arial" w:hAnsi="Arial" w:cs="Arial"/>
                <w:lang w:val="en-GB"/>
              </w:rPr>
              <w:t>identify the relevant needs and expectations of these stakeholders</w:t>
            </w:r>
          </w:p>
          <w:p w14:paraId="0E37B92F" w14:textId="2C00F200" w:rsidR="004727DF" w:rsidRPr="005356E7" w:rsidRDefault="004727DF" w:rsidP="004727DF">
            <w:pPr>
              <w:pStyle w:val="Odsekzoznamu"/>
              <w:numPr>
                <w:ilvl w:val="0"/>
                <w:numId w:val="18"/>
              </w:numPr>
              <w:tabs>
                <w:tab w:val="left" w:pos="921"/>
              </w:tabs>
              <w:autoSpaceDE w:val="0"/>
              <w:autoSpaceDN w:val="0"/>
              <w:adjustRightInd w:val="0"/>
              <w:rPr>
                <w:rFonts w:ascii="Arial" w:hAnsi="Arial" w:cs="Arial"/>
                <w:lang w:val="en-GB"/>
              </w:rPr>
            </w:pPr>
            <w:r w:rsidRPr="005356E7">
              <w:rPr>
                <w:rFonts w:ascii="Arial" w:hAnsi="Arial" w:cs="Arial"/>
                <w:lang w:val="en-GB"/>
              </w:rPr>
              <w:t>monitor and review the requirements of the</w:t>
            </w:r>
            <w:r w:rsidR="00825925" w:rsidRPr="005356E7">
              <w:rPr>
                <w:rFonts w:ascii="Arial" w:hAnsi="Arial" w:cs="Arial"/>
                <w:lang w:val="en-GB"/>
              </w:rPr>
              <w:t xml:space="preserve"> affected </w:t>
            </w:r>
            <w:r w:rsidR="00495602" w:rsidRPr="005356E7">
              <w:rPr>
                <w:rFonts w:ascii="Arial" w:hAnsi="Arial" w:cs="Arial"/>
                <w:lang w:val="en-GB"/>
              </w:rPr>
              <w:t>stak</w:t>
            </w:r>
            <w:r w:rsidRPr="005356E7">
              <w:rPr>
                <w:rFonts w:ascii="Arial" w:hAnsi="Arial" w:cs="Arial"/>
                <w:lang w:val="en-GB"/>
              </w:rPr>
              <w:t>eholders, which reflect their needs and expectations</w:t>
            </w:r>
          </w:p>
          <w:p w14:paraId="760F3747" w14:textId="324880FC" w:rsidR="00046B7A" w:rsidRPr="005356E7" w:rsidRDefault="004727DF" w:rsidP="004727DF">
            <w:pPr>
              <w:pStyle w:val="Odsekzoznamu"/>
              <w:numPr>
                <w:ilvl w:val="0"/>
                <w:numId w:val="18"/>
              </w:numPr>
              <w:tabs>
                <w:tab w:val="left" w:pos="921"/>
              </w:tabs>
              <w:autoSpaceDE w:val="0"/>
              <w:autoSpaceDN w:val="0"/>
              <w:adjustRightInd w:val="0"/>
              <w:rPr>
                <w:rFonts w:ascii="Arial" w:hAnsi="Arial" w:cs="Arial"/>
                <w:lang w:val="en-GB"/>
              </w:rPr>
            </w:pPr>
            <w:r w:rsidRPr="005356E7">
              <w:rPr>
                <w:rFonts w:ascii="Arial" w:hAnsi="Arial" w:cs="Arial"/>
                <w:lang w:val="en-GB"/>
              </w:rPr>
              <w:t xml:space="preserve">keep a list of the </w:t>
            </w:r>
            <w:r w:rsidR="00495602" w:rsidRPr="005356E7">
              <w:rPr>
                <w:rFonts w:ascii="Arial" w:hAnsi="Arial" w:cs="Arial"/>
                <w:lang w:val="en-GB"/>
              </w:rPr>
              <w:t>affected stakeholders</w:t>
            </w:r>
          </w:p>
        </w:tc>
      </w:tr>
      <w:tr w:rsidR="00046B7A" w:rsidRPr="005356E7" w14:paraId="78BCCBE6" w14:textId="77777777" w:rsidTr="0064598D">
        <w:tc>
          <w:tcPr>
            <w:tcW w:w="3085" w:type="dxa"/>
          </w:tcPr>
          <w:p w14:paraId="296144CF" w14:textId="5E050D06" w:rsidR="00046B7A" w:rsidRPr="005356E7" w:rsidRDefault="00046B7A" w:rsidP="00046B7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p>
        </w:tc>
        <w:tc>
          <w:tcPr>
            <w:tcW w:w="6126" w:type="dxa"/>
            <w:shd w:val="clear" w:color="auto" w:fill="auto"/>
          </w:tcPr>
          <w:p w14:paraId="768C2037" w14:textId="6B117864" w:rsidR="00046B7A" w:rsidRPr="005356E7" w:rsidRDefault="0023474B" w:rsidP="00046B7A">
            <w:pPr>
              <w:pStyle w:val="Nadpis2"/>
              <w:spacing w:before="0" w:after="0"/>
              <w:rPr>
                <w:rFonts w:cs="Arial"/>
                <w:b w:val="0"/>
                <w:sz w:val="20"/>
                <w:lang w:val="en-GB"/>
              </w:rPr>
            </w:pPr>
            <w:r w:rsidRPr="005356E7">
              <w:rPr>
                <w:rFonts w:cs="Arial"/>
                <w:b w:val="0"/>
                <w:sz w:val="20"/>
                <w:lang w:val="en-GB"/>
              </w:rPr>
              <w:t xml:space="preserve">Applicable, however not </w:t>
            </w:r>
            <w:r w:rsidR="002531DE" w:rsidRPr="005356E7">
              <w:rPr>
                <w:rFonts w:cs="Arial"/>
                <w:b w:val="0"/>
                <w:sz w:val="20"/>
                <w:lang w:val="en-GB"/>
              </w:rPr>
              <w:t xml:space="preserve">an </w:t>
            </w:r>
            <w:r w:rsidRPr="005356E7">
              <w:rPr>
                <w:rFonts w:cs="Arial"/>
                <w:b w:val="0"/>
                <w:sz w:val="20"/>
                <w:lang w:val="en-GB"/>
              </w:rPr>
              <w:t xml:space="preserve">exhaustive list of the </w:t>
            </w:r>
            <w:r w:rsidR="002531DE" w:rsidRPr="005356E7">
              <w:rPr>
                <w:rFonts w:cs="Arial"/>
                <w:b w:val="0"/>
                <w:sz w:val="20"/>
                <w:lang w:val="en-GB"/>
              </w:rPr>
              <w:t xml:space="preserve">affected </w:t>
            </w:r>
            <w:r w:rsidRPr="005356E7">
              <w:rPr>
                <w:rFonts w:cs="Arial"/>
                <w:b w:val="0"/>
                <w:sz w:val="20"/>
                <w:lang w:val="en-GB"/>
              </w:rPr>
              <w:t xml:space="preserve">stakeholders and their expectations is given in </w:t>
            </w:r>
            <w:r w:rsidR="00AE5825" w:rsidRPr="005356E7">
              <w:rPr>
                <w:rFonts w:cs="Arial"/>
                <w:b w:val="0"/>
                <w:sz w:val="20"/>
                <w:lang w:val="en-GB"/>
              </w:rPr>
              <w:t xml:space="preserve">chapter 4.2.1 of </w:t>
            </w:r>
            <w:r w:rsidRPr="005356E7">
              <w:rPr>
                <w:rFonts w:cs="Arial"/>
                <w:b w:val="0"/>
                <w:sz w:val="20"/>
                <w:lang w:val="en-GB"/>
              </w:rPr>
              <w:t>TD SFCS 1002:202</w:t>
            </w:r>
            <w:r w:rsidR="002531DE" w:rsidRPr="005356E7">
              <w:rPr>
                <w:rFonts w:cs="Arial"/>
                <w:b w:val="0"/>
                <w:sz w:val="20"/>
                <w:lang w:val="en-GB"/>
              </w:rPr>
              <w:t>1</w:t>
            </w:r>
          </w:p>
        </w:tc>
      </w:tr>
      <w:tr w:rsidR="00046B7A" w:rsidRPr="005356E7" w14:paraId="3673AFCE" w14:textId="77777777" w:rsidTr="0064598D">
        <w:tc>
          <w:tcPr>
            <w:tcW w:w="3085" w:type="dxa"/>
          </w:tcPr>
          <w:p w14:paraId="3D6A7732" w14:textId="0F2C5006" w:rsidR="00046B7A" w:rsidRPr="005356E7" w:rsidRDefault="00046B7A" w:rsidP="00046B7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shd w:val="clear" w:color="auto" w:fill="auto"/>
          </w:tcPr>
          <w:p w14:paraId="13942C49" w14:textId="66D7585D" w:rsidR="00046B7A" w:rsidRPr="005356E7" w:rsidRDefault="005E08CE" w:rsidP="00046B7A">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74F" w14:textId="1D6012E9" w:rsidR="005014A4" w:rsidRPr="005356E7" w:rsidRDefault="005014A4">
      <w:pPr>
        <w:rPr>
          <w:rFonts w:ascii="Arial" w:hAnsi="Arial" w:cs="Arial"/>
          <w:lang w:val="en-GB"/>
        </w:rPr>
      </w:pPr>
    </w:p>
    <w:p w14:paraId="09C23B01" w14:textId="77777777" w:rsidR="005014A4" w:rsidRPr="005356E7" w:rsidRDefault="005014A4">
      <w:pPr>
        <w:rPr>
          <w:rFonts w:ascii="Arial" w:hAnsi="Arial" w:cs="Arial"/>
          <w:lang w:val="en-GB"/>
        </w:rPr>
      </w:pPr>
      <w:r w:rsidRPr="005356E7">
        <w:rPr>
          <w:rFonts w:ascii="Arial" w:hAnsi="Arial" w:cs="Arial"/>
          <w:lang w:val="en-GB"/>
        </w:rPr>
        <w:br w:type="page"/>
      </w:r>
    </w:p>
    <w:p w14:paraId="52FF0B44" w14:textId="77777777" w:rsidR="005A58F7" w:rsidRPr="005356E7" w:rsidRDefault="005A58F7">
      <w:pPr>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6126"/>
      </w:tblGrid>
      <w:tr w:rsidR="001E4744" w:rsidRPr="005356E7" w14:paraId="760F3756" w14:textId="77777777" w:rsidTr="008D1066">
        <w:tc>
          <w:tcPr>
            <w:tcW w:w="2406" w:type="dxa"/>
            <w:tcBorders>
              <w:top w:val="single" w:sz="18" w:space="0" w:color="auto"/>
              <w:left w:val="single" w:sz="18" w:space="0" w:color="auto"/>
              <w:bottom w:val="single" w:sz="8" w:space="0" w:color="auto"/>
              <w:right w:val="single" w:sz="12" w:space="0" w:color="auto"/>
            </w:tcBorders>
            <w:shd w:val="clear" w:color="auto" w:fill="auto"/>
          </w:tcPr>
          <w:p w14:paraId="760F3754" w14:textId="7062D9BF" w:rsidR="001E4744" w:rsidRPr="005356E7" w:rsidRDefault="001E4744" w:rsidP="001E4744">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755" w14:textId="77777777" w:rsidR="001E4744" w:rsidRPr="005356E7" w:rsidRDefault="001E4744" w:rsidP="001E4744">
            <w:pPr>
              <w:pStyle w:val="Nadpis2"/>
              <w:spacing w:before="0" w:after="0"/>
              <w:rPr>
                <w:rFonts w:cs="Arial"/>
                <w:sz w:val="20"/>
                <w:lang w:val="en-GB"/>
              </w:rPr>
            </w:pPr>
            <w:r w:rsidRPr="005356E7">
              <w:rPr>
                <w:rFonts w:cs="Arial"/>
                <w:sz w:val="20"/>
                <w:lang w:val="en-GB"/>
              </w:rPr>
              <w:t>4.3</w:t>
            </w:r>
          </w:p>
        </w:tc>
      </w:tr>
      <w:tr w:rsidR="001E4744" w:rsidRPr="005356E7" w14:paraId="760F3759" w14:textId="77777777" w:rsidTr="008D1066">
        <w:tc>
          <w:tcPr>
            <w:tcW w:w="2406" w:type="dxa"/>
            <w:tcBorders>
              <w:top w:val="single" w:sz="8" w:space="0" w:color="auto"/>
              <w:left w:val="single" w:sz="18" w:space="0" w:color="auto"/>
              <w:bottom w:val="single" w:sz="8" w:space="0" w:color="auto"/>
              <w:right w:val="single" w:sz="12" w:space="0" w:color="auto"/>
            </w:tcBorders>
            <w:shd w:val="clear" w:color="auto" w:fill="auto"/>
          </w:tcPr>
          <w:p w14:paraId="760F3757" w14:textId="46123227" w:rsidR="001E4744" w:rsidRPr="005356E7" w:rsidRDefault="001E4744" w:rsidP="001E4744">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vAlign w:val="center"/>
          </w:tcPr>
          <w:p w14:paraId="760F3758" w14:textId="0096A2ED" w:rsidR="001E4744" w:rsidRPr="005356E7" w:rsidRDefault="00A80BD9" w:rsidP="001E4744">
            <w:pPr>
              <w:rPr>
                <w:rFonts w:ascii="Arial" w:hAnsi="Arial" w:cs="Arial"/>
                <w:b/>
                <w:caps/>
                <w:lang w:val="en-GB"/>
              </w:rPr>
            </w:pPr>
            <w:r w:rsidRPr="005356E7">
              <w:rPr>
                <w:rFonts w:ascii="Arial" w:hAnsi="Arial" w:cs="Arial"/>
                <w:b/>
                <w:caps/>
                <w:lang w:val="en-GB"/>
              </w:rPr>
              <w:t>Determining the scope of the management system</w:t>
            </w:r>
          </w:p>
        </w:tc>
      </w:tr>
      <w:tr w:rsidR="001E4744" w:rsidRPr="005356E7" w14:paraId="760F375F" w14:textId="77777777" w:rsidTr="008D1066">
        <w:tc>
          <w:tcPr>
            <w:tcW w:w="2406" w:type="dxa"/>
            <w:tcBorders>
              <w:top w:val="single" w:sz="8" w:space="0" w:color="auto"/>
              <w:left w:val="single" w:sz="18" w:space="0" w:color="auto"/>
              <w:bottom w:val="single" w:sz="8" w:space="0" w:color="auto"/>
              <w:right w:val="single" w:sz="12" w:space="0" w:color="auto"/>
            </w:tcBorders>
            <w:shd w:val="clear" w:color="auto" w:fill="auto"/>
          </w:tcPr>
          <w:p w14:paraId="760F375A" w14:textId="761E456D" w:rsidR="001E4744" w:rsidRPr="005356E7" w:rsidRDefault="001E4744" w:rsidP="001E4744">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55113644" w14:textId="1F063A69" w:rsidR="001F3B43" w:rsidRPr="005356E7" w:rsidRDefault="001F3B43" w:rsidP="001F3B43">
            <w:pPr>
              <w:pStyle w:val="TDNormaltext"/>
              <w:jc w:val="left"/>
              <w:rPr>
                <w:bCs/>
              </w:rPr>
            </w:pPr>
            <w:r w:rsidRPr="005356E7">
              <w:rPr>
                <w:bCs/>
              </w:rPr>
              <w:t xml:space="preserve">The management system concerns the management, administration and direction of the activities </w:t>
            </w:r>
            <w:r w:rsidR="00741F3E" w:rsidRPr="005356E7">
              <w:rPr>
                <w:bCs/>
              </w:rPr>
              <w:t>and</w:t>
            </w:r>
            <w:r w:rsidRPr="005356E7">
              <w:rPr>
                <w:bCs/>
              </w:rPr>
              <w:t xml:space="preserve"> processes related to the provision of </w:t>
            </w:r>
            <w:r w:rsidR="000B182B" w:rsidRPr="005356E7">
              <w:rPr>
                <w:bCs/>
              </w:rPr>
              <w:t xml:space="preserve">SFM </w:t>
            </w:r>
            <w:r w:rsidRPr="005356E7">
              <w:rPr>
                <w:bCs/>
              </w:rPr>
              <w:t>managed by the certification participant.</w:t>
            </w:r>
          </w:p>
          <w:p w14:paraId="4C5603BB" w14:textId="65F67011" w:rsidR="001F3B43" w:rsidRPr="005356E7" w:rsidRDefault="001F3B43" w:rsidP="001F3B43">
            <w:pPr>
              <w:pStyle w:val="TDNormaltext"/>
              <w:jc w:val="left"/>
              <w:rPr>
                <w:bCs/>
              </w:rPr>
            </w:pPr>
            <w:r w:rsidRPr="005356E7">
              <w:rPr>
                <w:bCs/>
              </w:rPr>
              <w:t xml:space="preserve">It </w:t>
            </w:r>
            <w:r w:rsidR="007E0766" w:rsidRPr="005356E7">
              <w:rPr>
                <w:bCs/>
              </w:rPr>
              <w:t>shall</w:t>
            </w:r>
            <w:r w:rsidRPr="005356E7">
              <w:rPr>
                <w:bCs/>
              </w:rPr>
              <w:t xml:space="preserve"> be comprehensible, measurable and feasible for </w:t>
            </w:r>
            <w:r w:rsidR="00D914A0" w:rsidRPr="005356E7">
              <w:rPr>
                <w:bCs/>
              </w:rPr>
              <w:t>everybody</w:t>
            </w:r>
            <w:r w:rsidRPr="005356E7">
              <w:rPr>
                <w:bCs/>
              </w:rPr>
              <w:t xml:space="preserve">. Its scope is adapted to the legal form, organizational structure, size and volume of work performed by the participant. The key management activities of the forest </w:t>
            </w:r>
            <w:r w:rsidR="006B7E6E" w:rsidRPr="005356E7">
              <w:rPr>
                <w:bCs/>
              </w:rPr>
              <w:t xml:space="preserve">entity </w:t>
            </w:r>
            <w:r w:rsidRPr="005356E7">
              <w:rPr>
                <w:bCs/>
              </w:rPr>
              <w:t xml:space="preserve">are </w:t>
            </w:r>
            <w:r w:rsidR="006B7E6E" w:rsidRPr="005356E7">
              <w:rPr>
                <w:bCs/>
              </w:rPr>
              <w:t xml:space="preserve">represented by </w:t>
            </w:r>
            <w:r w:rsidRPr="005356E7">
              <w:rPr>
                <w:bCs/>
              </w:rPr>
              <w:t xml:space="preserve">planning, organization, operational management, </w:t>
            </w:r>
            <w:r w:rsidR="00AA56DF" w:rsidRPr="005356E7">
              <w:rPr>
                <w:bCs/>
              </w:rPr>
              <w:t xml:space="preserve">and </w:t>
            </w:r>
            <w:r w:rsidRPr="005356E7">
              <w:rPr>
                <w:bCs/>
              </w:rPr>
              <w:t>control.</w:t>
            </w:r>
          </w:p>
          <w:p w14:paraId="760F375E" w14:textId="6FE45470" w:rsidR="001E4744" w:rsidRPr="005356E7" w:rsidRDefault="000B23CE" w:rsidP="001E4744">
            <w:pPr>
              <w:autoSpaceDE w:val="0"/>
              <w:autoSpaceDN w:val="0"/>
              <w:adjustRightInd w:val="0"/>
              <w:spacing w:after="120"/>
              <w:rPr>
                <w:rFonts w:ascii="Arial" w:eastAsia="Times New Roman" w:hAnsi="Arial" w:cs="Arial"/>
                <w:i/>
                <w:iCs/>
                <w:sz w:val="20"/>
                <w:szCs w:val="20"/>
                <w:lang w:val="en-GB" w:eastAsia="en-GB"/>
              </w:rPr>
            </w:pPr>
            <w:r w:rsidRPr="005356E7">
              <w:rPr>
                <w:rFonts w:ascii="Arial" w:eastAsia="Times New Roman" w:hAnsi="Arial" w:cs="Arial"/>
                <w:i/>
                <w:iCs/>
                <w:sz w:val="18"/>
                <w:szCs w:val="18"/>
                <w:lang w:val="en-GB" w:eastAsia="en-GB"/>
              </w:rPr>
              <w:t>Note</w:t>
            </w:r>
            <w:r w:rsidR="001E4744" w:rsidRPr="005356E7">
              <w:rPr>
                <w:rFonts w:ascii="Arial" w:eastAsia="Times New Roman" w:hAnsi="Arial" w:cs="Arial"/>
                <w:i/>
                <w:iCs/>
                <w:sz w:val="18"/>
                <w:szCs w:val="18"/>
                <w:lang w:val="en-GB" w:eastAsia="en-GB"/>
              </w:rPr>
              <w:t>:</w:t>
            </w:r>
            <w:r w:rsidR="001E4744" w:rsidRPr="005356E7">
              <w:rPr>
                <w:rFonts w:ascii="Arial" w:eastAsia="Times New Roman" w:hAnsi="Arial" w:cs="Arial"/>
                <w:sz w:val="18"/>
                <w:szCs w:val="18"/>
                <w:lang w:val="en-GB" w:eastAsia="en-GB"/>
              </w:rPr>
              <w:t xml:space="preserve"> </w:t>
            </w:r>
            <w:r w:rsidR="009C052F" w:rsidRPr="005356E7">
              <w:rPr>
                <w:rFonts w:ascii="Arial" w:eastAsia="Times New Roman" w:hAnsi="Arial" w:cs="Arial"/>
                <w:sz w:val="18"/>
                <w:szCs w:val="18"/>
                <w:lang w:val="en-GB" w:eastAsia="en-GB"/>
              </w:rPr>
              <w:t>An organisation’s quality (ISO 9001) or environmental management system (ISO 14001) may be used to implement the minimum requirements for the management system defined in this standard</w:t>
            </w:r>
            <w:r w:rsidR="001E4744" w:rsidRPr="005356E7">
              <w:rPr>
                <w:rFonts w:ascii="Arial" w:eastAsia="Times New Roman" w:hAnsi="Arial" w:cs="Arial"/>
                <w:sz w:val="18"/>
                <w:szCs w:val="18"/>
                <w:lang w:val="en-GB" w:eastAsia="en-GB"/>
              </w:rPr>
              <w:t>.</w:t>
            </w:r>
          </w:p>
        </w:tc>
      </w:tr>
      <w:tr w:rsidR="00846DD5" w:rsidRPr="005356E7" w14:paraId="760F3764" w14:textId="77777777" w:rsidTr="008D1066">
        <w:tc>
          <w:tcPr>
            <w:tcW w:w="2406" w:type="dxa"/>
            <w:tcBorders>
              <w:top w:val="single" w:sz="8" w:space="0" w:color="auto"/>
              <w:left w:val="single" w:sz="18" w:space="0" w:color="auto"/>
              <w:bottom w:val="single" w:sz="8" w:space="0" w:color="auto"/>
              <w:right w:val="single" w:sz="12" w:space="0" w:color="auto"/>
            </w:tcBorders>
            <w:shd w:val="clear" w:color="auto" w:fill="auto"/>
          </w:tcPr>
          <w:p w14:paraId="760F3760" w14:textId="23BC6CA1" w:rsidR="001F0E4A" w:rsidRPr="005356E7" w:rsidRDefault="001E474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763" w14:textId="66E78E47" w:rsidR="001F0E4A" w:rsidRPr="005356E7" w:rsidRDefault="004E2684" w:rsidP="002B17E9">
            <w:pPr>
              <w:pStyle w:val="TDNormaltext"/>
              <w:jc w:val="left"/>
              <w:rPr>
                <w:szCs w:val="20"/>
              </w:rPr>
            </w:pPr>
            <w:r w:rsidRPr="005356E7">
              <w:rPr>
                <w:szCs w:val="20"/>
              </w:rPr>
              <w:t>To ensure the effective functioning of the management system leading to the fulfilment of the expected functions by the public and the owners, including the processes of its continuous improvement.</w:t>
            </w:r>
          </w:p>
        </w:tc>
      </w:tr>
      <w:tr w:rsidR="00846DD5" w:rsidRPr="005356E7" w14:paraId="760F3776" w14:textId="77777777" w:rsidTr="008D1066">
        <w:trPr>
          <w:trHeight w:val="3949"/>
        </w:trPr>
        <w:tc>
          <w:tcPr>
            <w:tcW w:w="2406" w:type="dxa"/>
            <w:tcBorders>
              <w:top w:val="single" w:sz="8" w:space="0" w:color="auto"/>
              <w:left w:val="single" w:sz="18" w:space="0" w:color="auto"/>
              <w:right w:val="single" w:sz="12" w:space="0" w:color="auto"/>
            </w:tcBorders>
            <w:shd w:val="clear" w:color="auto" w:fill="auto"/>
          </w:tcPr>
          <w:p w14:paraId="760F3768" w14:textId="0771C6AD" w:rsidR="00814E01" w:rsidRPr="005356E7" w:rsidRDefault="008D1066"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p>
        </w:tc>
        <w:tc>
          <w:tcPr>
            <w:tcW w:w="6126" w:type="dxa"/>
            <w:tcBorders>
              <w:top w:val="single" w:sz="8" w:space="0" w:color="auto"/>
              <w:left w:val="single" w:sz="12" w:space="0" w:color="auto"/>
              <w:right w:val="single" w:sz="18" w:space="0" w:color="auto"/>
            </w:tcBorders>
            <w:shd w:val="clear" w:color="auto" w:fill="auto"/>
          </w:tcPr>
          <w:p w14:paraId="760F3769" w14:textId="1FF8D283" w:rsidR="00814E01" w:rsidRPr="005356E7" w:rsidRDefault="00814E01" w:rsidP="00224D34">
            <w:pPr>
              <w:pStyle w:val="Textnormy"/>
              <w:spacing w:after="0"/>
              <w:ind w:left="600" w:hanging="600"/>
              <w:jc w:val="left"/>
              <w:rPr>
                <w:rFonts w:cs="Arial"/>
                <w:lang w:val="en-GB"/>
              </w:rPr>
            </w:pPr>
            <w:r w:rsidRPr="005356E7">
              <w:rPr>
                <w:rFonts w:cs="Arial"/>
                <w:lang w:val="en-GB"/>
              </w:rPr>
              <w:t>4.3.1</w:t>
            </w:r>
            <w:r w:rsidR="006B293E" w:rsidRPr="005356E7">
              <w:rPr>
                <w:rFonts w:cs="Arial"/>
                <w:lang w:val="en-GB"/>
              </w:rPr>
              <w:tab/>
            </w:r>
            <w:r w:rsidR="00EE1C6D" w:rsidRPr="005356E7">
              <w:rPr>
                <w:rFonts w:cs="Arial"/>
                <w:lang w:val="en-GB"/>
              </w:rPr>
              <w:t xml:space="preserve">The management system with a description of processes, competencies, management tools and control mechanisms in SFM </w:t>
            </w:r>
            <w:r w:rsidR="008019FB" w:rsidRPr="005356E7">
              <w:rPr>
                <w:rFonts w:cs="Arial"/>
                <w:lang w:val="en-GB"/>
              </w:rPr>
              <w:t xml:space="preserve">shall </w:t>
            </w:r>
            <w:r w:rsidR="00EE1C6D" w:rsidRPr="005356E7">
              <w:rPr>
                <w:rFonts w:cs="Arial"/>
                <w:lang w:val="en-GB"/>
              </w:rPr>
              <w:t>correspond to the legal form, size and volume of work performed by the participant</w:t>
            </w:r>
          </w:p>
          <w:p w14:paraId="760F376A" w14:textId="628AF989" w:rsidR="00814E01" w:rsidRPr="005356E7" w:rsidRDefault="00814E01" w:rsidP="00224D34">
            <w:pPr>
              <w:pStyle w:val="Textnormy"/>
              <w:spacing w:after="0"/>
              <w:ind w:left="600" w:hanging="600"/>
              <w:jc w:val="left"/>
              <w:rPr>
                <w:rFonts w:cs="Arial"/>
                <w:lang w:val="en-GB"/>
              </w:rPr>
            </w:pPr>
            <w:r w:rsidRPr="005356E7">
              <w:rPr>
                <w:rFonts w:cs="Arial"/>
                <w:lang w:val="en-GB"/>
              </w:rPr>
              <w:t>4.3.2</w:t>
            </w:r>
            <w:r w:rsidR="006B293E" w:rsidRPr="005356E7">
              <w:rPr>
                <w:rFonts w:cs="Arial"/>
                <w:lang w:val="en-GB"/>
              </w:rPr>
              <w:tab/>
            </w:r>
            <w:r w:rsidR="008019FB" w:rsidRPr="005356E7">
              <w:rPr>
                <w:rFonts w:cs="Arial"/>
                <w:lang w:val="en-GB"/>
              </w:rPr>
              <w:t xml:space="preserve">The subject of </w:t>
            </w:r>
            <w:r w:rsidR="009227BB" w:rsidRPr="005356E7">
              <w:rPr>
                <w:rFonts w:cs="Arial"/>
                <w:lang w:val="en-GB"/>
              </w:rPr>
              <w:t xml:space="preserve">SFM process </w:t>
            </w:r>
            <w:r w:rsidR="008019FB" w:rsidRPr="005356E7">
              <w:rPr>
                <w:rFonts w:cs="Arial"/>
                <w:lang w:val="en-GB"/>
              </w:rPr>
              <w:t xml:space="preserve">management </w:t>
            </w:r>
            <w:r w:rsidR="009227BB" w:rsidRPr="005356E7">
              <w:rPr>
                <w:rFonts w:cs="Arial"/>
                <w:lang w:val="en-GB"/>
              </w:rPr>
              <w:t xml:space="preserve">shall </w:t>
            </w:r>
            <w:r w:rsidR="00C95437" w:rsidRPr="005356E7">
              <w:rPr>
                <w:rFonts w:cs="Arial"/>
                <w:lang w:val="en-GB"/>
              </w:rPr>
              <w:t>comprise</w:t>
            </w:r>
            <w:r w:rsidRPr="005356E7">
              <w:rPr>
                <w:rFonts w:cs="Arial"/>
                <w:lang w:val="en-GB"/>
              </w:rPr>
              <w:t xml:space="preserve">: </w:t>
            </w:r>
          </w:p>
          <w:p w14:paraId="078AC6FE" w14:textId="77777777" w:rsidR="00FE5434" w:rsidRPr="005356E7" w:rsidRDefault="00FE5434" w:rsidP="0014766E">
            <w:pPr>
              <w:pStyle w:val="Nadpis2"/>
              <w:numPr>
                <w:ilvl w:val="0"/>
                <w:numId w:val="3"/>
              </w:numPr>
              <w:spacing w:before="0" w:after="0"/>
              <w:ind w:left="883" w:hanging="283"/>
              <w:rPr>
                <w:rFonts w:cs="Arial"/>
                <w:b w:val="0"/>
                <w:sz w:val="20"/>
                <w:lang w:val="en-GB"/>
              </w:rPr>
            </w:pPr>
            <w:r w:rsidRPr="005356E7">
              <w:rPr>
                <w:rFonts w:cs="Arial"/>
                <w:b w:val="0"/>
                <w:sz w:val="20"/>
                <w:lang w:val="en-GB"/>
              </w:rPr>
              <w:t>assessment of the state of forests</w:t>
            </w:r>
          </w:p>
          <w:p w14:paraId="760F376C" w14:textId="5F22339A" w:rsidR="00814E01" w:rsidRPr="005356E7" w:rsidRDefault="009C67A3" w:rsidP="0014766E">
            <w:pPr>
              <w:pStyle w:val="Nadpis2"/>
              <w:numPr>
                <w:ilvl w:val="0"/>
                <w:numId w:val="3"/>
              </w:numPr>
              <w:spacing w:before="0" w:after="0"/>
              <w:ind w:left="883" w:hanging="283"/>
              <w:rPr>
                <w:rFonts w:cs="Arial"/>
                <w:b w:val="0"/>
                <w:sz w:val="20"/>
                <w:lang w:val="en-GB"/>
              </w:rPr>
            </w:pPr>
            <w:r w:rsidRPr="005356E7">
              <w:rPr>
                <w:rFonts w:cs="Arial"/>
                <w:b w:val="0"/>
                <w:sz w:val="20"/>
                <w:lang w:val="en-GB"/>
              </w:rPr>
              <w:t>elaboration of the annual operational plans</w:t>
            </w:r>
          </w:p>
          <w:p w14:paraId="2E0F9AFE" w14:textId="38966D76" w:rsidR="009C67A3" w:rsidRPr="005356E7" w:rsidRDefault="00C15A53" w:rsidP="009C67A3">
            <w:pPr>
              <w:pStyle w:val="Nadpis2"/>
              <w:numPr>
                <w:ilvl w:val="0"/>
                <w:numId w:val="3"/>
              </w:numPr>
              <w:spacing w:before="0" w:after="0"/>
              <w:ind w:left="883" w:hanging="283"/>
              <w:rPr>
                <w:rFonts w:cs="Arial"/>
                <w:b w:val="0"/>
                <w:sz w:val="20"/>
                <w:lang w:val="en-GB"/>
              </w:rPr>
            </w:pPr>
            <w:r w:rsidRPr="005356E7">
              <w:rPr>
                <w:rFonts w:cs="Arial"/>
                <w:b w:val="0"/>
                <w:sz w:val="20"/>
                <w:lang w:val="en-GB"/>
              </w:rPr>
              <w:t>implementation</w:t>
            </w:r>
            <w:r w:rsidR="009C67A3" w:rsidRPr="005356E7">
              <w:rPr>
                <w:rFonts w:cs="Arial"/>
                <w:b w:val="0"/>
                <w:sz w:val="20"/>
                <w:lang w:val="en-GB"/>
              </w:rPr>
              <w:t xml:space="preserve"> of the annual operational plans</w:t>
            </w:r>
          </w:p>
          <w:p w14:paraId="2D143897" w14:textId="77777777" w:rsidR="00C15A53" w:rsidRPr="005356E7" w:rsidRDefault="00C15A53" w:rsidP="00A7062F">
            <w:pPr>
              <w:pStyle w:val="Nadpis2"/>
              <w:numPr>
                <w:ilvl w:val="0"/>
                <w:numId w:val="3"/>
              </w:numPr>
              <w:spacing w:before="0" w:after="0"/>
              <w:ind w:left="883" w:hanging="283"/>
              <w:rPr>
                <w:rFonts w:cs="Arial"/>
                <w:b w:val="0"/>
                <w:sz w:val="20"/>
                <w:lang w:val="en-GB"/>
              </w:rPr>
            </w:pPr>
            <w:r w:rsidRPr="005356E7">
              <w:rPr>
                <w:rFonts w:cs="Arial"/>
                <w:b w:val="0"/>
                <w:sz w:val="20"/>
                <w:lang w:val="en-GB"/>
              </w:rPr>
              <w:t>monitoring the quality of work</w:t>
            </w:r>
          </w:p>
          <w:p w14:paraId="760F376F" w14:textId="25BE6E79" w:rsidR="00814E01" w:rsidRPr="005356E7" w:rsidRDefault="001A4CD3" w:rsidP="00A7062F">
            <w:pPr>
              <w:pStyle w:val="Nadpis2"/>
              <w:numPr>
                <w:ilvl w:val="0"/>
                <w:numId w:val="3"/>
              </w:numPr>
              <w:spacing w:before="0" w:after="0"/>
              <w:ind w:left="883" w:hanging="283"/>
              <w:rPr>
                <w:rFonts w:cs="Arial"/>
                <w:b w:val="0"/>
                <w:sz w:val="20"/>
                <w:lang w:val="en-GB"/>
              </w:rPr>
            </w:pPr>
            <w:r w:rsidRPr="005356E7">
              <w:rPr>
                <w:rFonts w:cs="Arial"/>
                <w:b w:val="0"/>
                <w:sz w:val="20"/>
                <w:lang w:val="en-GB"/>
              </w:rPr>
              <w:t xml:space="preserve">assessment of the effects of the </w:t>
            </w:r>
            <w:r w:rsidR="00314C28" w:rsidRPr="005356E7">
              <w:rPr>
                <w:rFonts w:cs="Arial"/>
                <w:b w:val="0"/>
                <w:sz w:val="20"/>
                <w:lang w:val="en-GB"/>
              </w:rPr>
              <w:t xml:space="preserve">management practices </w:t>
            </w:r>
            <w:r w:rsidRPr="005356E7">
              <w:rPr>
                <w:rFonts w:cs="Arial"/>
                <w:b w:val="0"/>
                <w:sz w:val="20"/>
                <w:lang w:val="en-GB"/>
              </w:rPr>
              <w:t xml:space="preserve">on </w:t>
            </w:r>
            <w:r w:rsidR="00314C28" w:rsidRPr="005356E7">
              <w:rPr>
                <w:rFonts w:cs="Arial"/>
                <w:b w:val="0"/>
                <w:sz w:val="20"/>
                <w:lang w:val="en-GB"/>
              </w:rPr>
              <w:t>SFM</w:t>
            </w:r>
            <w:r w:rsidRPr="005356E7">
              <w:rPr>
                <w:rFonts w:cs="Arial"/>
                <w:b w:val="0"/>
                <w:sz w:val="20"/>
                <w:lang w:val="en-GB"/>
              </w:rPr>
              <w:t>, including their social, environmental and economic impacts</w:t>
            </w:r>
          </w:p>
          <w:p w14:paraId="760F3775" w14:textId="628D69CC" w:rsidR="00814E01" w:rsidRPr="005356E7" w:rsidRDefault="00814E01" w:rsidP="006B293E">
            <w:pPr>
              <w:pStyle w:val="Textnormy"/>
              <w:spacing w:after="0"/>
              <w:ind w:left="600" w:hanging="600"/>
              <w:jc w:val="left"/>
              <w:rPr>
                <w:rFonts w:cs="Arial"/>
                <w:lang w:val="en-GB"/>
              </w:rPr>
            </w:pPr>
            <w:r w:rsidRPr="005356E7">
              <w:rPr>
                <w:rFonts w:cs="Arial"/>
                <w:lang w:val="en-GB"/>
              </w:rPr>
              <w:t>4.3.3</w:t>
            </w:r>
            <w:r w:rsidR="006B293E" w:rsidRPr="005356E7">
              <w:rPr>
                <w:rFonts w:cs="Arial"/>
                <w:lang w:val="en-GB"/>
              </w:rPr>
              <w:tab/>
            </w:r>
            <w:r w:rsidR="00B664EC" w:rsidRPr="005356E7">
              <w:rPr>
                <w:rFonts w:cs="Arial"/>
                <w:lang w:val="en-GB"/>
              </w:rPr>
              <w:t>Details on the production conditions of the workplace and on technological requirements minimizing the damage to forest ecosystems and eliminating safety risks are submitted in writing before the start of work (order sheets)</w:t>
            </w:r>
          </w:p>
        </w:tc>
      </w:tr>
      <w:tr w:rsidR="001F0E4A" w:rsidRPr="005356E7" w14:paraId="760F3779" w14:textId="77777777" w:rsidTr="008D1066">
        <w:trPr>
          <w:trHeight w:val="56"/>
        </w:trPr>
        <w:tc>
          <w:tcPr>
            <w:tcW w:w="2406" w:type="dxa"/>
            <w:tcBorders>
              <w:left w:val="single" w:sz="18" w:space="0" w:color="auto"/>
              <w:bottom w:val="single" w:sz="18" w:space="0" w:color="auto"/>
              <w:right w:val="single" w:sz="12" w:space="0" w:color="auto"/>
            </w:tcBorders>
            <w:shd w:val="clear" w:color="auto" w:fill="auto"/>
          </w:tcPr>
          <w:p w14:paraId="760F3777" w14:textId="053EFAED" w:rsidR="001F0E4A" w:rsidRPr="005356E7" w:rsidRDefault="008D1066"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left w:val="single" w:sz="12" w:space="0" w:color="auto"/>
              <w:bottom w:val="single" w:sz="18" w:space="0" w:color="auto"/>
              <w:right w:val="single" w:sz="18" w:space="0" w:color="auto"/>
            </w:tcBorders>
            <w:shd w:val="clear" w:color="auto" w:fill="auto"/>
          </w:tcPr>
          <w:p w14:paraId="760F3778" w14:textId="515A41F1" w:rsidR="001F0E4A"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77A" w14:textId="41BC724D" w:rsidR="001A4B74" w:rsidRPr="005356E7" w:rsidRDefault="001A4B74">
      <w:pPr>
        <w:rPr>
          <w:rFonts w:ascii="Arial" w:hAnsi="Arial" w:cs="Arial"/>
          <w:lang w:val="en-GB"/>
        </w:rPr>
      </w:pPr>
    </w:p>
    <w:p w14:paraId="435A0C1B" w14:textId="77777777" w:rsidR="009829F6" w:rsidRPr="005356E7" w:rsidRDefault="009829F6">
      <w:pPr>
        <w:rPr>
          <w:rFonts w:ascii="Arial" w:eastAsia="Times New Roman" w:hAnsi="Arial" w:cs="Arial"/>
          <w:b/>
          <w:bCs/>
          <w:kern w:val="32"/>
          <w:sz w:val="24"/>
          <w:szCs w:val="32"/>
          <w:lang w:val="en-GB" w:eastAsia="en-GB"/>
        </w:rPr>
      </w:pPr>
      <w:r w:rsidRPr="005356E7">
        <w:rPr>
          <w:rFonts w:ascii="Arial" w:hAnsi="Arial" w:cs="Arial"/>
          <w:lang w:val="en-GB"/>
        </w:rPr>
        <w:br w:type="page"/>
      </w:r>
    </w:p>
    <w:p w14:paraId="275A63B9" w14:textId="7259DFDF" w:rsidR="00E60016" w:rsidRPr="005356E7" w:rsidRDefault="00EE66CD" w:rsidP="0014766E">
      <w:pPr>
        <w:pStyle w:val="TDHeading1"/>
        <w:numPr>
          <w:ilvl w:val="0"/>
          <w:numId w:val="17"/>
        </w:numPr>
      </w:pPr>
      <w:bookmarkStart w:id="37" w:name="_Toc88850473"/>
      <w:r w:rsidRPr="005356E7">
        <w:lastRenderedPageBreak/>
        <w:t>Leadership</w:t>
      </w:r>
      <w:bookmarkEnd w:id="3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6"/>
        <w:gridCol w:w="6126"/>
      </w:tblGrid>
      <w:tr w:rsidR="008D1066" w:rsidRPr="005356E7" w14:paraId="760F3780" w14:textId="77777777" w:rsidTr="008D1066">
        <w:tc>
          <w:tcPr>
            <w:tcW w:w="2406" w:type="dxa"/>
            <w:tcBorders>
              <w:top w:val="single" w:sz="18" w:space="0" w:color="auto"/>
              <w:left w:val="single" w:sz="18" w:space="0" w:color="auto"/>
              <w:bottom w:val="single" w:sz="8" w:space="0" w:color="auto"/>
              <w:right w:val="single" w:sz="12" w:space="0" w:color="auto"/>
            </w:tcBorders>
            <w:shd w:val="clear" w:color="auto" w:fill="auto"/>
          </w:tcPr>
          <w:p w14:paraId="760F377E" w14:textId="610C807A"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77F" w14:textId="77777777" w:rsidR="008D1066" w:rsidRPr="005356E7" w:rsidRDefault="008D1066" w:rsidP="008D1066">
            <w:pPr>
              <w:pStyle w:val="Nadpis2"/>
              <w:spacing w:before="0" w:after="0"/>
              <w:rPr>
                <w:rFonts w:cs="Arial"/>
                <w:sz w:val="20"/>
                <w:lang w:val="en-GB"/>
              </w:rPr>
            </w:pPr>
            <w:r w:rsidRPr="005356E7">
              <w:rPr>
                <w:rFonts w:cs="Arial"/>
                <w:sz w:val="20"/>
                <w:lang w:val="en-GB"/>
              </w:rPr>
              <w:t>5.1.</w:t>
            </w:r>
          </w:p>
        </w:tc>
      </w:tr>
      <w:tr w:rsidR="008D1066" w:rsidRPr="005356E7" w14:paraId="760F3783" w14:textId="77777777" w:rsidTr="008D1066">
        <w:tc>
          <w:tcPr>
            <w:tcW w:w="2406" w:type="dxa"/>
            <w:tcBorders>
              <w:top w:val="single" w:sz="8" w:space="0" w:color="auto"/>
              <w:left w:val="single" w:sz="18" w:space="0" w:color="auto"/>
              <w:bottom w:val="single" w:sz="8" w:space="0" w:color="auto"/>
              <w:right w:val="single" w:sz="12" w:space="0" w:color="auto"/>
            </w:tcBorders>
            <w:shd w:val="clear" w:color="auto" w:fill="auto"/>
          </w:tcPr>
          <w:p w14:paraId="760F3781" w14:textId="0193B283"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vAlign w:val="center"/>
          </w:tcPr>
          <w:p w14:paraId="760F3782" w14:textId="780CD427" w:rsidR="008D1066" w:rsidRPr="005356E7" w:rsidRDefault="009034A7" w:rsidP="008D1066">
            <w:pPr>
              <w:rPr>
                <w:rFonts w:ascii="Arial" w:hAnsi="Arial" w:cs="Arial"/>
                <w:b/>
                <w:caps/>
                <w:lang w:val="en-GB"/>
              </w:rPr>
            </w:pPr>
            <w:r w:rsidRPr="005356E7">
              <w:rPr>
                <w:rFonts w:ascii="Arial" w:hAnsi="Arial" w:cs="Arial"/>
                <w:b/>
                <w:caps/>
                <w:lang w:val="en-GB"/>
              </w:rPr>
              <w:t>COMMITMENT</w:t>
            </w:r>
          </w:p>
        </w:tc>
      </w:tr>
      <w:tr w:rsidR="008D1066" w:rsidRPr="005356E7" w14:paraId="760F3786" w14:textId="77777777" w:rsidTr="008D1066">
        <w:tc>
          <w:tcPr>
            <w:tcW w:w="2406" w:type="dxa"/>
            <w:tcBorders>
              <w:top w:val="single" w:sz="8" w:space="0" w:color="auto"/>
              <w:left w:val="single" w:sz="18" w:space="0" w:color="auto"/>
              <w:bottom w:val="single" w:sz="8" w:space="0" w:color="auto"/>
              <w:right w:val="single" w:sz="12" w:space="0" w:color="auto"/>
            </w:tcBorders>
            <w:shd w:val="clear" w:color="auto" w:fill="auto"/>
          </w:tcPr>
          <w:p w14:paraId="760F3784" w14:textId="557FBB5C"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785" w14:textId="360CD876" w:rsidR="008D1066" w:rsidRPr="005356E7" w:rsidRDefault="00C32C46" w:rsidP="008D1066">
            <w:pPr>
              <w:pStyle w:val="TDNormaltext"/>
              <w:jc w:val="left"/>
              <w:rPr>
                <w:szCs w:val="20"/>
              </w:rPr>
            </w:pPr>
            <w:r w:rsidRPr="005356E7">
              <w:rPr>
                <w:szCs w:val="20"/>
              </w:rPr>
              <w:t xml:space="preserve">Responsible approach to forest management is the obligation of the manager towards both the owner and the </w:t>
            </w:r>
            <w:r w:rsidR="00E55F13" w:rsidRPr="005356E7">
              <w:rPr>
                <w:szCs w:val="20"/>
              </w:rPr>
              <w:t>society</w:t>
            </w:r>
            <w:r w:rsidRPr="005356E7">
              <w:rPr>
                <w:szCs w:val="20"/>
              </w:rPr>
              <w:t>. The manifestation (expression) of responsibility are specific goals related to environmental responsibility, social justification and economic viability in forest management.</w:t>
            </w:r>
          </w:p>
        </w:tc>
      </w:tr>
      <w:tr w:rsidR="008D1066" w:rsidRPr="005356E7" w14:paraId="760F378A" w14:textId="77777777" w:rsidTr="008D1066">
        <w:tc>
          <w:tcPr>
            <w:tcW w:w="2406" w:type="dxa"/>
            <w:tcBorders>
              <w:top w:val="single" w:sz="8" w:space="0" w:color="auto"/>
              <w:left w:val="single" w:sz="18" w:space="0" w:color="auto"/>
              <w:bottom w:val="single" w:sz="8" w:space="0" w:color="auto"/>
              <w:right w:val="single" w:sz="12" w:space="0" w:color="auto"/>
            </w:tcBorders>
            <w:shd w:val="clear" w:color="auto" w:fill="auto"/>
          </w:tcPr>
          <w:p w14:paraId="760F3787" w14:textId="5D16817A"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789" w14:textId="3379FF3A" w:rsidR="008D1066" w:rsidRPr="005356E7" w:rsidRDefault="006F50AE" w:rsidP="008D1066">
            <w:pPr>
              <w:pStyle w:val="TDNormaltext"/>
              <w:jc w:val="left"/>
              <w:rPr>
                <w:szCs w:val="20"/>
              </w:rPr>
            </w:pPr>
            <w:r w:rsidRPr="005356E7">
              <w:rPr>
                <w:szCs w:val="20"/>
              </w:rPr>
              <w:t>To define and document a commitment to establish and comply with the requirements of the national standard for sustainable forest management.</w:t>
            </w:r>
          </w:p>
        </w:tc>
      </w:tr>
      <w:tr w:rsidR="008D1066" w:rsidRPr="005356E7" w14:paraId="760F3793" w14:textId="77777777" w:rsidTr="008D1066">
        <w:trPr>
          <w:trHeight w:val="2342"/>
        </w:trPr>
        <w:tc>
          <w:tcPr>
            <w:tcW w:w="2406" w:type="dxa"/>
            <w:tcBorders>
              <w:top w:val="single" w:sz="8" w:space="0" w:color="auto"/>
              <w:left w:val="single" w:sz="18" w:space="0" w:color="auto"/>
              <w:right w:val="single" w:sz="12" w:space="0" w:color="auto"/>
            </w:tcBorders>
            <w:shd w:val="clear" w:color="auto" w:fill="auto"/>
          </w:tcPr>
          <w:p w14:paraId="760F378E" w14:textId="0698E21B"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p>
        </w:tc>
        <w:tc>
          <w:tcPr>
            <w:tcW w:w="6126" w:type="dxa"/>
            <w:tcBorders>
              <w:top w:val="single" w:sz="8" w:space="0" w:color="auto"/>
              <w:left w:val="single" w:sz="12" w:space="0" w:color="auto"/>
              <w:right w:val="single" w:sz="18" w:space="0" w:color="auto"/>
            </w:tcBorders>
            <w:shd w:val="clear" w:color="auto" w:fill="auto"/>
          </w:tcPr>
          <w:p w14:paraId="45DF0BEB" w14:textId="3B7421A0" w:rsidR="008B5EFB" w:rsidRPr="005356E7" w:rsidRDefault="008D1066" w:rsidP="008B5EFB">
            <w:pPr>
              <w:pStyle w:val="Textnormy"/>
              <w:spacing w:after="0"/>
              <w:ind w:left="600" w:hanging="600"/>
              <w:rPr>
                <w:rFonts w:cs="Arial"/>
                <w:lang w:val="en-GB"/>
              </w:rPr>
            </w:pPr>
            <w:r w:rsidRPr="005356E7">
              <w:rPr>
                <w:rFonts w:cs="Arial"/>
                <w:lang w:val="en-GB"/>
              </w:rPr>
              <w:t>5.1.a</w:t>
            </w:r>
            <w:r w:rsidRPr="005356E7">
              <w:rPr>
                <w:rFonts w:cs="Arial"/>
                <w:lang w:val="en-GB"/>
              </w:rPr>
              <w:tab/>
            </w:r>
            <w:r w:rsidR="008B5EFB" w:rsidRPr="005356E7">
              <w:rPr>
                <w:rFonts w:cs="Arial"/>
                <w:lang w:val="en-GB"/>
              </w:rPr>
              <w:t>Commit</w:t>
            </w:r>
            <w:r w:rsidR="007777FA" w:rsidRPr="005356E7">
              <w:rPr>
                <w:rFonts w:cs="Arial"/>
                <w:lang w:val="en-GB"/>
              </w:rPr>
              <w:t>ment</w:t>
            </w:r>
            <w:r w:rsidR="008B5EFB" w:rsidRPr="005356E7">
              <w:rPr>
                <w:rFonts w:cs="Arial"/>
                <w:lang w:val="en-GB"/>
              </w:rPr>
              <w:t xml:space="preserve"> to comply with the sustainable forest management </w:t>
            </w:r>
            <w:r w:rsidR="00134D59" w:rsidRPr="005356E7">
              <w:rPr>
                <w:rFonts w:cs="Arial"/>
                <w:lang w:val="en-GB"/>
              </w:rPr>
              <w:t xml:space="preserve">standard </w:t>
            </w:r>
            <w:r w:rsidR="008B5EFB" w:rsidRPr="005356E7">
              <w:rPr>
                <w:rFonts w:cs="Arial"/>
                <w:lang w:val="en-GB"/>
              </w:rPr>
              <w:t xml:space="preserve">and other </w:t>
            </w:r>
            <w:r w:rsidR="00134D59" w:rsidRPr="005356E7">
              <w:rPr>
                <w:rFonts w:cs="Arial"/>
                <w:lang w:val="en-GB"/>
              </w:rPr>
              <w:t xml:space="preserve">related </w:t>
            </w:r>
            <w:r w:rsidR="008B5EFB" w:rsidRPr="005356E7">
              <w:rPr>
                <w:rFonts w:cs="Arial"/>
                <w:lang w:val="en-GB"/>
              </w:rPr>
              <w:t>applicable requirements of the SFCS certification s</w:t>
            </w:r>
            <w:r w:rsidR="00134D59" w:rsidRPr="005356E7">
              <w:rPr>
                <w:rFonts w:cs="Arial"/>
                <w:lang w:val="en-GB"/>
              </w:rPr>
              <w:t>ystem</w:t>
            </w:r>
          </w:p>
          <w:p w14:paraId="15E36682" w14:textId="3928C3A1" w:rsidR="008D1066" w:rsidRPr="005356E7" w:rsidRDefault="008B5EFB" w:rsidP="008D1066">
            <w:pPr>
              <w:pStyle w:val="Textnormy"/>
              <w:spacing w:after="0"/>
              <w:ind w:left="600" w:hanging="600"/>
              <w:jc w:val="left"/>
              <w:rPr>
                <w:rFonts w:cs="Arial"/>
                <w:lang w:val="en-GB"/>
              </w:rPr>
            </w:pPr>
            <w:r w:rsidRPr="005356E7">
              <w:rPr>
                <w:rFonts w:cs="Arial"/>
                <w:lang w:val="en-GB"/>
              </w:rPr>
              <w:t>5.1.b</w:t>
            </w:r>
            <w:r w:rsidR="00134D59" w:rsidRPr="005356E7">
              <w:rPr>
                <w:rFonts w:cs="Arial"/>
                <w:lang w:val="en-GB"/>
              </w:rPr>
              <w:tab/>
            </w:r>
            <w:r w:rsidRPr="005356E7">
              <w:rPr>
                <w:rFonts w:cs="Arial"/>
                <w:lang w:val="en-GB"/>
              </w:rPr>
              <w:t xml:space="preserve">Continuously improve own </w:t>
            </w:r>
            <w:r w:rsidR="00B20F83" w:rsidRPr="005356E7">
              <w:rPr>
                <w:rFonts w:cs="Arial"/>
                <w:lang w:val="en-GB"/>
              </w:rPr>
              <w:t xml:space="preserve">SFM management </w:t>
            </w:r>
            <w:r w:rsidRPr="005356E7">
              <w:rPr>
                <w:rFonts w:cs="Arial"/>
                <w:lang w:val="en-GB"/>
              </w:rPr>
              <w:t>system</w:t>
            </w:r>
          </w:p>
          <w:p w14:paraId="45E4C969" w14:textId="66371B6A" w:rsidR="00394DA4" w:rsidRPr="005356E7" w:rsidRDefault="008D1066" w:rsidP="00D2371F">
            <w:pPr>
              <w:pStyle w:val="Textnormy"/>
              <w:spacing w:after="0"/>
              <w:ind w:left="600" w:hanging="600"/>
              <w:jc w:val="left"/>
              <w:rPr>
                <w:rFonts w:cs="Arial"/>
                <w:lang w:val="en-GB"/>
              </w:rPr>
            </w:pPr>
            <w:r w:rsidRPr="005356E7">
              <w:rPr>
                <w:rFonts w:cs="Arial"/>
                <w:lang w:val="en-GB"/>
              </w:rPr>
              <w:t>5.2</w:t>
            </w:r>
            <w:r w:rsidRPr="005356E7">
              <w:rPr>
                <w:rFonts w:cs="Arial"/>
                <w:lang w:val="en-GB"/>
              </w:rPr>
              <w:tab/>
            </w:r>
            <w:r w:rsidR="006A189A" w:rsidRPr="005356E7">
              <w:rPr>
                <w:rFonts w:cs="Arial"/>
                <w:lang w:val="en-GB"/>
              </w:rPr>
              <w:t>R</w:t>
            </w:r>
            <w:r w:rsidR="00394DA4" w:rsidRPr="005356E7">
              <w:rPr>
                <w:rFonts w:cs="Arial"/>
                <w:lang w:val="en-GB"/>
              </w:rPr>
              <w:t xml:space="preserve">esponsibilities </w:t>
            </w:r>
            <w:r w:rsidR="006A189A" w:rsidRPr="005356E7">
              <w:rPr>
                <w:rFonts w:cs="Arial"/>
                <w:lang w:val="en-GB"/>
              </w:rPr>
              <w:t xml:space="preserve">and </w:t>
            </w:r>
            <w:r w:rsidR="00D2371F" w:rsidRPr="005356E7">
              <w:rPr>
                <w:rFonts w:cs="Arial"/>
                <w:lang w:val="en-GB"/>
              </w:rPr>
              <w:t>authorities</w:t>
            </w:r>
            <w:r w:rsidR="00D54BAA" w:rsidRPr="005356E7">
              <w:rPr>
                <w:rFonts w:cs="Arial"/>
                <w:lang w:val="en-GB"/>
              </w:rPr>
              <w:t xml:space="preserve"> </w:t>
            </w:r>
            <w:r w:rsidR="00394DA4" w:rsidRPr="005356E7">
              <w:rPr>
                <w:rFonts w:cs="Arial"/>
                <w:lang w:val="en-GB"/>
              </w:rPr>
              <w:t xml:space="preserve">in </w:t>
            </w:r>
            <w:r w:rsidR="00D54BAA" w:rsidRPr="005356E7">
              <w:rPr>
                <w:rFonts w:cs="Arial"/>
                <w:lang w:val="en-GB"/>
              </w:rPr>
              <w:t xml:space="preserve">SFM </w:t>
            </w:r>
            <w:r w:rsidR="00394DA4" w:rsidRPr="005356E7">
              <w:rPr>
                <w:rFonts w:cs="Arial"/>
                <w:lang w:val="en-GB"/>
              </w:rPr>
              <w:t xml:space="preserve">process and management of forestry activities </w:t>
            </w:r>
            <w:r w:rsidR="00D8118C" w:rsidRPr="005356E7">
              <w:rPr>
                <w:rFonts w:cs="Arial"/>
                <w:lang w:val="en-GB"/>
              </w:rPr>
              <w:t xml:space="preserve">shall </w:t>
            </w:r>
            <w:r w:rsidR="00394DA4" w:rsidRPr="005356E7">
              <w:rPr>
                <w:rFonts w:cs="Arial"/>
                <w:lang w:val="en-GB"/>
              </w:rPr>
              <w:t xml:space="preserve">be determined in writing </w:t>
            </w:r>
            <w:r w:rsidR="00D8118C" w:rsidRPr="005356E7">
              <w:rPr>
                <w:rFonts w:cs="Arial"/>
                <w:lang w:val="en-GB"/>
              </w:rPr>
              <w:t xml:space="preserve">and </w:t>
            </w:r>
            <w:r w:rsidR="00F74A27" w:rsidRPr="005356E7">
              <w:rPr>
                <w:rFonts w:cs="Arial"/>
                <w:lang w:val="en-GB"/>
              </w:rPr>
              <w:t>assigned</w:t>
            </w:r>
            <w:r w:rsidR="00394DA4" w:rsidRPr="005356E7">
              <w:rPr>
                <w:rFonts w:cs="Arial"/>
                <w:lang w:val="en-GB"/>
              </w:rPr>
              <w:t xml:space="preserve"> </w:t>
            </w:r>
            <w:r w:rsidR="00D8118C" w:rsidRPr="005356E7">
              <w:rPr>
                <w:rFonts w:cs="Arial"/>
                <w:lang w:val="en-GB"/>
              </w:rPr>
              <w:t xml:space="preserve">to </w:t>
            </w:r>
            <w:r w:rsidR="007F4F27" w:rsidRPr="005356E7">
              <w:rPr>
                <w:rFonts w:cs="Arial"/>
                <w:lang w:val="en-GB"/>
              </w:rPr>
              <w:t xml:space="preserve">particular </w:t>
            </w:r>
            <w:r w:rsidR="00394DA4" w:rsidRPr="005356E7">
              <w:rPr>
                <w:rFonts w:cs="Arial"/>
                <w:lang w:val="en-GB"/>
              </w:rPr>
              <w:t>persons (does not apply to the manager - natural person)</w:t>
            </w:r>
          </w:p>
          <w:p w14:paraId="760F3792" w14:textId="1C78AC3C" w:rsidR="008D1066" w:rsidRPr="005356E7" w:rsidRDefault="00394DA4" w:rsidP="00394DA4">
            <w:pPr>
              <w:pStyle w:val="Textnormy"/>
              <w:spacing w:after="0"/>
              <w:ind w:left="600" w:hanging="600"/>
              <w:jc w:val="left"/>
              <w:rPr>
                <w:rFonts w:cs="Arial"/>
                <w:lang w:val="en-GB"/>
              </w:rPr>
            </w:pPr>
            <w:r w:rsidRPr="005356E7">
              <w:rPr>
                <w:rFonts w:cs="Arial"/>
                <w:lang w:val="en-GB"/>
              </w:rPr>
              <w:t>5.3</w:t>
            </w:r>
            <w:r w:rsidR="00D2371F" w:rsidRPr="005356E7">
              <w:rPr>
                <w:rFonts w:cs="Arial"/>
                <w:lang w:val="en-GB"/>
              </w:rPr>
              <w:tab/>
            </w:r>
            <w:r w:rsidRPr="005356E7">
              <w:rPr>
                <w:rFonts w:cs="Arial"/>
                <w:lang w:val="en-GB"/>
              </w:rPr>
              <w:t xml:space="preserve">The commitment </w:t>
            </w:r>
            <w:r w:rsidR="00F74A27" w:rsidRPr="005356E7">
              <w:rPr>
                <w:rFonts w:cs="Arial"/>
                <w:lang w:val="en-GB"/>
              </w:rPr>
              <w:t xml:space="preserve">shall </w:t>
            </w:r>
            <w:r w:rsidRPr="005356E7">
              <w:rPr>
                <w:rFonts w:cs="Arial"/>
                <w:lang w:val="en-GB"/>
              </w:rPr>
              <w:t xml:space="preserve">be publicly available to the organization's employees, certification participants, suppliers, consumers and </w:t>
            </w:r>
            <w:r w:rsidR="00D2371F" w:rsidRPr="005356E7">
              <w:rPr>
                <w:rFonts w:cs="Arial"/>
                <w:lang w:val="en-GB"/>
              </w:rPr>
              <w:t>stakeholders</w:t>
            </w:r>
            <w:r w:rsidRPr="005356E7">
              <w:rPr>
                <w:rFonts w:cs="Arial"/>
                <w:lang w:val="en-GB"/>
              </w:rPr>
              <w:t>.</w:t>
            </w:r>
          </w:p>
        </w:tc>
      </w:tr>
      <w:tr w:rsidR="008D1066" w:rsidRPr="005356E7" w14:paraId="760F37A0" w14:textId="77777777" w:rsidTr="008D1066">
        <w:tc>
          <w:tcPr>
            <w:tcW w:w="2406" w:type="dxa"/>
            <w:tcBorders>
              <w:top w:val="single" w:sz="8" w:space="0" w:color="auto"/>
              <w:left w:val="single" w:sz="18" w:space="0" w:color="auto"/>
              <w:bottom w:val="single" w:sz="8" w:space="0" w:color="auto"/>
              <w:right w:val="single" w:sz="12" w:space="0" w:color="auto"/>
            </w:tcBorders>
            <w:shd w:val="clear" w:color="auto" w:fill="auto"/>
          </w:tcPr>
          <w:p w14:paraId="760F379E" w14:textId="07977F40"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79F" w14:textId="431E7E58" w:rsidR="008D1066" w:rsidRPr="005356E7" w:rsidRDefault="005E08CE" w:rsidP="008D1066">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7D8" w14:textId="1F86F969" w:rsidR="0058154B" w:rsidRPr="005356E7" w:rsidRDefault="0058154B" w:rsidP="00814E01">
      <w:pPr>
        <w:rPr>
          <w:rFonts w:ascii="Arial" w:hAnsi="Arial" w:cs="Arial"/>
          <w:shd w:val="clear" w:color="auto" w:fill="FFFFFF"/>
          <w:lang w:val="en-GB"/>
        </w:rPr>
      </w:pPr>
      <w:r w:rsidRPr="005356E7">
        <w:rPr>
          <w:rFonts w:ascii="Arial" w:hAnsi="Arial" w:cs="Arial"/>
          <w:shd w:val="clear" w:color="auto" w:fill="FFFFFF"/>
          <w:lang w:val="en-GB"/>
        </w:rPr>
        <w:t xml:space="preserve"> </w:t>
      </w:r>
    </w:p>
    <w:p w14:paraId="32F5458F" w14:textId="536FF1D8" w:rsidR="00E10DD0" w:rsidRPr="005356E7" w:rsidRDefault="00E10DD0">
      <w:pPr>
        <w:rPr>
          <w:rFonts w:ascii="Arial" w:hAnsi="Arial" w:cs="Arial"/>
          <w:shd w:val="clear" w:color="auto" w:fill="FFFFFF"/>
          <w:lang w:val="en-GB"/>
        </w:rPr>
      </w:pPr>
      <w:r w:rsidRPr="005356E7">
        <w:rPr>
          <w:rFonts w:ascii="Arial" w:hAnsi="Arial" w:cs="Arial"/>
          <w:shd w:val="clear" w:color="auto" w:fill="FFFFFF"/>
          <w:lang w:val="en-GB"/>
        </w:rPr>
        <w:br w:type="page"/>
      </w:r>
    </w:p>
    <w:p w14:paraId="38AA8C20" w14:textId="5AFFE2F3" w:rsidR="00E66093" w:rsidRPr="005356E7" w:rsidRDefault="00E66093" w:rsidP="0014766E">
      <w:pPr>
        <w:pStyle w:val="TDHeading1"/>
        <w:numPr>
          <w:ilvl w:val="0"/>
          <w:numId w:val="17"/>
        </w:numPr>
      </w:pPr>
      <w:bookmarkStart w:id="38" w:name="_Toc88850474"/>
      <w:r w:rsidRPr="005356E7">
        <w:lastRenderedPageBreak/>
        <w:t>Pl</w:t>
      </w:r>
      <w:r w:rsidR="00A91A51" w:rsidRPr="005356E7">
        <w:t>anning</w:t>
      </w:r>
      <w:bookmarkEnd w:id="38"/>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3085"/>
        <w:gridCol w:w="6126"/>
      </w:tblGrid>
      <w:tr w:rsidR="008D1066" w:rsidRPr="005356E7" w14:paraId="523BF262" w14:textId="77777777" w:rsidTr="001E4744">
        <w:tc>
          <w:tcPr>
            <w:tcW w:w="3085" w:type="dxa"/>
            <w:shd w:val="clear" w:color="auto" w:fill="auto"/>
          </w:tcPr>
          <w:p w14:paraId="7F7BF8D6" w14:textId="17D1492F"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shd w:val="clear" w:color="auto" w:fill="auto"/>
          </w:tcPr>
          <w:p w14:paraId="52062EBD" w14:textId="77777777" w:rsidR="008D1066" w:rsidRPr="005356E7" w:rsidRDefault="008D1066" w:rsidP="008D1066">
            <w:pPr>
              <w:rPr>
                <w:rFonts w:ascii="Arial" w:hAnsi="Arial" w:cs="Arial"/>
                <w:b/>
                <w:caps/>
                <w:lang w:val="en-GB"/>
              </w:rPr>
            </w:pPr>
            <w:r w:rsidRPr="005356E7">
              <w:rPr>
                <w:rFonts w:ascii="Arial" w:hAnsi="Arial" w:cs="Arial"/>
                <w:b/>
                <w:caps/>
                <w:lang w:val="en-GB"/>
              </w:rPr>
              <w:t>6.1.</w:t>
            </w:r>
          </w:p>
        </w:tc>
      </w:tr>
      <w:tr w:rsidR="008D1066" w:rsidRPr="005356E7" w14:paraId="24FF1317" w14:textId="77777777" w:rsidTr="001E4744">
        <w:tc>
          <w:tcPr>
            <w:tcW w:w="3085" w:type="dxa"/>
            <w:shd w:val="clear" w:color="auto" w:fill="auto"/>
          </w:tcPr>
          <w:p w14:paraId="60CE7EC1" w14:textId="0C157145"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shd w:val="clear" w:color="auto" w:fill="auto"/>
          </w:tcPr>
          <w:p w14:paraId="6CE19431" w14:textId="4F60B42C" w:rsidR="008D1066" w:rsidRPr="005356E7" w:rsidRDefault="00DC3240" w:rsidP="008D1066">
            <w:pPr>
              <w:rPr>
                <w:rFonts w:ascii="Arial" w:hAnsi="Arial" w:cs="Arial"/>
                <w:b/>
                <w:caps/>
                <w:lang w:val="en-GB"/>
              </w:rPr>
            </w:pPr>
            <w:r w:rsidRPr="005356E7">
              <w:rPr>
                <w:rFonts w:ascii="Arial" w:hAnsi="Arial" w:cs="Arial"/>
                <w:b/>
                <w:caps/>
                <w:lang w:val="en-GB"/>
              </w:rPr>
              <w:t>FOREST management P</w:t>
            </w:r>
            <w:r w:rsidR="006103B5" w:rsidRPr="005356E7">
              <w:rPr>
                <w:rFonts w:ascii="Arial" w:hAnsi="Arial" w:cs="Arial"/>
                <w:b/>
                <w:caps/>
                <w:lang w:val="en-GB"/>
              </w:rPr>
              <w:t>lans</w:t>
            </w:r>
            <w:r w:rsidRPr="005356E7">
              <w:rPr>
                <w:rFonts w:ascii="Arial" w:hAnsi="Arial" w:cs="Arial"/>
                <w:b/>
                <w:caps/>
                <w:lang w:val="en-GB"/>
              </w:rPr>
              <w:t xml:space="preserve"> AND FOREST LAND </w:t>
            </w:r>
            <w:r w:rsidR="002E0391" w:rsidRPr="005356E7">
              <w:rPr>
                <w:rFonts w:ascii="Arial" w:hAnsi="Arial" w:cs="Arial"/>
                <w:b/>
                <w:caps/>
                <w:lang w:val="en-GB"/>
              </w:rPr>
              <w:t>MANAGEMENT</w:t>
            </w:r>
            <w:r w:rsidRPr="005356E7">
              <w:rPr>
                <w:rFonts w:ascii="Arial" w:hAnsi="Arial" w:cs="Arial"/>
                <w:b/>
                <w:caps/>
                <w:lang w:val="en-GB"/>
              </w:rPr>
              <w:t xml:space="preserve"> PROJECTS</w:t>
            </w:r>
          </w:p>
        </w:tc>
      </w:tr>
      <w:tr w:rsidR="008D1066" w:rsidRPr="005356E7" w14:paraId="7563477D" w14:textId="77777777" w:rsidTr="001E4744">
        <w:tc>
          <w:tcPr>
            <w:tcW w:w="3085" w:type="dxa"/>
            <w:shd w:val="clear" w:color="auto" w:fill="auto"/>
          </w:tcPr>
          <w:p w14:paraId="688C136C" w14:textId="7EE2D9CB"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126" w:type="dxa"/>
            <w:shd w:val="clear" w:color="auto" w:fill="auto"/>
            <w:vAlign w:val="center"/>
          </w:tcPr>
          <w:p w14:paraId="60D20DAB" w14:textId="1B14AEEA" w:rsidR="008D1066" w:rsidRPr="005356E7" w:rsidRDefault="00984CEF" w:rsidP="008D1066">
            <w:pPr>
              <w:pStyle w:val="TDNormaltext"/>
              <w:jc w:val="left"/>
              <w:rPr>
                <w:szCs w:val="20"/>
              </w:rPr>
            </w:pPr>
            <w:r w:rsidRPr="005356E7">
              <w:rPr>
                <w:szCs w:val="20"/>
              </w:rPr>
              <w:t>All forests shall be managed in accordance with regularly re</w:t>
            </w:r>
            <w:r w:rsidR="002E0391" w:rsidRPr="005356E7">
              <w:rPr>
                <w:szCs w:val="20"/>
              </w:rPr>
              <w:t>vised</w:t>
            </w:r>
            <w:r w:rsidRPr="005356E7">
              <w:rPr>
                <w:szCs w:val="20"/>
              </w:rPr>
              <w:t xml:space="preserve"> forest management p</w:t>
            </w:r>
            <w:r w:rsidR="002E0391" w:rsidRPr="005356E7">
              <w:rPr>
                <w:szCs w:val="20"/>
              </w:rPr>
              <w:t>lans</w:t>
            </w:r>
            <w:r w:rsidRPr="005356E7">
              <w:rPr>
                <w:szCs w:val="20"/>
              </w:rPr>
              <w:t xml:space="preserve"> or forest land management projects. These </w:t>
            </w:r>
            <w:r w:rsidR="00B752B2" w:rsidRPr="005356E7">
              <w:rPr>
                <w:szCs w:val="20"/>
              </w:rPr>
              <w:t>plans</w:t>
            </w:r>
            <w:r w:rsidRPr="005356E7">
              <w:rPr>
                <w:szCs w:val="20"/>
              </w:rPr>
              <w:t xml:space="preserve"> and projects </w:t>
            </w:r>
            <w:r w:rsidR="00B752B2" w:rsidRPr="005356E7">
              <w:rPr>
                <w:szCs w:val="20"/>
              </w:rPr>
              <w:t>shall</w:t>
            </w:r>
            <w:r w:rsidRPr="005356E7">
              <w:rPr>
                <w:szCs w:val="20"/>
              </w:rPr>
              <w:t xml:space="preserve"> comply with applicable national legislation, existing </w:t>
            </w:r>
            <w:r w:rsidR="000422ED" w:rsidRPr="005356E7">
              <w:rPr>
                <w:szCs w:val="20"/>
              </w:rPr>
              <w:t>territorial</w:t>
            </w:r>
            <w:r w:rsidRPr="005356E7">
              <w:rPr>
                <w:szCs w:val="20"/>
              </w:rPr>
              <w:t xml:space="preserve"> development plans and nature and water protection documentation and are subject to a public comment and approval process. Registered forest management measures are provided </w:t>
            </w:r>
            <w:r w:rsidR="00F3010C" w:rsidRPr="005356E7">
              <w:rPr>
                <w:szCs w:val="20"/>
              </w:rPr>
              <w:t>for</w:t>
            </w:r>
            <w:r w:rsidRPr="005356E7">
              <w:rPr>
                <w:szCs w:val="20"/>
              </w:rPr>
              <w:t xml:space="preserve"> the forestry information database, are publicly available and are a significant source of scien</w:t>
            </w:r>
            <w:r w:rsidR="00F3010C" w:rsidRPr="005356E7">
              <w:rPr>
                <w:szCs w:val="20"/>
              </w:rPr>
              <w:t>tific</w:t>
            </w:r>
            <w:r w:rsidRPr="005356E7">
              <w:rPr>
                <w:szCs w:val="20"/>
              </w:rPr>
              <w:t xml:space="preserve"> and research data.</w:t>
            </w:r>
          </w:p>
        </w:tc>
      </w:tr>
      <w:tr w:rsidR="008D1066" w:rsidRPr="005356E7" w14:paraId="315D420A" w14:textId="77777777" w:rsidTr="001E4744">
        <w:tc>
          <w:tcPr>
            <w:tcW w:w="3085" w:type="dxa"/>
            <w:shd w:val="clear" w:color="auto" w:fill="auto"/>
          </w:tcPr>
          <w:p w14:paraId="7CBA759A" w14:textId="68A33C95"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126" w:type="dxa"/>
            <w:shd w:val="clear" w:color="auto" w:fill="auto"/>
            <w:vAlign w:val="center"/>
          </w:tcPr>
          <w:p w14:paraId="183E8411" w14:textId="4EC78E1C" w:rsidR="008D1066" w:rsidRPr="005356E7" w:rsidRDefault="00CB2EB6" w:rsidP="008D1066">
            <w:pPr>
              <w:pStyle w:val="TDNormaltext"/>
              <w:jc w:val="left"/>
              <w:rPr>
                <w:szCs w:val="20"/>
              </w:rPr>
            </w:pPr>
            <w:r w:rsidRPr="005356E7">
              <w:rPr>
                <w:szCs w:val="20"/>
              </w:rPr>
              <w:t>Purposeful and planned forest management ensuring ecological sustainability, social benefits and economic efficiency.</w:t>
            </w:r>
          </w:p>
        </w:tc>
      </w:tr>
      <w:tr w:rsidR="008D1066" w:rsidRPr="005356E7" w14:paraId="713AC114" w14:textId="77777777" w:rsidTr="001E4744">
        <w:tc>
          <w:tcPr>
            <w:tcW w:w="3085" w:type="dxa"/>
            <w:shd w:val="clear" w:color="auto" w:fill="auto"/>
          </w:tcPr>
          <w:p w14:paraId="61BB4682" w14:textId="246D1399" w:rsidR="008D1066" w:rsidRPr="005356E7" w:rsidRDefault="008D1066" w:rsidP="008D1066">
            <w:pPr>
              <w:spacing w:after="0" w:line="240" w:lineRule="auto"/>
              <w:outlineLvl w:val="1"/>
              <w:rPr>
                <w:rFonts w:ascii="Arial" w:eastAsia="Times New Roman" w:hAnsi="Arial" w:cs="Arial"/>
                <w:b/>
                <w:bCs/>
                <w:sz w:val="20"/>
                <w:szCs w:val="20"/>
                <w:lang w:val="en-GB" w:eastAsia="sk-SK"/>
              </w:rPr>
            </w:pPr>
            <w:r w:rsidRPr="005356E7">
              <w:rPr>
                <w:rFonts w:ascii="Arial" w:hAnsi="Arial" w:cs="Arial"/>
                <w:b/>
                <w:bCs/>
                <w:lang w:val="en-GB"/>
              </w:rPr>
              <w:t>Legislative background</w:t>
            </w:r>
          </w:p>
        </w:tc>
        <w:tc>
          <w:tcPr>
            <w:tcW w:w="6126" w:type="dxa"/>
            <w:shd w:val="clear" w:color="auto" w:fill="auto"/>
            <w:vAlign w:val="center"/>
          </w:tcPr>
          <w:p w14:paraId="4641C4D8" w14:textId="77777777" w:rsidR="002A5E4F" w:rsidRPr="005356E7" w:rsidRDefault="002A5E4F" w:rsidP="002A5E4F">
            <w:pPr>
              <w:pStyle w:val="Textnormy"/>
              <w:numPr>
                <w:ilvl w:val="0"/>
                <w:numId w:val="3"/>
              </w:numPr>
              <w:spacing w:after="0"/>
              <w:rPr>
                <w:rFonts w:cs="Arial"/>
                <w:lang w:val="en-GB"/>
              </w:rPr>
            </w:pPr>
            <w:r w:rsidRPr="005356E7">
              <w:rPr>
                <w:rFonts w:cs="Arial"/>
                <w:lang w:val="en-GB"/>
              </w:rPr>
              <w:t>Act NR SR 326/2005 Coll. on forests as amended</w:t>
            </w:r>
          </w:p>
          <w:p w14:paraId="642974EC" w14:textId="77777777" w:rsidR="002A5E4F" w:rsidRPr="005356E7" w:rsidRDefault="002A5E4F" w:rsidP="002A5E4F">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25777580" w14:textId="77777777" w:rsidR="002A5E4F" w:rsidRPr="005356E7" w:rsidRDefault="002A5E4F" w:rsidP="002A5E4F">
            <w:pPr>
              <w:pStyle w:val="Textnormy"/>
              <w:numPr>
                <w:ilvl w:val="0"/>
                <w:numId w:val="3"/>
              </w:numPr>
              <w:spacing w:after="0"/>
              <w:rPr>
                <w:rFonts w:cs="Arial"/>
                <w:lang w:val="en-GB"/>
              </w:rPr>
            </w:pPr>
            <w:r w:rsidRPr="005356E7">
              <w:rPr>
                <w:rFonts w:cs="Arial"/>
                <w:lang w:val="en-GB"/>
              </w:rPr>
              <w:t>Decree MP SR 453/2006 Coll. on forest management and forest protection as amended</w:t>
            </w:r>
          </w:p>
          <w:p w14:paraId="72E37B53" w14:textId="58FBCF0F" w:rsidR="002A5E4F" w:rsidRPr="005356E7" w:rsidRDefault="002A5E4F" w:rsidP="002A5E4F">
            <w:pPr>
              <w:pStyle w:val="Textnormy"/>
              <w:numPr>
                <w:ilvl w:val="0"/>
                <w:numId w:val="3"/>
              </w:numPr>
              <w:spacing w:after="0"/>
              <w:rPr>
                <w:rFonts w:cs="Arial"/>
                <w:lang w:val="en-GB"/>
              </w:rPr>
            </w:pPr>
            <w:r w:rsidRPr="005356E7">
              <w:rPr>
                <w:rFonts w:cs="Arial"/>
                <w:lang w:val="en-GB"/>
              </w:rPr>
              <w:t>Decree MPRV SR 297/2011 Z. z. on forest management records</w:t>
            </w:r>
            <w:r w:rsidR="002F265D" w:rsidRPr="005356E7">
              <w:rPr>
                <w:rFonts w:cs="Arial"/>
                <w:lang w:val="en-GB"/>
              </w:rPr>
              <w:t xml:space="preserve"> as amended</w:t>
            </w:r>
          </w:p>
          <w:p w14:paraId="51C798B9" w14:textId="5A0FAE49" w:rsidR="008D1066" w:rsidRPr="005356E7" w:rsidRDefault="00C17825" w:rsidP="008D1066">
            <w:pPr>
              <w:pStyle w:val="Textnormy"/>
              <w:numPr>
                <w:ilvl w:val="0"/>
                <w:numId w:val="3"/>
              </w:numPr>
              <w:spacing w:after="0"/>
              <w:jc w:val="left"/>
              <w:rPr>
                <w:rFonts w:cs="Arial"/>
                <w:lang w:val="en-GB"/>
              </w:rPr>
            </w:pPr>
            <w:r w:rsidRPr="005356E7">
              <w:rPr>
                <w:rFonts w:cs="Arial"/>
                <w:lang w:val="en-GB"/>
              </w:rPr>
              <w:t xml:space="preserve">Notice </w:t>
            </w:r>
            <w:r w:rsidR="00D446A0" w:rsidRPr="005356E7">
              <w:rPr>
                <w:rFonts w:cs="Arial"/>
                <w:lang w:val="en-GB"/>
              </w:rPr>
              <w:t xml:space="preserve">MFEA </w:t>
            </w:r>
            <w:r w:rsidR="000361E9" w:rsidRPr="005356E7">
              <w:rPr>
                <w:rFonts w:cs="Arial"/>
                <w:lang w:val="en-GB"/>
              </w:rPr>
              <w:t xml:space="preserve">SR </w:t>
            </w:r>
            <w:r w:rsidRPr="005356E7">
              <w:rPr>
                <w:rFonts w:cs="Arial"/>
                <w:lang w:val="en-GB"/>
              </w:rPr>
              <w:t xml:space="preserve">304/2013 Coll. on the signing of the </w:t>
            </w:r>
            <w:r w:rsidR="00FE0565" w:rsidRPr="005356E7">
              <w:rPr>
                <w:rFonts w:cs="Arial"/>
                <w:lang w:val="en-GB"/>
              </w:rPr>
              <w:t>Protocol on Sustainable Forest Management to the Framework Convention on the Protection and Sustainable Development of the Carpathians</w:t>
            </w:r>
          </w:p>
        </w:tc>
      </w:tr>
      <w:tr w:rsidR="007F0A70" w:rsidRPr="005356E7" w14:paraId="066776E0" w14:textId="77777777" w:rsidTr="001E4744">
        <w:tc>
          <w:tcPr>
            <w:tcW w:w="3085" w:type="dxa"/>
            <w:shd w:val="clear" w:color="auto" w:fill="auto"/>
          </w:tcPr>
          <w:p w14:paraId="5546C959" w14:textId="0FDD93A0" w:rsidR="007F0A70" w:rsidRPr="005356E7" w:rsidRDefault="007F0A70" w:rsidP="007F0A7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p>
        </w:tc>
        <w:tc>
          <w:tcPr>
            <w:tcW w:w="6126" w:type="dxa"/>
            <w:shd w:val="clear" w:color="auto" w:fill="auto"/>
            <w:vAlign w:val="center"/>
          </w:tcPr>
          <w:p w14:paraId="6A9A2899" w14:textId="2265D17C" w:rsidR="007F0A70" w:rsidRPr="005356E7" w:rsidRDefault="007F0A70" w:rsidP="007F0A70">
            <w:pPr>
              <w:pStyle w:val="Textnormy"/>
              <w:spacing w:after="0"/>
              <w:ind w:left="600" w:hanging="600"/>
              <w:jc w:val="left"/>
              <w:rPr>
                <w:rFonts w:cs="Arial"/>
                <w:lang w:val="en-GB"/>
              </w:rPr>
            </w:pPr>
            <w:r w:rsidRPr="005356E7">
              <w:rPr>
                <w:rFonts w:cs="Arial"/>
                <w:lang w:val="en-GB"/>
              </w:rPr>
              <w:t>6.1.1</w:t>
            </w:r>
            <w:r w:rsidRPr="005356E7">
              <w:rPr>
                <w:rFonts w:cs="Arial"/>
                <w:lang w:val="en-GB"/>
              </w:rPr>
              <w:tab/>
            </w:r>
            <w:r w:rsidR="00FE0565" w:rsidRPr="005356E7">
              <w:rPr>
                <w:rFonts w:cs="Arial"/>
                <w:lang w:val="en-GB"/>
              </w:rPr>
              <w:t>FMP</w:t>
            </w:r>
            <w:r w:rsidRPr="005356E7">
              <w:rPr>
                <w:rFonts w:cs="Arial"/>
                <w:lang w:val="en-GB"/>
              </w:rPr>
              <w:t xml:space="preserve"> </w:t>
            </w:r>
            <w:r w:rsidR="00666D13" w:rsidRPr="005356E7">
              <w:rPr>
                <w:rFonts w:cs="Arial"/>
                <w:lang w:val="en-GB"/>
              </w:rPr>
              <w:t xml:space="preserve">of forest manager shall consist minimally of: </w:t>
            </w:r>
          </w:p>
          <w:p w14:paraId="16DA7B77" w14:textId="66CF0D17" w:rsidR="007F0A70" w:rsidRPr="005356E7" w:rsidRDefault="00666D13" w:rsidP="007F0A70">
            <w:pPr>
              <w:pStyle w:val="Odsekzoznamu"/>
              <w:numPr>
                <w:ilvl w:val="0"/>
                <w:numId w:val="19"/>
              </w:numPr>
              <w:tabs>
                <w:tab w:val="left" w:pos="921"/>
              </w:tabs>
              <w:autoSpaceDE w:val="0"/>
              <w:autoSpaceDN w:val="0"/>
              <w:adjustRightInd w:val="0"/>
              <w:rPr>
                <w:rFonts w:ascii="Arial" w:hAnsi="Arial" w:cs="Arial"/>
                <w:lang w:val="en-GB"/>
              </w:rPr>
            </w:pPr>
            <w:r w:rsidRPr="005356E7">
              <w:rPr>
                <w:rFonts w:ascii="Arial" w:hAnsi="Arial" w:cs="Arial"/>
                <w:lang w:val="en-GB"/>
              </w:rPr>
              <w:t>general part consisting of</w:t>
            </w:r>
            <w:r w:rsidR="007F0A70" w:rsidRPr="005356E7">
              <w:rPr>
                <w:rFonts w:ascii="Arial" w:hAnsi="Arial" w:cs="Arial"/>
                <w:lang w:val="en-GB"/>
              </w:rPr>
              <w:t>:</w:t>
            </w:r>
          </w:p>
          <w:p w14:paraId="1DB0F7B8" w14:textId="77777777" w:rsidR="001E69F4" w:rsidRPr="005356E7" w:rsidRDefault="001E69F4" w:rsidP="001E69F4">
            <w:pPr>
              <w:pStyle w:val="Odsekzoznamu"/>
              <w:numPr>
                <w:ilvl w:val="0"/>
                <w:numId w:val="3"/>
              </w:numPr>
              <w:autoSpaceDE w:val="0"/>
              <w:autoSpaceDN w:val="0"/>
              <w:adjustRightInd w:val="0"/>
              <w:ind w:left="1310"/>
              <w:rPr>
                <w:rFonts w:ascii="Arial" w:hAnsi="Arial" w:cs="Arial"/>
                <w:lang w:val="en-GB"/>
              </w:rPr>
            </w:pPr>
            <w:r w:rsidRPr="005356E7">
              <w:rPr>
                <w:rFonts w:ascii="Arial" w:hAnsi="Arial" w:cs="Arial"/>
                <w:lang w:val="en-GB"/>
              </w:rPr>
              <w:t>decision of ŠS LH on the FMP approval with defined amount of harvesting</w:t>
            </w:r>
          </w:p>
          <w:p w14:paraId="2342DC5F" w14:textId="3B9C4DE2" w:rsidR="007F0A70" w:rsidRPr="005356E7" w:rsidRDefault="001E69F4" w:rsidP="00CF7612">
            <w:pPr>
              <w:pStyle w:val="Odsekzoznamu"/>
              <w:numPr>
                <w:ilvl w:val="0"/>
                <w:numId w:val="3"/>
              </w:numPr>
              <w:autoSpaceDE w:val="0"/>
              <w:autoSpaceDN w:val="0"/>
              <w:adjustRightInd w:val="0"/>
              <w:ind w:left="1310"/>
              <w:rPr>
                <w:rFonts w:ascii="Arial" w:hAnsi="Arial" w:cs="Arial"/>
                <w:lang w:val="en-GB"/>
              </w:rPr>
            </w:pPr>
            <w:r w:rsidRPr="005356E7">
              <w:rPr>
                <w:rFonts w:ascii="Arial" w:hAnsi="Arial" w:cs="Arial"/>
                <w:lang w:val="en-GB"/>
              </w:rPr>
              <w:t xml:space="preserve">forest management models </w:t>
            </w:r>
          </w:p>
          <w:p w14:paraId="59BE44CA" w14:textId="77777777" w:rsidR="00B955F5" w:rsidRPr="005356E7" w:rsidRDefault="00B955F5" w:rsidP="00B955F5">
            <w:pPr>
              <w:pStyle w:val="Odsekzoznamu"/>
              <w:numPr>
                <w:ilvl w:val="0"/>
                <w:numId w:val="19"/>
              </w:numPr>
              <w:tabs>
                <w:tab w:val="left" w:pos="921"/>
              </w:tabs>
              <w:autoSpaceDE w:val="0"/>
              <w:autoSpaceDN w:val="0"/>
              <w:adjustRightInd w:val="0"/>
              <w:rPr>
                <w:rFonts w:ascii="Arial" w:hAnsi="Arial" w:cs="Arial"/>
                <w:lang w:val="en-GB"/>
              </w:rPr>
            </w:pPr>
            <w:r w:rsidRPr="005356E7">
              <w:rPr>
                <w:rFonts w:ascii="Arial" w:hAnsi="Arial" w:cs="Arial"/>
                <w:lang w:val="en-GB"/>
              </w:rPr>
              <w:t>forest stand description</w:t>
            </w:r>
          </w:p>
          <w:p w14:paraId="7361D9AA" w14:textId="77777777" w:rsidR="00B955F5" w:rsidRPr="005356E7" w:rsidRDefault="00B955F5" w:rsidP="00B955F5">
            <w:pPr>
              <w:pStyle w:val="Odsekzoznamu"/>
              <w:numPr>
                <w:ilvl w:val="0"/>
                <w:numId w:val="19"/>
              </w:numPr>
              <w:tabs>
                <w:tab w:val="left" w:pos="921"/>
              </w:tabs>
              <w:autoSpaceDE w:val="0"/>
              <w:autoSpaceDN w:val="0"/>
              <w:adjustRightInd w:val="0"/>
              <w:rPr>
                <w:rFonts w:ascii="Arial" w:hAnsi="Arial" w:cs="Arial"/>
                <w:lang w:val="en-GB"/>
              </w:rPr>
            </w:pPr>
            <w:r w:rsidRPr="005356E7">
              <w:rPr>
                <w:rFonts w:ascii="Arial" w:hAnsi="Arial" w:cs="Arial"/>
                <w:lang w:val="en-GB"/>
              </w:rPr>
              <w:t>plan of management operations</w:t>
            </w:r>
          </w:p>
          <w:p w14:paraId="75E92F77" w14:textId="6387AD8B" w:rsidR="00B955F5" w:rsidRPr="005356E7" w:rsidRDefault="00B3310E" w:rsidP="00B955F5">
            <w:pPr>
              <w:pStyle w:val="Odsekzoznamu"/>
              <w:numPr>
                <w:ilvl w:val="0"/>
                <w:numId w:val="19"/>
              </w:numPr>
              <w:tabs>
                <w:tab w:val="left" w:pos="921"/>
              </w:tabs>
              <w:autoSpaceDE w:val="0"/>
              <w:autoSpaceDN w:val="0"/>
              <w:adjustRightInd w:val="0"/>
              <w:rPr>
                <w:rFonts w:ascii="Arial" w:hAnsi="Arial" w:cs="Arial"/>
                <w:lang w:val="en-GB"/>
              </w:rPr>
            </w:pPr>
            <w:r w:rsidRPr="005356E7">
              <w:rPr>
                <w:rFonts w:ascii="Arial" w:hAnsi="Arial" w:cs="Arial"/>
                <w:lang w:val="en-GB"/>
              </w:rPr>
              <w:t>area table</w:t>
            </w:r>
          </w:p>
          <w:p w14:paraId="6719896E" w14:textId="183041F5" w:rsidR="00B3310E" w:rsidRPr="005356E7" w:rsidRDefault="00B3310E" w:rsidP="00B955F5">
            <w:pPr>
              <w:pStyle w:val="Odsekzoznamu"/>
              <w:numPr>
                <w:ilvl w:val="0"/>
                <w:numId w:val="19"/>
              </w:numPr>
              <w:tabs>
                <w:tab w:val="left" w:pos="921"/>
              </w:tabs>
              <w:autoSpaceDE w:val="0"/>
              <w:autoSpaceDN w:val="0"/>
              <w:adjustRightInd w:val="0"/>
              <w:rPr>
                <w:rFonts w:ascii="Arial" w:hAnsi="Arial" w:cs="Arial"/>
                <w:lang w:val="en-GB"/>
              </w:rPr>
            </w:pPr>
            <w:r w:rsidRPr="005356E7">
              <w:rPr>
                <w:rFonts w:ascii="Arial" w:hAnsi="Arial" w:cs="Arial"/>
                <w:lang w:val="en-GB"/>
              </w:rPr>
              <w:t>summary tables</w:t>
            </w:r>
          </w:p>
          <w:p w14:paraId="0BE83843" w14:textId="6D948618" w:rsidR="00B955F5" w:rsidRPr="005356E7" w:rsidRDefault="00B955F5" w:rsidP="00B955F5">
            <w:pPr>
              <w:pStyle w:val="Odsekzoznamu"/>
              <w:numPr>
                <w:ilvl w:val="0"/>
                <w:numId w:val="19"/>
              </w:numPr>
              <w:tabs>
                <w:tab w:val="left" w:pos="921"/>
              </w:tabs>
              <w:autoSpaceDE w:val="0"/>
              <w:autoSpaceDN w:val="0"/>
              <w:adjustRightInd w:val="0"/>
              <w:rPr>
                <w:rFonts w:ascii="Arial" w:hAnsi="Arial" w:cs="Arial"/>
                <w:lang w:val="en-GB"/>
              </w:rPr>
            </w:pPr>
            <w:r w:rsidRPr="005356E7">
              <w:rPr>
                <w:rFonts w:ascii="Arial" w:hAnsi="Arial" w:cs="Arial"/>
                <w:lang w:val="en-GB"/>
              </w:rPr>
              <w:t>relief and stand map</w:t>
            </w:r>
          </w:p>
          <w:p w14:paraId="25985CF7" w14:textId="1D85516A" w:rsidR="007F0A70" w:rsidRPr="005356E7" w:rsidRDefault="007F0A70" w:rsidP="007F0A70">
            <w:pPr>
              <w:pStyle w:val="Textnormy"/>
              <w:spacing w:after="0"/>
              <w:ind w:left="600" w:hanging="600"/>
              <w:jc w:val="left"/>
              <w:rPr>
                <w:rFonts w:cs="Arial"/>
                <w:lang w:val="en-GB"/>
              </w:rPr>
            </w:pPr>
            <w:r w:rsidRPr="005356E7">
              <w:rPr>
                <w:rFonts w:cs="Arial"/>
                <w:lang w:val="en-GB"/>
              </w:rPr>
              <w:t>6.1.2</w:t>
            </w:r>
            <w:r w:rsidRPr="005356E7">
              <w:rPr>
                <w:rFonts w:cs="Arial"/>
                <w:lang w:val="en-GB"/>
              </w:rPr>
              <w:tab/>
            </w:r>
            <w:r w:rsidR="006303F5" w:rsidRPr="005356E7">
              <w:rPr>
                <w:rFonts w:cs="Arial"/>
                <w:lang w:val="en-GB"/>
              </w:rPr>
              <w:t>Changes in planned management operations shall be carried out on the basis of an on-site assessment in favour of improving environmental functions and state of forest stands; they shall always be justified and properly registered either as an adjustment or change in FMP</w:t>
            </w:r>
          </w:p>
          <w:p w14:paraId="613325E7" w14:textId="6DEAE458" w:rsidR="007F0A70" w:rsidRPr="005356E7" w:rsidRDefault="007F0A70" w:rsidP="007F0A70">
            <w:pPr>
              <w:pStyle w:val="Textnormy"/>
              <w:spacing w:after="0"/>
              <w:ind w:left="600" w:hanging="600"/>
              <w:jc w:val="left"/>
              <w:rPr>
                <w:rFonts w:cs="Arial"/>
                <w:lang w:val="en-GB"/>
              </w:rPr>
            </w:pPr>
            <w:r w:rsidRPr="005356E7">
              <w:rPr>
                <w:rFonts w:cs="Arial"/>
                <w:lang w:val="en-GB"/>
              </w:rPr>
              <w:t>6.1.3</w:t>
            </w:r>
            <w:r w:rsidRPr="005356E7">
              <w:rPr>
                <w:rFonts w:cs="Arial"/>
                <w:lang w:val="en-GB"/>
              </w:rPr>
              <w:tab/>
            </w:r>
            <w:r w:rsidR="008B0C75" w:rsidRPr="005356E7">
              <w:rPr>
                <w:rFonts w:cs="Arial"/>
                <w:lang w:val="en-GB"/>
              </w:rPr>
              <w:t xml:space="preserve">The implemented management measures </w:t>
            </w:r>
            <w:r w:rsidR="00A80D9E" w:rsidRPr="005356E7">
              <w:rPr>
                <w:rFonts w:cs="Arial"/>
                <w:lang w:val="en-GB"/>
              </w:rPr>
              <w:t xml:space="preserve">shall be </w:t>
            </w:r>
            <w:r w:rsidR="008B0C75" w:rsidRPr="005356E7">
              <w:rPr>
                <w:rFonts w:cs="Arial"/>
                <w:lang w:val="en-GB"/>
              </w:rPr>
              <w:t>properly and timely recorded in the forest management records and s</w:t>
            </w:r>
            <w:r w:rsidR="00A80D9E" w:rsidRPr="005356E7">
              <w:rPr>
                <w:rFonts w:cs="Arial"/>
                <w:lang w:val="en-GB"/>
              </w:rPr>
              <w:t>ubmitted</w:t>
            </w:r>
            <w:r w:rsidR="008B0C75" w:rsidRPr="005356E7">
              <w:rPr>
                <w:rFonts w:cs="Arial"/>
                <w:lang w:val="en-GB"/>
              </w:rPr>
              <w:t xml:space="preserve"> to the </w:t>
            </w:r>
            <w:r w:rsidR="001E30E1" w:rsidRPr="005356E7">
              <w:rPr>
                <w:rFonts w:cs="Arial"/>
                <w:lang w:val="en-GB"/>
              </w:rPr>
              <w:t xml:space="preserve">bodies of </w:t>
            </w:r>
            <w:r w:rsidR="008B0C75" w:rsidRPr="005356E7">
              <w:rPr>
                <w:rFonts w:cs="Arial"/>
                <w:lang w:val="en-GB"/>
              </w:rPr>
              <w:t>ŠS LH</w:t>
            </w:r>
          </w:p>
          <w:p w14:paraId="27189AF0" w14:textId="550924DC" w:rsidR="007F0A70" w:rsidRPr="005356E7" w:rsidRDefault="007F0A70" w:rsidP="007F0A70">
            <w:pPr>
              <w:pStyle w:val="Textnormy"/>
              <w:spacing w:after="0"/>
              <w:ind w:left="600" w:hanging="600"/>
              <w:jc w:val="left"/>
              <w:rPr>
                <w:rFonts w:cs="Arial"/>
                <w:lang w:val="en-GB"/>
              </w:rPr>
            </w:pPr>
            <w:r w:rsidRPr="005356E7">
              <w:rPr>
                <w:rFonts w:cs="Arial"/>
                <w:lang w:val="en-GB"/>
              </w:rPr>
              <w:t>6.1.4</w:t>
            </w:r>
            <w:r w:rsidRPr="005356E7">
              <w:rPr>
                <w:rFonts w:cs="Arial"/>
                <w:lang w:val="en-GB"/>
              </w:rPr>
              <w:tab/>
            </w:r>
            <w:r w:rsidR="00314AAA" w:rsidRPr="005356E7">
              <w:rPr>
                <w:rFonts w:cs="Arial"/>
                <w:lang w:val="en-GB"/>
              </w:rPr>
              <w:t>Forest management plans, relevant maps, basic management frameworks and information on the results of forest management shall be publicly available, except of confidential information that are subject to business secret</w:t>
            </w:r>
          </w:p>
          <w:p w14:paraId="75FCC040" w14:textId="6CC50A98" w:rsidR="007F0A70" w:rsidRPr="005356E7" w:rsidRDefault="007F0A70" w:rsidP="007F0A70">
            <w:pPr>
              <w:pStyle w:val="Textnormy"/>
              <w:spacing w:after="0"/>
              <w:ind w:left="600" w:hanging="600"/>
              <w:jc w:val="left"/>
              <w:rPr>
                <w:rFonts w:cs="Arial"/>
                <w:lang w:val="en-GB"/>
              </w:rPr>
            </w:pPr>
            <w:r w:rsidRPr="005356E7">
              <w:rPr>
                <w:rFonts w:cs="Arial"/>
                <w:lang w:val="en-GB"/>
              </w:rPr>
              <w:t>6.1.5</w:t>
            </w:r>
            <w:r w:rsidRPr="005356E7">
              <w:rPr>
                <w:rFonts w:cs="Arial"/>
                <w:lang w:val="en-GB"/>
              </w:rPr>
              <w:tab/>
            </w:r>
            <w:r w:rsidR="0071525F" w:rsidRPr="005356E7">
              <w:rPr>
                <w:rFonts w:cs="Arial"/>
                <w:lang w:val="en-GB"/>
              </w:rPr>
              <w:t>During FMP</w:t>
            </w:r>
            <w:r w:rsidR="00860539" w:rsidRPr="005356E7">
              <w:rPr>
                <w:rFonts w:cs="Arial"/>
                <w:lang w:val="en-GB"/>
              </w:rPr>
              <w:t xml:space="preserve"> elaboration</w:t>
            </w:r>
            <w:r w:rsidR="0071525F" w:rsidRPr="005356E7">
              <w:rPr>
                <w:rFonts w:cs="Arial"/>
                <w:lang w:val="en-GB"/>
              </w:rPr>
              <w:t>, cooperation is provided in the matter of:</w:t>
            </w:r>
          </w:p>
          <w:p w14:paraId="7EDE1E11" w14:textId="159E371F" w:rsidR="00860539" w:rsidRPr="005356E7" w:rsidRDefault="00860539" w:rsidP="00860539">
            <w:pPr>
              <w:pStyle w:val="Odsekzoznamu"/>
              <w:numPr>
                <w:ilvl w:val="0"/>
                <w:numId w:val="20"/>
              </w:numPr>
              <w:tabs>
                <w:tab w:val="left" w:pos="1167"/>
              </w:tabs>
              <w:autoSpaceDE w:val="0"/>
              <w:autoSpaceDN w:val="0"/>
              <w:adjustRightInd w:val="0"/>
              <w:rPr>
                <w:rFonts w:ascii="Arial" w:hAnsi="Arial" w:cs="Arial"/>
                <w:lang w:val="en-GB"/>
              </w:rPr>
            </w:pPr>
            <w:r w:rsidRPr="005356E7">
              <w:rPr>
                <w:rFonts w:ascii="Arial" w:hAnsi="Arial" w:cs="Arial"/>
                <w:lang w:val="en-GB"/>
              </w:rPr>
              <w:t>development of management models (years 9-10)</w:t>
            </w:r>
          </w:p>
          <w:p w14:paraId="2A347993" w14:textId="00BE251A" w:rsidR="00860539" w:rsidRPr="005356E7" w:rsidRDefault="00890B99" w:rsidP="00860539">
            <w:pPr>
              <w:pStyle w:val="Odsekzoznamu"/>
              <w:numPr>
                <w:ilvl w:val="0"/>
                <w:numId w:val="20"/>
              </w:numPr>
              <w:tabs>
                <w:tab w:val="left" w:pos="1167"/>
              </w:tabs>
              <w:autoSpaceDE w:val="0"/>
              <w:autoSpaceDN w:val="0"/>
              <w:adjustRightInd w:val="0"/>
              <w:rPr>
                <w:rFonts w:ascii="Arial" w:hAnsi="Arial" w:cs="Arial"/>
                <w:lang w:val="en-GB"/>
              </w:rPr>
            </w:pPr>
            <w:r w:rsidRPr="005356E7">
              <w:rPr>
                <w:rFonts w:ascii="Arial" w:hAnsi="Arial" w:cs="Arial"/>
                <w:lang w:val="en-GB"/>
              </w:rPr>
              <w:t xml:space="preserve">proposal for </w:t>
            </w:r>
            <w:r w:rsidR="00860539" w:rsidRPr="005356E7">
              <w:rPr>
                <w:rFonts w:ascii="Arial" w:hAnsi="Arial" w:cs="Arial"/>
                <w:lang w:val="en-GB"/>
              </w:rPr>
              <w:t>protective forests (</w:t>
            </w:r>
            <w:r w:rsidRPr="005356E7">
              <w:rPr>
                <w:rFonts w:ascii="Arial" w:hAnsi="Arial" w:cs="Arial"/>
                <w:lang w:val="en-GB"/>
              </w:rPr>
              <w:t xml:space="preserve">years </w:t>
            </w:r>
            <w:r w:rsidR="00860539" w:rsidRPr="005356E7">
              <w:rPr>
                <w:rFonts w:ascii="Arial" w:hAnsi="Arial" w:cs="Arial"/>
                <w:lang w:val="en-GB"/>
              </w:rPr>
              <w:t>9-10)</w:t>
            </w:r>
          </w:p>
          <w:p w14:paraId="3A28B892" w14:textId="2F939AEE" w:rsidR="00860539" w:rsidRPr="005356E7" w:rsidRDefault="00860539" w:rsidP="00860539">
            <w:pPr>
              <w:pStyle w:val="Odsekzoznamu"/>
              <w:numPr>
                <w:ilvl w:val="0"/>
                <w:numId w:val="20"/>
              </w:numPr>
              <w:tabs>
                <w:tab w:val="left" w:pos="1167"/>
              </w:tabs>
              <w:autoSpaceDE w:val="0"/>
              <w:autoSpaceDN w:val="0"/>
              <w:adjustRightInd w:val="0"/>
              <w:rPr>
                <w:rFonts w:ascii="Arial" w:hAnsi="Arial" w:cs="Arial"/>
                <w:lang w:val="en-GB"/>
              </w:rPr>
            </w:pPr>
            <w:r w:rsidRPr="005356E7">
              <w:rPr>
                <w:rFonts w:ascii="Arial" w:hAnsi="Arial" w:cs="Arial"/>
                <w:lang w:val="en-GB"/>
              </w:rPr>
              <w:t>elaboration of documents and recommendations for the management report (</w:t>
            </w:r>
            <w:r w:rsidR="00890B99" w:rsidRPr="005356E7">
              <w:rPr>
                <w:rFonts w:ascii="Arial" w:hAnsi="Arial" w:cs="Arial"/>
                <w:lang w:val="en-GB"/>
              </w:rPr>
              <w:t xml:space="preserve">year </w:t>
            </w:r>
            <w:r w:rsidRPr="005356E7">
              <w:rPr>
                <w:rFonts w:ascii="Arial" w:hAnsi="Arial" w:cs="Arial"/>
                <w:lang w:val="en-GB"/>
              </w:rPr>
              <w:t>10)</w:t>
            </w:r>
          </w:p>
          <w:p w14:paraId="07025F75" w14:textId="77777777" w:rsidR="00263FB4" w:rsidRPr="005356E7" w:rsidRDefault="00263FB4" w:rsidP="00263FB4">
            <w:pPr>
              <w:pStyle w:val="Odsekzoznamu"/>
              <w:numPr>
                <w:ilvl w:val="0"/>
                <w:numId w:val="20"/>
              </w:numPr>
              <w:tabs>
                <w:tab w:val="left" w:pos="1167"/>
              </w:tabs>
              <w:autoSpaceDE w:val="0"/>
              <w:autoSpaceDN w:val="0"/>
              <w:adjustRightInd w:val="0"/>
              <w:rPr>
                <w:rFonts w:ascii="Arial" w:hAnsi="Arial" w:cs="Arial"/>
                <w:lang w:val="en-GB"/>
              </w:rPr>
            </w:pPr>
            <w:r w:rsidRPr="005356E7">
              <w:rPr>
                <w:rFonts w:ascii="Arial" w:hAnsi="Arial" w:cs="Arial"/>
                <w:lang w:val="en-GB"/>
              </w:rPr>
              <w:lastRenderedPageBreak/>
              <w:t xml:space="preserve">elaboration </w:t>
            </w:r>
            <w:r w:rsidR="00860539" w:rsidRPr="005356E7">
              <w:rPr>
                <w:rFonts w:ascii="Arial" w:hAnsi="Arial" w:cs="Arial"/>
                <w:lang w:val="en-GB"/>
              </w:rPr>
              <w:t xml:space="preserve">of a plan for the first year of validity of </w:t>
            </w:r>
            <w:r w:rsidRPr="005356E7">
              <w:rPr>
                <w:rFonts w:ascii="Arial" w:hAnsi="Arial" w:cs="Arial"/>
                <w:lang w:val="en-GB"/>
              </w:rPr>
              <w:t xml:space="preserve">FMP </w:t>
            </w:r>
            <w:r w:rsidR="00860539" w:rsidRPr="005356E7">
              <w:rPr>
                <w:rFonts w:ascii="Arial" w:hAnsi="Arial" w:cs="Arial"/>
                <w:lang w:val="en-GB"/>
              </w:rPr>
              <w:t>(</w:t>
            </w:r>
            <w:r w:rsidRPr="005356E7">
              <w:rPr>
                <w:rFonts w:ascii="Arial" w:hAnsi="Arial" w:cs="Arial"/>
                <w:lang w:val="en-GB"/>
              </w:rPr>
              <w:t xml:space="preserve">year </w:t>
            </w:r>
            <w:r w:rsidR="00860539" w:rsidRPr="005356E7">
              <w:rPr>
                <w:rFonts w:ascii="Arial" w:hAnsi="Arial" w:cs="Arial"/>
                <w:lang w:val="en-GB"/>
              </w:rPr>
              <w:t>10)</w:t>
            </w:r>
          </w:p>
          <w:p w14:paraId="1F66BCDA" w14:textId="36A0F5DF" w:rsidR="00860539" w:rsidRPr="005356E7" w:rsidRDefault="00263FB4" w:rsidP="00263FB4">
            <w:pPr>
              <w:pStyle w:val="Odsekzoznamu"/>
              <w:numPr>
                <w:ilvl w:val="0"/>
                <w:numId w:val="20"/>
              </w:numPr>
              <w:tabs>
                <w:tab w:val="left" w:pos="1167"/>
              </w:tabs>
              <w:autoSpaceDE w:val="0"/>
              <w:autoSpaceDN w:val="0"/>
              <w:adjustRightInd w:val="0"/>
              <w:rPr>
                <w:rFonts w:ascii="Arial" w:hAnsi="Arial" w:cs="Arial"/>
                <w:lang w:val="en-GB"/>
              </w:rPr>
            </w:pPr>
            <w:r w:rsidRPr="005356E7">
              <w:rPr>
                <w:rFonts w:ascii="Arial" w:hAnsi="Arial" w:cs="Arial"/>
                <w:lang w:val="en-GB"/>
              </w:rPr>
              <w:t xml:space="preserve">elaboration </w:t>
            </w:r>
            <w:r w:rsidR="00860539" w:rsidRPr="005356E7">
              <w:rPr>
                <w:rFonts w:ascii="Arial" w:hAnsi="Arial" w:cs="Arial"/>
                <w:lang w:val="en-GB"/>
              </w:rPr>
              <w:t>of the list of forest lands without forest stands (</w:t>
            </w:r>
            <w:r w:rsidR="00855E96" w:rsidRPr="005356E7">
              <w:rPr>
                <w:rFonts w:ascii="Arial" w:hAnsi="Arial" w:cs="Arial"/>
                <w:lang w:val="en-GB"/>
              </w:rPr>
              <w:t xml:space="preserve">year </w:t>
            </w:r>
            <w:r w:rsidR="00860539" w:rsidRPr="005356E7">
              <w:rPr>
                <w:rFonts w:ascii="Arial" w:hAnsi="Arial" w:cs="Arial"/>
                <w:lang w:val="en-GB"/>
              </w:rPr>
              <w:t>10)</w:t>
            </w:r>
          </w:p>
          <w:p w14:paraId="4367CA84" w14:textId="6D79BB0F" w:rsidR="00860539" w:rsidRPr="005356E7" w:rsidRDefault="00860539" w:rsidP="00860539">
            <w:pPr>
              <w:pStyle w:val="Odsekzoznamu"/>
              <w:numPr>
                <w:ilvl w:val="0"/>
                <w:numId w:val="20"/>
              </w:numPr>
              <w:tabs>
                <w:tab w:val="left" w:pos="1167"/>
              </w:tabs>
              <w:autoSpaceDE w:val="0"/>
              <w:autoSpaceDN w:val="0"/>
              <w:adjustRightInd w:val="0"/>
              <w:rPr>
                <w:rFonts w:ascii="Arial" w:hAnsi="Arial" w:cs="Arial"/>
                <w:lang w:val="en-GB"/>
              </w:rPr>
            </w:pPr>
            <w:r w:rsidRPr="005356E7">
              <w:rPr>
                <w:rFonts w:ascii="Arial" w:hAnsi="Arial" w:cs="Arial"/>
                <w:lang w:val="en-GB"/>
              </w:rPr>
              <w:t xml:space="preserve">discussion of planned </w:t>
            </w:r>
            <w:r w:rsidR="00855E96" w:rsidRPr="005356E7">
              <w:rPr>
                <w:rFonts w:ascii="Arial" w:hAnsi="Arial" w:cs="Arial"/>
                <w:lang w:val="en-GB"/>
              </w:rPr>
              <w:t xml:space="preserve">management </w:t>
            </w:r>
            <w:r w:rsidRPr="005356E7">
              <w:rPr>
                <w:rFonts w:ascii="Arial" w:hAnsi="Arial" w:cs="Arial"/>
                <w:lang w:val="en-GB"/>
              </w:rPr>
              <w:t xml:space="preserve">measures and the total amount of </w:t>
            </w:r>
            <w:r w:rsidR="00077683" w:rsidRPr="005356E7">
              <w:rPr>
                <w:rFonts w:ascii="Arial" w:hAnsi="Arial" w:cs="Arial"/>
                <w:lang w:val="en-GB"/>
              </w:rPr>
              <w:t>harvesting</w:t>
            </w:r>
            <w:r w:rsidRPr="005356E7">
              <w:rPr>
                <w:rFonts w:ascii="Arial" w:hAnsi="Arial" w:cs="Arial"/>
                <w:lang w:val="en-GB"/>
              </w:rPr>
              <w:t xml:space="preserve"> (</w:t>
            </w:r>
            <w:r w:rsidR="00077683" w:rsidRPr="005356E7">
              <w:rPr>
                <w:rFonts w:ascii="Arial" w:hAnsi="Arial" w:cs="Arial"/>
                <w:lang w:val="en-GB"/>
              </w:rPr>
              <w:t xml:space="preserve">year </w:t>
            </w:r>
            <w:r w:rsidRPr="005356E7">
              <w:rPr>
                <w:rFonts w:ascii="Arial" w:hAnsi="Arial" w:cs="Arial"/>
                <w:lang w:val="en-GB"/>
              </w:rPr>
              <w:t>10)</w:t>
            </w:r>
          </w:p>
          <w:p w14:paraId="201E721A" w14:textId="062E6D18" w:rsidR="007F0A70" w:rsidRPr="005356E7" w:rsidRDefault="00861B52" w:rsidP="002F1C6F">
            <w:pPr>
              <w:pStyle w:val="Odsekzoznamu"/>
              <w:numPr>
                <w:ilvl w:val="0"/>
                <w:numId w:val="20"/>
              </w:numPr>
              <w:tabs>
                <w:tab w:val="left" w:pos="1167"/>
              </w:tabs>
              <w:autoSpaceDE w:val="0"/>
              <w:autoSpaceDN w:val="0"/>
              <w:adjustRightInd w:val="0"/>
              <w:rPr>
                <w:rFonts w:ascii="Arial" w:hAnsi="Arial" w:cs="Arial"/>
                <w:lang w:val="en-GB"/>
              </w:rPr>
            </w:pPr>
            <w:r w:rsidRPr="005356E7">
              <w:rPr>
                <w:rFonts w:ascii="Arial" w:hAnsi="Arial" w:cs="Arial"/>
                <w:lang w:val="en-GB"/>
              </w:rPr>
              <w:t xml:space="preserve">elaboration of report </w:t>
            </w:r>
            <w:r w:rsidR="00997C15" w:rsidRPr="005356E7">
              <w:rPr>
                <w:rFonts w:ascii="Arial" w:hAnsi="Arial" w:cs="Arial"/>
                <w:lang w:val="en-GB"/>
              </w:rPr>
              <w:t>on the</w:t>
            </w:r>
            <w:r w:rsidR="00860539" w:rsidRPr="005356E7">
              <w:rPr>
                <w:rFonts w:ascii="Arial" w:hAnsi="Arial" w:cs="Arial"/>
                <w:lang w:val="en-GB"/>
              </w:rPr>
              <w:t xml:space="preserve"> tasks performed in the last year of validity and </w:t>
            </w:r>
            <w:r w:rsidR="00F01C2D" w:rsidRPr="005356E7">
              <w:rPr>
                <w:rFonts w:ascii="Arial" w:hAnsi="Arial" w:cs="Arial"/>
                <w:lang w:val="en-GB"/>
              </w:rPr>
              <w:t>harmonising</w:t>
            </w:r>
            <w:r w:rsidR="00860539" w:rsidRPr="005356E7">
              <w:rPr>
                <w:rFonts w:ascii="Arial" w:hAnsi="Arial" w:cs="Arial"/>
                <w:lang w:val="en-GB"/>
              </w:rPr>
              <w:t xml:space="preserve"> the balance </w:t>
            </w:r>
            <w:r w:rsidR="00F01C2D" w:rsidRPr="005356E7">
              <w:rPr>
                <w:rFonts w:ascii="Arial" w:hAnsi="Arial" w:cs="Arial"/>
                <w:lang w:val="en-GB"/>
              </w:rPr>
              <w:t>of cleared areas</w:t>
            </w:r>
            <w:r w:rsidR="00860539" w:rsidRPr="005356E7">
              <w:rPr>
                <w:rFonts w:ascii="Arial" w:hAnsi="Arial" w:cs="Arial"/>
                <w:lang w:val="en-GB"/>
              </w:rPr>
              <w:t xml:space="preserve"> (</w:t>
            </w:r>
            <w:r w:rsidR="00997C15" w:rsidRPr="005356E7">
              <w:rPr>
                <w:rFonts w:ascii="Arial" w:hAnsi="Arial" w:cs="Arial"/>
                <w:lang w:val="en-GB"/>
              </w:rPr>
              <w:t xml:space="preserve">year </w:t>
            </w:r>
            <w:r w:rsidR="00860539" w:rsidRPr="005356E7">
              <w:rPr>
                <w:rFonts w:ascii="Arial" w:hAnsi="Arial" w:cs="Arial"/>
                <w:lang w:val="en-GB"/>
              </w:rPr>
              <w:t>1)</w:t>
            </w:r>
          </w:p>
          <w:p w14:paraId="17A740A3" w14:textId="6DC66BF0" w:rsidR="007F0A70" w:rsidRPr="005356E7" w:rsidRDefault="007F0A70" w:rsidP="007F0A70">
            <w:pPr>
              <w:pStyle w:val="Textnormy"/>
              <w:spacing w:after="0"/>
              <w:ind w:left="600" w:hanging="600"/>
              <w:jc w:val="left"/>
              <w:rPr>
                <w:rFonts w:cs="Arial"/>
                <w:lang w:val="en-GB"/>
              </w:rPr>
            </w:pPr>
            <w:r w:rsidRPr="005356E7">
              <w:rPr>
                <w:rFonts w:cs="Arial"/>
                <w:lang w:val="en-GB"/>
              </w:rPr>
              <w:t>6.1.6</w:t>
            </w:r>
            <w:r w:rsidRPr="005356E7">
              <w:rPr>
                <w:rFonts w:cs="Arial"/>
                <w:lang w:val="en-GB"/>
              </w:rPr>
              <w:tab/>
            </w:r>
            <w:r w:rsidR="00D05D16" w:rsidRPr="005356E7">
              <w:rPr>
                <w:rFonts w:cs="Arial"/>
                <w:lang w:val="en-GB"/>
              </w:rPr>
              <w:t>The boundaries of units of spatial forest distribution shall be properly maintained</w:t>
            </w:r>
          </w:p>
        </w:tc>
      </w:tr>
      <w:tr w:rsidR="007F0A70" w:rsidRPr="005356E7" w14:paraId="175E875A" w14:textId="77777777" w:rsidTr="001E4744">
        <w:tc>
          <w:tcPr>
            <w:tcW w:w="3085" w:type="dxa"/>
            <w:shd w:val="clear" w:color="auto" w:fill="auto"/>
          </w:tcPr>
          <w:p w14:paraId="57F6D2EB" w14:textId="2386E862" w:rsidR="007F0A70" w:rsidRPr="005356E7" w:rsidRDefault="007F0A70" w:rsidP="007F0A7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Remark</w:t>
            </w:r>
          </w:p>
        </w:tc>
        <w:tc>
          <w:tcPr>
            <w:tcW w:w="6126" w:type="dxa"/>
            <w:shd w:val="clear" w:color="auto" w:fill="auto"/>
            <w:vAlign w:val="center"/>
          </w:tcPr>
          <w:p w14:paraId="33066507" w14:textId="6321EEBE" w:rsidR="007F0A70" w:rsidRPr="005356E7" w:rsidRDefault="007F0A70" w:rsidP="007F0A70">
            <w:pPr>
              <w:pStyle w:val="Textnormy"/>
              <w:spacing w:after="0"/>
              <w:ind w:left="743" w:hanging="743"/>
              <w:jc w:val="left"/>
              <w:rPr>
                <w:rFonts w:cs="Arial"/>
                <w:lang w:val="en-GB"/>
              </w:rPr>
            </w:pPr>
            <w:r w:rsidRPr="005356E7">
              <w:rPr>
                <w:rFonts w:cs="Arial"/>
                <w:lang w:val="en-GB"/>
              </w:rPr>
              <w:t xml:space="preserve">K 6.1.2 </w:t>
            </w:r>
            <w:r w:rsidR="00566E18" w:rsidRPr="005356E7">
              <w:rPr>
                <w:rFonts w:cs="Arial"/>
                <w:lang w:val="en-GB"/>
              </w:rPr>
              <w:t xml:space="preserve">Any change in the functional use of the forest (change of forest category) or change in the principles of </w:t>
            </w:r>
            <w:r w:rsidR="00C97D8A" w:rsidRPr="005356E7">
              <w:rPr>
                <w:rFonts w:cs="Arial"/>
                <w:lang w:val="en-GB"/>
              </w:rPr>
              <w:t>felling</w:t>
            </w:r>
            <w:r w:rsidR="00566E18" w:rsidRPr="005356E7">
              <w:rPr>
                <w:rFonts w:cs="Arial"/>
                <w:lang w:val="en-GB"/>
              </w:rPr>
              <w:t xml:space="preserve">, for which there is a reasonable presumption that it will significantly </w:t>
            </w:r>
            <w:r w:rsidR="00736A13" w:rsidRPr="005356E7">
              <w:rPr>
                <w:rFonts w:cs="Arial"/>
                <w:lang w:val="en-GB"/>
              </w:rPr>
              <w:t>worsen</w:t>
            </w:r>
            <w:r w:rsidR="00566E18" w:rsidRPr="005356E7">
              <w:rPr>
                <w:rFonts w:cs="Arial"/>
                <w:lang w:val="en-GB"/>
              </w:rPr>
              <w:t xml:space="preserve"> the performance of any of the forest ecosystem services, </w:t>
            </w:r>
            <w:r w:rsidR="00736A13" w:rsidRPr="005356E7">
              <w:rPr>
                <w:rFonts w:cs="Arial"/>
                <w:lang w:val="en-GB"/>
              </w:rPr>
              <w:t xml:space="preserve">shall </w:t>
            </w:r>
            <w:r w:rsidR="00566E18" w:rsidRPr="005356E7">
              <w:rPr>
                <w:rFonts w:cs="Arial"/>
                <w:lang w:val="en-GB"/>
              </w:rPr>
              <w:t xml:space="preserve">be duly justified, </w:t>
            </w:r>
            <w:r w:rsidR="0045203D" w:rsidRPr="005356E7">
              <w:rPr>
                <w:rFonts w:cs="Arial"/>
                <w:lang w:val="en-GB"/>
              </w:rPr>
              <w:t xml:space="preserve">shall </w:t>
            </w:r>
            <w:r w:rsidR="00566E18" w:rsidRPr="005356E7">
              <w:rPr>
                <w:rFonts w:cs="Arial"/>
                <w:lang w:val="en-GB"/>
              </w:rPr>
              <w:t>be in the interest of local communities or implemented due to other overriding public interest.</w:t>
            </w:r>
          </w:p>
        </w:tc>
      </w:tr>
      <w:tr w:rsidR="007F0A70" w:rsidRPr="005356E7" w14:paraId="0B87910A" w14:textId="77777777" w:rsidTr="001E4744">
        <w:tc>
          <w:tcPr>
            <w:tcW w:w="3085" w:type="dxa"/>
            <w:shd w:val="clear" w:color="auto" w:fill="auto"/>
          </w:tcPr>
          <w:p w14:paraId="2B9A5278" w14:textId="1D1976B9" w:rsidR="007F0A70" w:rsidRPr="005356E7" w:rsidRDefault="007F0A70" w:rsidP="007F0A7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shd w:val="clear" w:color="auto" w:fill="auto"/>
            <w:vAlign w:val="center"/>
          </w:tcPr>
          <w:p w14:paraId="6C6C5FC2" w14:textId="77777777" w:rsidR="00A213F0" w:rsidRPr="005356E7" w:rsidRDefault="00A213F0" w:rsidP="00A213F0">
            <w:pPr>
              <w:pStyle w:val="Textnormy"/>
              <w:numPr>
                <w:ilvl w:val="0"/>
                <w:numId w:val="3"/>
              </w:numPr>
              <w:spacing w:after="0"/>
              <w:rPr>
                <w:rFonts w:cs="Arial"/>
                <w:lang w:val="en-GB"/>
              </w:rPr>
            </w:pPr>
            <w:r w:rsidRPr="005356E7">
              <w:rPr>
                <w:rFonts w:cs="Arial"/>
                <w:lang w:val="en-GB"/>
              </w:rPr>
              <w:t>databases of frame models of forest management of the forest management institute of NLC</w:t>
            </w:r>
          </w:p>
          <w:p w14:paraId="50973FCC" w14:textId="6C6268C9" w:rsidR="0078682D" w:rsidRPr="005356E7" w:rsidRDefault="0078682D" w:rsidP="0078682D">
            <w:pPr>
              <w:pStyle w:val="Textnormy"/>
              <w:numPr>
                <w:ilvl w:val="0"/>
                <w:numId w:val="3"/>
              </w:numPr>
              <w:spacing w:after="0"/>
              <w:rPr>
                <w:rFonts w:cs="Arial"/>
                <w:lang w:val="en-GB"/>
              </w:rPr>
            </w:pPr>
            <w:r w:rsidRPr="005356E7">
              <w:rPr>
                <w:rFonts w:cs="Arial"/>
                <w:lang w:val="en-GB"/>
              </w:rPr>
              <w:t>ŠS LH information</w:t>
            </w:r>
          </w:p>
          <w:p w14:paraId="187B7E8C" w14:textId="77777777" w:rsidR="0078682D" w:rsidRPr="005356E7" w:rsidRDefault="0078682D" w:rsidP="00A213F0">
            <w:pPr>
              <w:pStyle w:val="Textnormy"/>
              <w:numPr>
                <w:ilvl w:val="0"/>
                <w:numId w:val="3"/>
              </w:numPr>
              <w:spacing w:after="0"/>
              <w:rPr>
                <w:rFonts w:cs="Arial"/>
                <w:lang w:val="en-GB"/>
              </w:rPr>
            </w:pPr>
            <w:r w:rsidRPr="005356E7">
              <w:rPr>
                <w:rFonts w:cs="Arial"/>
                <w:lang w:val="en-GB"/>
              </w:rPr>
              <w:t>records related to elaboration of FMP</w:t>
            </w:r>
          </w:p>
          <w:p w14:paraId="373EE09E" w14:textId="77777777" w:rsidR="00A213F0" w:rsidRPr="005356E7" w:rsidRDefault="00A213F0" w:rsidP="00A213F0">
            <w:pPr>
              <w:pStyle w:val="Textnormy"/>
              <w:numPr>
                <w:ilvl w:val="0"/>
                <w:numId w:val="3"/>
              </w:numPr>
              <w:spacing w:after="0"/>
              <w:rPr>
                <w:rFonts w:cs="Arial"/>
                <w:lang w:val="en-GB"/>
              </w:rPr>
            </w:pPr>
            <w:r w:rsidRPr="005356E7">
              <w:rPr>
                <w:rFonts w:cs="Arial"/>
                <w:lang w:val="en-GB"/>
              </w:rPr>
              <w:t>FMP and LHE of forest manager</w:t>
            </w:r>
          </w:p>
          <w:p w14:paraId="023BE7C4" w14:textId="77777777" w:rsidR="00A213F0" w:rsidRPr="005356E7" w:rsidRDefault="00A213F0" w:rsidP="00A213F0">
            <w:pPr>
              <w:pStyle w:val="Textnormy"/>
              <w:numPr>
                <w:ilvl w:val="0"/>
                <w:numId w:val="3"/>
              </w:numPr>
              <w:spacing w:after="0"/>
              <w:rPr>
                <w:rFonts w:cs="Arial"/>
                <w:lang w:val="en-GB"/>
              </w:rPr>
            </w:pPr>
            <w:r w:rsidRPr="005356E7">
              <w:rPr>
                <w:rFonts w:cs="Arial"/>
                <w:lang w:val="en-GB"/>
              </w:rPr>
              <w:t xml:space="preserve">other documentation of participant in certification </w:t>
            </w:r>
          </w:p>
          <w:p w14:paraId="56C2D58E" w14:textId="4F36FFED" w:rsidR="00A213F0" w:rsidRPr="005356E7" w:rsidRDefault="00A213F0" w:rsidP="00A213F0">
            <w:pPr>
              <w:pStyle w:val="Textnormy"/>
              <w:numPr>
                <w:ilvl w:val="0"/>
                <w:numId w:val="3"/>
              </w:numPr>
              <w:spacing w:after="0"/>
              <w:jc w:val="left"/>
              <w:rPr>
                <w:rFonts w:cs="Arial"/>
                <w:lang w:val="en-GB"/>
              </w:rPr>
            </w:pPr>
            <w:r w:rsidRPr="005356E7">
              <w:rPr>
                <w:rFonts w:cs="Arial"/>
                <w:lang w:val="en-GB"/>
              </w:rPr>
              <w:t>inspection in forest</w:t>
            </w:r>
          </w:p>
        </w:tc>
      </w:tr>
    </w:tbl>
    <w:p w14:paraId="1D2060E7" w14:textId="17F326A8" w:rsidR="00E10DD0" w:rsidRDefault="00E10DD0" w:rsidP="00814E01">
      <w:pPr>
        <w:rPr>
          <w:rFonts w:ascii="Arial" w:hAnsi="Arial" w:cs="Arial"/>
          <w:shd w:val="clear" w:color="auto" w:fill="FFFFFF"/>
          <w:lang w:val="en-GB"/>
        </w:rPr>
      </w:pPr>
    </w:p>
    <w:p w14:paraId="661EB134" w14:textId="77777777" w:rsidR="002D281A" w:rsidRPr="005356E7" w:rsidRDefault="002D281A" w:rsidP="00814E01">
      <w:pPr>
        <w:rPr>
          <w:rFonts w:ascii="Arial" w:hAnsi="Arial" w:cs="Arial"/>
          <w:shd w:val="clear" w:color="auto" w:fill="FFFFFF"/>
          <w:lang w:val="en-GB"/>
        </w:rPr>
      </w:pPr>
    </w:p>
    <w:tbl>
      <w:tblPr>
        <w:tblW w:w="0" w:type="auto"/>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4A0" w:firstRow="1" w:lastRow="0" w:firstColumn="1" w:lastColumn="0" w:noHBand="0" w:noVBand="1"/>
      </w:tblPr>
      <w:tblGrid>
        <w:gridCol w:w="3085"/>
        <w:gridCol w:w="6126"/>
      </w:tblGrid>
      <w:tr w:rsidR="007F0A70" w:rsidRPr="005356E7" w14:paraId="760F37E0" w14:textId="77777777" w:rsidTr="001E4744">
        <w:tc>
          <w:tcPr>
            <w:tcW w:w="3085" w:type="dxa"/>
            <w:shd w:val="clear" w:color="auto" w:fill="auto"/>
          </w:tcPr>
          <w:p w14:paraId="760F37DE" w14:textId="3D47B6B2" w:rsidR="007F0A70" w:rsidRPr="005356E7" w:rsidRDefault="007F0A70" w:rsidP="007F0A7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shd w:val="clear" w:color="auto" w:fill="auto"/>
          </w:tcPr>
          <w:p w14:paraId="760F37DF" w14:textId="77777777" w:rsidR="007F0A70" w:rsidRPr="005356E7" w:rsidRDefault="007F0A70" w:rsidP="007F0A70">
            <w:pPr>
              <w:pStyle w:val="Nadpis2"/>
              <w:spacing w:before="0" w:after="0"/>
              <w:rPr>
                <w:rFonts w:cs="Arial"/>
                <w:sz w:val="20"/>
                <w:lang w:val="en-GB"/>
              </w:rPr>
            </w:pPr>
            <w:r w:rsidRPr="005356E7">
              <w:rPr>
                <w:rFonts w:cs="Arial"/>
                <w:sz w:val="20"/>
                <w:lang w:val="en-GB"/>
              </w:rPr>
              <w:t>6.2.</w:t>
            </w:r>
          </w:p>
        </w:tc>
      </w:tr>
      <w:tr w:rsidR="007F0A70" w:rsidRPr="005356E7" w14:paraId="760F37E3" w14:textId="77777777" w:rsidTr="001E4744">
        <w:tc>
          <w:tcPr>
            <w:tcW w:w="3085" w:type="dxa"/>
            <w:shd w:val="clear" w:color="auto" w:fill="auto"/>
          </w:tcPr>
          <w:p w14:paraId="760F37E1" w14:textId="2C17BC8D" w:rsidR="007F0A70" w:rsidRPr="005356E7" w:rsidRDefault="007F0A70" w:rsidP="007F0A7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shd w:val="clear" w:color="auto" w:fill="auto"/>
            <w:vAlign w:val="center"/>
          </w:tcPr>
          <w:p w14:paraId="760F37E2" w14:textId="581DD00D" w:rsidR="007F0A70" w:rsidRPr="005356E7" w:rsidRDefault="0019692F" w:rsidP="007F0A70">
            <w:pPr>
              <w:rPr>
                <w:rFonts w:ascii="Arial" w:hAnsi="Arial" w:cs="Arial"/>
                <w:b/>
                <w:caps/>
                <w:lang w:val="en-GB"/>
              </w:rPr>
            </w:pPr>
            <w:r w:rsidRPr="005356E7">
              <w:rPr>
                <w:rFonts w:ascii="Arial" w:hAnsi="Arial" w:cs="Arial"/>
                <w:b/>
                <w:caps/>
                <w:lang w:val="en-GB"/>
              </w:rPr>
              <w:t>measures to address risks and opportunities</w:t>
            </w:r>
          </w:p>
        </w:tc>
      </w:tr>
      <w:tr w:rsidR="007F0A70" w:rsidRPr="005356E7" w14:paraId="760F37E6" w14:textId="77777777" w:rsidTr="001E4744">
        <w:tc>
          <w:tcPr>
            <w:tcW w:w="3085" w:type="dxa"/>
            <w:shd w:val="clear" w:color="auto" w:fill="auto"/>
          </w:tcPr>
          <w:p w14:paraId="760F37E4" w14:textId="65B9EBCB" w:rsidR="007F0A70" w:rsidRPr="005356E7" w:rsidRDefault="007F0A70" w:rsidP="007F0A7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126" w:type="dxa"/>
            <w:shd w:val="clear" w:color="auto" w:fill="auto"/>
          </w:tcPr>
          <w:p w14:paraId="760F37E5" w14:textId="6C422690" w:rsidR="007F0A70" w:rsidRPr="005356E7" w:rsidRDefault="002A20D9" w:rsidP="007F0A70">
            <w:pPr>
              <w:pStyle w:val="TDNormaltext"/>
              <w:jc w:val="left"/>
              <w:rPr>
                <w:szCs w:val="20"/>
              </w:rPr>
            </w:pPr>
            <w:r w:rsidRPr="005356E7">
              <w:rPr>
                <w:szCs w:val="20"/>
              </w:rPr>
              <w:t xml:space="preserve">The participant in certification shall consider the risks and opportunities related to compliance with the requirements for sustainable forest management. The size and scope of the organization's </w:t>
            </w:r>
            <w:r w:rsidR="001C635F" w:rsidRPr="005356E7">
              <w:rPr>
                <w:szCs w:val="20"/>
              </w:rPr>
              <w:t xml:space="preserve">operations shall </w:t>
            </w:r>
            <w:r w:rsidRPr="005356E7">
              <w:rPr>
                <w:szCs w:val="20"/>
              </w:rPr>
              <w:t xml:space="preserve">be </w:t>
            </w:r>
            <w:r w:rsidR="001C635F" w:rsidRPr="005356E7">
              <w:rPr>
                <w:szCs w:val="20"/>
              </w:rPr>
              <w:t>considered</w:t>
            </w:r>
            <w:r w:rsidRPr="005356E7">
              <w:rPr>
                <w:szCs w:val="20"/>
              </w:rPr>
              <w:t>.</w:t>
            </w:r>
          </w:p>
        </w:tc>
      </w:tr>
      <w:tr w:rsidR="007F0A70" w:rsidRPr="005356E7" w14:paraId="760F37E9" w14:textId="77777777" w:rsidTr="001E4744">
        <w:tc>
          <w:tcPr>
            <w:tcW w:w="3085" w:type="dxa"/>
            <w:shd w:val="clear" w:color="auto" w:fill="auto"/>
          </w:tcPr>
          <w:p w14:paraId="760F37E7" w14:textId="5FAB3C78" w:rsidR="007F0A70" w:rsidRPr="005356E7" w:rsidRDefault="007F0A70" w:rsidP="007F0A7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126" w:type="dxa"/>
            <w:shd w:val="clear" w:color="auto" w:fill="auto"/>
          </w:tcPr>
          <w:p w14:paraId="760F37E8" w14:textId="2BFB424F" w:rsidR="007F0A70" w:rsidRPr="005356E7" w:rsidRDefault="002E40D2" w:rsidP="007F0A70">
            <w:pPr>
              <w:pStyle w:val="TDNormaltext"/>
              <w:jc w:val="left"/>
              <w:rPr>
                <w:szCs w:val="20"/>
              </w:rPr>
            </w:pPr>
            <w:r w:rsidRPr="005356E7">
              <w:rPr>
                <w:szCs w:val="20"/>
              </w:rPr>
              <w:t xml:space="preserve">To implement </w:t>
            </w:r>
            <w:r w:rsidR="002A4677" w:rsidRPr="005356E7">
              <w:rPr>
                <w:szCs w:val="20"/>
              </w:rPr>
              <w:t>preventive</w:t>
            </w:r>
            <w:r w:rsidRPr="005356E7">
              <w:rPr>
                <w:szCs w:val="20"/>
              </w:rPr>
              <w:t xml:space="preserve"> measures to eliminate the causes of possible </w:t>
            </w:r>
            <w:r w:rsidR="005A780C" w:rsidRPr="005356E7">
              <w:rPr>
                <w:szCs w:val="20"/>
              </w:rPr>
              <w:t>deficiencies</w:t>
            </w:r>
            <w:r w:rsidRPr="005356E7">
              <w:rPr>
                <w:szCs w:val="20"/>
              </w:rPr>
              <w:t xml:space="preserve"> in </w:t>
            </w:r>
            <w:r w:rsidR="002A4677" w:rsidRPr="005356E7">
              <w:rPr>
                <w:szCs w:val="20"/>
              </w:rPr>
              <w:t>SFM</w:t>
            </w:r>
            <w:r w:rsidRPr="005356E7">
              <w:rPr>
                <w:szCs w:val="20"/>
              </w:rPr>
              <w:t>.</w:t>
            </w:r>
          </w:p>
        </w:tc>
      </w:tr>
      <w:tr w:rsidR="007F0A70" w:rsidRPr="005356E7" w14:paraId="760F37F0" w14:textId="77777777" w:rsidTr="001E4744">
        <w:tc>
          <w:tcPr>
            <w:tcW w:w="3085" w:type="dxa"/>
            <w:shd w:val="clear" w:color="auto" w:fill="auto"/>
          </w:tcPr>
          <w:p w14:paraId="760F37ED" w14:textId="351F1B85" w:rsidR="007F0A70" w:rsidRPr="005356E7" w:rsidRDefault="007F0A70" w:rsidP="007F0A7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p>
        </w:tc>
        <w:tc>
          <w:tcPr>
            <w:tcW w:w="6126" w:type="dxa"/>
            <w:shd w:val="clear" w:color="auto" w:fill="auto"/>
          </w:tcPr>
          <w:p w14:paraId="760F37EF" w14:textId="30A583F8" w:rsidR="007F0A70" w:rsidRPr="005356E7" w:rsidRDefault="007F0A70" w:rsidP="007F0A70">
            <w:pPr>
              <w:pStyle w:val="Textnormy"/>
              <w:spacing w:after="0"/>
              <w:ind w:left="600" w:hanging="600"/>
              <w:jc w:val="left"/>
              <w:rPr>
                <w:rFonts w:cs="Arial"/>
                <w:lang w:val="en-GB"/>
              </w:rPr>
            </w:pPr>
            <w:r w:rsidRPr="005356E7">
              <w:rPr>
                <w:rFonts w:cs="Arial"/>
                <w:lang w:val="en-GB"/>
              </w:rPr>
              <w:t>6.2.1</w:t>
            </w:r>
            <w:r w:rsidR="001A1F11" w:rsidRPr="005356E7">
              <w:rPr>
                <w:rFonts w:cs="Arial"/>
                <w:lang w:val="en-GB"/>
              </w:rPr>
              <w:tab/>
            </w:r>
            <w:r w:rsidR="005D47F8" w:rsidRPr="005356E7">
              <w:rPr>
                <w:rFonts w:cs="Arial"/>
                <w:lang w:val="en-GB"/>
              </w:rPr>
              <w:t xml:space="preserve">The assessment of risks and opportunities </w:t>
            </w:r>
            <w:r w:rsidR="00724295" w:rsidRPr="005356E7">
              <w:rPr>
                <w:rFonts w:cs="Arial"/>
                <w:lang w:val="en-GB"/>
              </w:rPr>
              <w:t>of</w:t>
            </w:r>
            <w:r w:rsidR="005D47F8" w:rsidRPr="005356E7">
              <w:rPr>
                <w:rFonts w:cs="Arial"/>
                <w:lang w:val="en-GB"/>
              </w:rPr>
              <w:t xml:space="preserve"> the development of the state of forest resources </w:t>
            </w:r>
            <w:r w:rsidR="00C37BA5" w:rsidRPr="005356E7">
              <w:rPr>
                <w:rFonts w:cs="Arial"/>
                <w:lang w:val="en-GB"/>
              </w:rPr>
              <w:t xml:space="preserve">shall </w:t>
            </w:r>
            <w:r w:rsidR="0065038B" w:rsidRPr="005356E7">
              <w:rPr>
                <w:rFonts w:cs="Arial"/>
                <w:lang w:val="en-GB"/>
              </w:rPr>
              <w:t xml:space="preserve">minimally </w:t>
            </w:r>
            <w:r w:rsidR="00724295" w:rsidRPr="005356E7">
              <w:rPr>
                <w:rFonts w:cs="Arial"/>
                <w:lang w:val="en-GB"/>
              </w:rPr>
              <w:t xml:space="preserve">consist </w:t>
            </w:r>
            <w:r w:rsidR="0065038B" w:rsidRPr="005356E7">
              <w:rPr>
                <w:rFonts w:cs="Arial"/>
                <w:lang w:val="en-GB"/>
              </w:rPr>
              <w:t xml:space="preserve">of the </w:t>
            </w:r>
            <w:r w:rsidR="005D47F8" w:rsidRPr="005356E7">
              <w:rPr>
                <w:rFonts w:cs="Arial"/>
                <w:lang w:val="en-GB"/>
              </w:rPr>
              <w:t xml:space="preserve">need for </w:t>
            </w:r>
            <w:r w:rsidR="00130465" w:rsidRPr="005356E7">
              <w:rPr>
                <w:rFonts w:cs="Arial"/>
                <w:lang w:val="en-GB"/>
              </w:rPr>
              <w:t>reforestation</w:t>
            </w:r>
            <w:r w:rsidR="005D47F8" w:rsidRPr="005356E7">
              <w:rPr>
                <w:rFonts w:cs="Arial"/>
                <w:lang w:val="en-GB"/>
              </w:rPr>
              <w:t>, care</w:t>
            </w:r>
            <w:r w:rsidR="00C76004" w:rsidRPr="005356E7">
              <w:rPr>
                <w:rFonts w:cs="Arial"/>
                <w:lang w:val="en-GB"/>
              </w:rPr>
              <w:t xml:space="preserve"> for young forest stands</w:t>
            </w:r>
            <w:r w:rsidR="005D47F8" w:rsidRPr="005356E7">
              <w:rPr>
                <w:rFonts w:cs="Arial"/>
                <w:lang w:val="en-GB"/>
              </w:rPr>
              <w:t xml:space="preserve">, the need for stand </w:t>
            </w:r>
            <w:r w:rsidR="00137270" w:rsidRPr="005356E7">
              <w:rPr>
                <w:rFonts w:cs="Arial"/>
                <w:lang w:val="en-GB"/>
              </w:rPr>
              <w:t>tending</w:t>
            </w:r>
            <w:r w:rsidR="005D47F8" w:rsidRPr="005356E7">
              <w:rPr>
                <w:rFonts w:cs="Arial"/>
                <w:lang w:val="en-GB"/>
              </w:rPr>
              <w:t>, start and end of stand re</w:t>
            </w:r>
            <w:r w:rsidR="0086257D" w:rsidRPr="005356E7">
              <w:rPr>
                <w:rFonts w:cs="Arial"/>
                <w:lang w:val="en-GB"/>
              </w:rPr>
              <w:t>generation</w:t>
            </w:r>
            <w:r w:rsidR="005D47F8" w:rsidRPr="005356E7">
              <w:rPr>
                <w:rFonts w:cs="Arial"/>
                <w:lang w:val="en-GB"/>
              </w:rPr>
              <w:t>, forest protection, construction and condition of transport infrastructure, the impact of forest management on speci</w:t>
            </w:r>
            <w:r w:rsidR="00384EC7" w:rsidRPr="005356E7">
              <w:rPr>
                <w:rFonts w:cs="Arial"/>
                <w:lang w:val="en-GB"/>
              </w:rPr>
              <w:t>fic</w:t>
            </w:r>
            <w:r w:rsidR="005D47F8" w:rsidRPr="005356E7">
              <w:rPr>
                <w:rFonts w:cs="Arial"/>
                <w:lang w:val="en-GB"/>
              </w:rPr>
              <w:t xml:space="preserve"> natural values and the quality of life of local people</w:t>
            </w:r>
            <w:r w:rsidR="00130465" w:rsidRPr="005356E7">
              <w:rPr>
                <w:rFonts w:cs="Arial"/>
                <w:lang w:val="en-GB"/>
              </w:rPr>
              <w:t xml:space="preserve"> and affected stakeholders. </w:t>
            </w:r>
            <w:r w:rsidR="005D47F8" w:rsidRPr="005356E7">
              <w:rPr>
                <w:rFonts w:cs="Arial"/>
                <w:lang w:val="en-GB"/>
              </w:rPr>
              <w:t xml:space="preserve">It </w:t>
            </w:r>
            <w:r w:rsidR="00130465" w:rsidRPr="005356E7">
              <w:rPr>
                <w:rFonts w:cs="Arial"/>
                <w:lang w:val="en-GB"/>
              </w:rPr>
              <w:t xml:space="preserve">shall be </w:t>
            </w:r>
            <w:r w:rsidR="005D47F8" w:rsidRPr="005356E7">
              <w:rPr>
                <w:rFonts w:cs="Arial"/>
                <w:lang w:val="en-GB"/>
              </w:rPr>
              <w:t>performed annually.</w:t>
            </w:r>
          </w:p>
        </w:tc>
      </w:tr>
      <w:tr w:rsidR="007F0A70" w:rsidRPr="005356E7" w14:paraId="760F37F6" w14:textId="77777777" w:rsidTr="001E4744">
        <w:tc>
          <w:tcPr>
            <w:tcW w:w="3085" w:type="dxa"/>
            <w:shd w:val="clear" w:color="auto" w:fill="auto"/>
          </w:tcPr>
          <w:p w14:paraId="760F37F4" w14:textId="256E268D" w:rsidR="007F0A70" w:rsidRPr="005356E7" w:rsidRDefault="007F0A70" w:rsidP="007F0A7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shd w:val="clear" w:color="auto" w:fill="auto"/>
          </w:tcPr>
          <w:p w14:paraId="760F37F5" w14:textId="11AE7F5D" w:rsidR="007F0A70" w:rsidRPr="005356E7" w:rsidRDefault="005E08CE" w:rsidP="007F0A70">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7F7" w14:textId="46EF9359" w:rsidR="002D281A" w:rsidRDefault="002D281A" w:rsidP="0082279F">
      <w:pPr>
        <w:rPr>
          <w:rFonts w:ascii="Arial" w:hAnsi="Arial" w:cs="Arial"/>
          <w:lang w:val="en-GB"/>
        </w:rPr>
      </w:pPr>
    </w:p>
    <w:p w14:paraId="6FF4A88D" w14:textId="77777777" w:rsidR="002D281A" w:rsidRDefault="002D281A">
      <w:pPr>
        <w:rPr>
          <w:rFonts w:ascii="Arial" w:hAnsi="Arial" w:cs="Arial"/>
          <w:lang w:val="en-GB"/>
        </w:rPr>
      </w:pPr>
      <w:r>
        <w:rPr>
          <w:rFonts w:ascii="Arial" w:hAnsi="Arial" w:cs="Arial"/>
          <w:lang w:val="en-GB"/>
        </w:rPr>
        <w:br w:type="page"/>
      </w:r>
    </w:p>
    <w:p w14:paraId="7BECCFDF" w14:textId="77777777" w:rsidR="0082279F" w:rsidRPr="005356E7" w:rsidRDefault="0082279F" w:rsidP="0082279F">
      <w:pPr>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7FD" w14:textId="77777777" w:rsidTr="0029553E">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7FB" w14:textId="4789F6FD" w:rsidR="00324513" w:rsidRPr="005356E7" w:rsidRDefault="002C12D9"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7FC" w14:textId="77777777" w:rsidR="00324513" w:rsidRPr="005356E7" w:rsidRDefault="00273310" w:rsidP="0029553E">
            <w:pPr>
              <w:pStyle w:val="Nadpis2"/>
              <w:spacing w:before="0" w:after="0"/>
              <w:rPr>
                <w:rFonts w:cs="Arial"/>
                <w:sz w:val="20"/>
                <w:lang w:val="en-GB"/>
              </w:rPr>
            </w:pPr>
            <w:r w:rsidRPr="005356E7">
              <w:rPr>
                <w:rFonts w:cs="Arial"/>
                <w:sz w:val="20"/>
                <w:lang w:val="en-GB"/>
              </w:rPr>
              <w:t>6.3.</w:t>
            </w:r>
          </w:p>
        </w:tc>
      </w:tr>
      <w:tr w:rsidR="00846DD5" w:rsidRPr="005356E7" w14:paraId="760F3800"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7FE" w14:textId="1C4139A0" w:rsidR="00324513" w:rsidRPr="005356E7" w:rsidRDefault="002C12D9"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vAlign w:val="center"/>
          </w:tcPr>
          <w:p w14:paraId="760F37FF" w14:textId="12DB845B" w:rsidR="00324513" w:rsidRPr="005356E7" w:rsidRDefault="0019477B" w:rsidP="000A6F2C">
            <w:pPr>
              <w:rPr>
                <w:rFonts w:ascii="Arial" w:hAnsi="Arial" w:cs="Arial"/>
                <w:b/>
                <w:caps/>
                <w:lang w:val="en-GB"/>
              </w:rPr>
            </w:pPr>
            <w:r w:rsidRPr="005356E7">
              <w:rPr>
                <w:rFonts w:ascii="Arial" w:hAnsi="Arial" w:cs="Arial"/>
                <w:b/>
                <w:caps/>
                <w:lang w:val="en-GB"/>
              </w:rPr>
              <w:t>ANNUAL OPERATIONAL PLANS - MANAGEMENT PLANS</w:t>
            </w:r>
          </w:p>
        </w:tc>
      </w:tr>
      <w:tr w:rsidR="00846DD5" w:rsidRPr="005356E7" w14:paraId="760F3803"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01" w14:textId="120E8F7B" w:rsidR="00324513" w:rsidRPr="005356E7" w:rsidRDefault="002C12D9"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324513"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02" w14:textId="2E17EFB3" w:rsidR="00324513" w:rsidRPr="005356E7" w:rsidRDefault="003D31D8" w:rsidP="00E22BCC">
            <w:pPr>
              <w:pStyle w:val="TDNormaltext"/>
              <w:jc w:val="left"/>
              <w:rPr>
                <w:szCs w:val="20"/>
              </w:rPr>
            </w:pPr>
            <w:r w:rsidRPr="005356E7">
              <w:rPr>
                <w:szCs w:val="20"/>
              </w:rPr>
              <w:t xml:space="preserve">The aim of the annual operational plans is to optimally harmonise the maintenance of </w:t>
            </w:r>
            <w:r w:rsidR="003422EA" w:rsidRPr="005356E7">
              <w:rPr>
                <w:szCs w:val="20"/>
              </w:rPr>
              <w:t>favourable</w:t>
            </w:r>
            <w:r w:rsidRPr="005356E7">
              <w:rPr>
                <w:szCs w:val="20"/>
              </w:rPr>
              <w:t xml:space="preserve"> health status and the regulation of development and growth processes in forest stands with economic conditions</w:t>
            </w:r>
            <w:r w:rsidR="005A0321" w:rsidRPr="005356E7">
              <w:rPr>
                <w:szCs w:val="20"/>
              </w:rPr>
              <w:t>.</w:t>
            </w:r>
          </w:p>
        </w:tc>
      </w:tr>
      <w:tr w:rsidR="00846DD5" w:rsidRPr="005356E7" w14:paraId="760F3806"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04" w14:textId="6B365AE0" w:rsidR="00324513"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324513"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05" w14:textId="6ED24765" w:rsidR="00324513" w:rsidRPr="005356E7" w:rsidRDefault="00601B03" w:rsidP="00E22BCC">
            <w:pPr>
              <w:pStyle w:val="TDNormaltext"/>
              <w:jc w:val="left"/>
              <w:rPr>
                <w:szCs w:val="20"/>
              </w:rPr>
            </w:pPr>
            <w:r w:rsidRPr="005356E7">
              <w:rPr>
                <w:szCs w:val="20"/>
              </w:rPr>
              <w:t xml:space="preserve">To ensure </w:t>
            </w:r>
            <w:r w:rsidR="003422EA" w:rsidRPr="005356E7">
              <w:rPr>
                <w:szCs w:val="20"/>
              </w:rPr>
              <w:t>favourable</w:t>
            </w:r>
            <w:r w:rsidRPr="005356E7">
              <w:rPr>
                <w:szCs w:val="20"/>
              </w:rPr>
              <w:t xml:space="preserve"> development of the state of forest resources in accordance with the requirements of SFM</w:t>
            </w:r>
            <w:r w:rsidR="00CD6393" w:rsidRPr="005356E7">
              <w:rPr>
                <w:szCs w:val="20"/>
              </w:rPr>
              <w:t>.</w:t>
            </w:r>
          </w:p>
        </w:tc>
      </w:tr>
      <w:tr w:rsidR="00846DD5" w:rsidRPr="005356E7" w14:paraId="760F380B"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07" w14:textId="47A48329" w:rsidR="00334A0F"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A11367C" w14:textId="77777777" w:rsidR="00633054" w:rsidRPr="005356E7" w:rsidRDefault="00633054" w:rsidP="00633054">
            <w:pPr>
              <w:pStyle w:val="Textnormy"/>
              <w:numPr>
                <w:ilvl w:val="0"/>
                <w:numId w:val="3"/>
              </w:numPr>
              <w:spacing w:after="0"/>
              <w:rPr>
                <w:rFonts w:cs="Arial"/>
                <w:lang w:val="en-GB"/>
              </w:rPr>
            </w:pPr>
            <w:r w:rsidRPr="005356E7">
              <w:rPr>
                <w:rFonts w:cs="Arial"/>
                <w:lang w:val="en-GB"/>
              </w:rPr>
              <w:t>Act NR SR 326/2005 Coll. on forests as amended</w:t>
            </w:r>
          </w:p>
          <w:p w14:paraId="01642458" w14:textId="77777777" w:rsidR="00633054" w:rsidRPr="005356E7" w:rsidRDefault="00633054" w:rsidP="00633054">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79D2E9A8" w14:textId="77777777" w:rsidR="00633054" w:rsidRPr="005356E7" w:rsidRDefault="00633054" w:rsidP="00633054">
            <w:pPr>
              <w:pStyle w:val="Textnormy"/>
              <w:numPr>
                <w:ilvl w:val="0"/>
                <w:numId w:val="3"/>
              </w:numPr>
              <w:spacing w:after="0"/>
              <w:rPr>
                <w:rFonts w:cs="Arial"/>
                <w:lang w:val="en-GB"/>
              </w:rPr>
            </w:pPr>
            <w:r w:rsidRPr="005356E7">
              <w:rPr>
                <w:rFonts w:cs="Arial"/>
                <w:lang w:val="en-GB"/>
              </w:rPr>
              <w:t>Decree MP SR 453/2006 Coll. on forest management and forest protection as amended</w:t>
            </w:r>
          </w:p>
          <w:p w14:paraId="760F380A" w14:textId="5299EF0A" w:rsidR="00633054" w:rsidRPr="005356E7" w:rsidRDefault="00633054" w:rsidP="00633054">
            <w:pPr>
              <w:pStyle w:val="Textnormy"/>
              <w:numPr>
                <w:ilvl w:val="0"/>
                <w:numId w:val="3"/>
              </w:numPr>
              <w:spacing w:after="0"/>
              <w:jc w:val="left"/>
              <w:rPr>
                <w:rFonts w:cs="Arial"/>
                <w:lang w:val="en-GB"/>
              </w:rPr>
            </w:pPr>
            <w:r w:rsidRPr="005356E7">
              <w:rPr>
                <w:rFonts w:cs="Arial"/>
                <w:lang w:val="en-GB"/>
              </w:rPr>
              <w:t>Notice MFEA SR 304/2013 Coll. on the signing of the Protocol on Sustainable Forest Management to the Framework Convention on the Protection and Sustainable Development of the Carpathians</w:t>
            </w:r>
          </w:p>
        </w:tc>
      </w:tr>
      <w:tr w:rsidR="00846DD5" w:rsidRPr="005356E7" w14:paraId="760F3810"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0C" w14:textId="231F32A6" w:rsidR="00324513"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F34A1C"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6BC09EC3" w14:textId="712C929C" w:rsidR="006A698A" w:rsidRPr="005356E7" w:rsidRDefault="00655BEB" w:rsidP="00655BEB">
            <w:pPr>
              <w:pStyle w:val="Textnormy"/>
              <w:spacing w:after="0"/>
              <w:ind w:left="600" w:hanging="600"/>
              <w:jc w:val="left"/>
              <w:rPr>
                <w:rFonts w:cs="Arial"/>
                <w:lang w:val="en-GB"/>
              </w:rPr>
            </w:pPr>
            <w:r w:rsidRPr="005356E7">
              <w:rPr>
                <w:rFonts w:cs="Arial"/>
                <w:lang w:val="en-GB"/>
              </w:rPr>
              <w:t>6.3.1</w:t>
            </w:r>
            <w:r w:rsidRPr="005356E7">
              <w:rPr>
                <w:rFonts w:cs="Arial"/>
                <w:lang w:val="en-GB"/>
              </w:rPr>
              <w:tab/>
            </w:r>
            <w:r w:rsidR="00D0118B" w:rsidRPr="005356E7">
              <w:rPr>
                <w:rFonts w:cs="Arial"/>
                <w:lang w:val="en-GB"/>
              </w:rPr>
              <w:t>F</w:t>
            </w:r>
            <w:r w:rsidR="00F4020A" w:rsidRPr="005356E7">
              <w:rPr>
                <w:rFonts w:cs="Arial"/>
                <w:lang w:val="en-GB"/>
              </w:rPr>
              <w:t>orest management shall be carried out by OLH registered in the register of professional forest managers</w:t>
            </w:r>
          </w:p>
          <w:p w14:paraId="1DBDA06B" w14:textId="41BAE631" w:rsidR="003B263F" w:rsidRPr="005356E7" w:rsidRDefault="006A698A" w:rsidP="003B263F">
            <w:pPr>
              <w:pStyle w:val="Textnormy"/>
              <w:spacing w:after="0"/>
              <w:ind w:left="600" w:hanging="600"/>
              <w:rPr>
                <w:rFonts w:cs="Arial"/>
                <w:lang w:val="en-GB"/>
              </w:rPr>
            </w:pPr>
            <w:r w:rsidRPr="005356E7">
              <w:rPr>
                <w:rFonts w:cs="Arial"/>
                <w:lang w:val="en-GB"/>
              </w:rPr>
              <w:t>6.3.2</w:t>
            </w:r>
            <w:r w:rsidR="003B01EF" w:rsidRPr="005356E7">
              <w:rPr>
                <w:rFonts w:cs="Arial"/>
                <w:lang w:val="en-GB"/>
              </w:rPr>
              <w:tab/>
            </w:r>
            <w:r w:rsidR="003B263F" w:rsidRPr="005356E7">
              <w:rPr>
                <w:rFonts w:cs="Arial"/>
                <w:lang w:val="en-GB"/>
              </w:rPr>
              <w:t xml:space="preserve">The planned scope and intensity of management </w:t>
            </w:r>
            <w:r w:rsidR="00090B12" w:rsidRPr="005356E7">
              <w:rPr>
                <w:rFonts w:cs="Arial"/>
                <w:lang w:val="en-GB"/>
              </w:rPr>
              <w:t xml:space="preserve">shall </w:t>
            </w:r>
            <w:r w:rsidR="003B263F" w:rsidRPr="005356E7">
              <w:rPr>
                <w:rFonts w:cs="Arial"/>
                <w:lang w:val="en-GB"/>
              </w:rPr>
              <w:t>take into account the different uses or functions of the managed forest areas</w:t>
            </w:r>
          </w:p>
          <w:p w14:paraId="760F380F" w14:textId="10CD3522" w:rsidR="00144B43" w:rsidRPr="005356E7" w:rsidRDefault="003B263F" w:rsidP="00033583">
            <w:pPr>
              <w:pStyle w:val="Textnormy"/>
              <w:spacing w:after="0"/>
              <w:ind w:left="600" w:hanging="600"/>
              <w:jc w:val="left"/>
              <w:rPr>
                <w:rFonts w:cs="Arial"/>
                <w:lang w:val="en-GB"/>
              </w:rPr>
            </w:pPr>
            <w:r w:rsidRPr="005356E7">
              <w:rPr>
                <w:rFonts w:cs="Arial"/>
                <w:lang w:val="en-GB"/>
              </w:rPr>
              <w:t>6.3.3</w:t>
            </w:r>
            <w:r w:rsidR="00090B12" w:rsidRPr="005356E7">
              <w:rPr>
                <w:rFonts w:cs="Arial"/>
                <w:lang w:val="en-GB"/>
              </w:rPr>
              <w:tab/>
            </w:r>
            <w:r w:rsidRPr="005356E7">
              <w:rPr>
                <w:rFonts w:cs="Arial"/>
                <w:lang w:val="en-GB"/>
              </w:rPr>
              <w:t xml:space="preserve">Basic forestry </w:t>
            </w:r>
            <w:r w:rsidR="00090B12" w:rsidRPr="005356E7">
              <w:rPr>
                <w:rFonts w:cs="Arial"/>
                <w:lang w:val="en-GB"/>
              </w:rPr>
              <w:t>operations</w:t>
            </w:r>
            <w:r w:rsidRPr="005356E7">
              <w:rPr>
                <w:rFonts w:cs="Arial"/>
                <w:lang w:val="en-GB"/>
              </w:rPr>
              <w:t xml:space="preserve"> (</w:t>
            </w:r>
            <w:r w:rsidR="00C97D8A" w:rsidRPr="005356E7">
              <w:rPr>
                <w:rFonts w:cs="Arial"/>
                <w:lang w:val="en-GB"/>
              </w:rPr>
              <w:t>felling</w:t>
            </w:r>
            <w:r w:rsidRPr="005356E7">
              <w:rPr>
                <w:rFonts w:cs="Arial"/>
                <w:lang w:val="en-GB"/>
              </w:rPr>
              <w:t xml:space="preserve">, reforestation, pruning, secured </w:t>
            </w:r>
            <w:r w:rsidR="004011C9" w:rsidRPr="005356E7">
              <w:rPr>
                <w:rFonts w:cs="Arial"/>
                <w:lang w:val="en-GB"/>
              </w:rPr>
              <w:t>young stands</w:t>
            </w:r>
            <w:r w:rsidRPr="005356E7">
              <w:rPr>
                <w:rFonts w:cs="Arial"/>
                <w:lang w:val="en-GB"/>
              </w:rPr>
              <w:t xml:space="preserve">, forest protection, maintenance of </w:t>
            </w:r>
            <w:r w:rsidR="001359D7" w:rsidRPr="005356E7">
              <w:rPr>
                <w:rFonts w:cs="Arial"/>
                <w:lang w:val="en-GB"/>
              </w:rPr>
              <w:t xml:space="preserve">transport and </w:t>
            </w:r>
            <w:r w:rsidR="008662FC" w:rsidRPr="005356E7">
              <w:rPr>
                <w:rFonts w:cs="Arial"/>
                <w:lang w:val="en-GB"/>
              </w:rPr>
              <w:t>skidding</w:t>
            </w:r>
            <w:r w:rsidR="001359D7" w:rsidRPr="005356E7">
              <w:rPr>
                <w:rFonts w:cs="Arial"/>
                <w:lang w:val="en-GB"/>
              </w:rPr>
              <w:t xml:space="preserve"> </w:t>
            </w:r>
            <w:r w:rsidRPr="005356E7">
              <w:rPr>
                <w:rFonts w:cs="Arial"/>
                <w:lang w:val="en-GB"/>
              </w:rPr>
              <w:t xml:space="preserve">roads) </w:t>
            </w:r>
            <w:r w:rsidR="001359D7" w:rsidRPr="005356E7">
              <w:rPr>
                <w:rFonts w:cs="Arial"/>
                <w:lang w:val="en-GB"/>
              </w:rPr>
              <w:t>shall be</w:t>
            </w:r>
            <w:r w:rsidRPr="005356E7">
              <w:rPr>
                <w:rFonts w:cs="Arial"/>
                <w:lang w:val="en-GB"/>
              </w:rPr>
              <w:t xml:space="preserve"> performed according to the management plans </w:t>
            </w:r>
            <w:r w:rsidR="00BD02D1" w:rsidRPr="005356E7">
              <w:rPr>
                <w:rFonts w:cs="Arial"/>
                <w:lang w:val="en-GB"/>
              </w:rPr>
              <w:t xml:space="preserve">that are </w:t>
            </w:r>
            <w:r w:rsidR="003422EA" w:rsidRPr="005356E7">
              <w:rPr>
                <w:rFonts w:cs="Arial"/>
                <w:lang w:val="en-GB"/>
              </w:rPr>
              <w:t>approved</w:t>
            </w:r>
            <w:r w:rsidRPr="005356E7">
              <w:rPr>
                <w:rFonts w:cs="Arial"/>
                <w:lang w:val="en-GB"/>
              </w:rPr>
              <w:t xml:space="preserve"> </w:t>
            </w:r>
            <w:r w:rsidR="00BD02D1" w:rsidRPr="005356E7">
              <w:rPr>
                <w:rFonts w:cs="Arial"/>
                <w:lang w:val="en-GB"/>
              </w:rPr>
              <w:t xml:space="preserve">by </w:t>
            </w:r>
            <w:r w:rsidRPr="005356E7">
              <w:rPr>
                <w:rFonts w:cs="Arial"/>
                <w:lang w:val="en-GB"/>
              </w:rPr>
              <w:t xml:space="preserve">OLH and </w:t>
            </w:r>
            <w:r w:rsidR="00A02D26" w:rsidRPr="005356E7">
              <w:rPr>
                <w:rFonts w:cs="Arial"/>
                <w:lang w:val="en-GB"/>
              </w:rPr>
              <w:t>an</w:t>
            </w:r>
            <w:r w:rsidRPr="005356E7">
              <w:rPr>
                <w:rFonts w:cs="Arial"/>
                <w:lang w:val="en-GB"/>
              </w:rPr>
              <w:t xml:space="preserve"> authorized representative of the certification participant</w:t>
            </w:r>
          </w:p>
        </w:tc>
      </w:tr>
      <w:tr w:rsidR="007018D7" w:rsidRPr="005356E7" w14:paraId="760F3813" w14:textId="77777777" w:rsidTr="0029553E">
        <w:tc>
          <w:tcPr>
            <w:tcW w:w="3085" w:type="dxa"/>
            <w:tcBorders>
              <w:top w:val="single" w:sz="8" w:space="0" w:color="auto"/>
              <w:left w:val="single" w:sz="18" w:space="0" w:color="auto"/>
              <w:bottom w:val="single" w:sz="12" w:space="0" w:color="auto"/>
              <w:right w:val="single" w:sz="12" w:space="0" w:color="auto"/>
            </w:tcBorders>
            <w:shd w:val="clear" w:color="auto" w:fill="auto"/>
          </w:tcPr>
          <w:p w14:paraId="760F3811" w14:textId="328F0EA7" w:rsidR="00F34A1C"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2" w:space="0" w:color="auto"/>
              <w:right w:val="single" w:sz="18" w:space="0" w:color="auto"/>
            </w:tcBorders>
            <w:shd w:val="clear" w:color="auto" w:fill="auto"/>
          </w:tcPr>
          <w:p w14:paraId="760F3812" w14:textId="6235E1EB" w:rsidR="00F34A1C"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814" w14:textId="615B80CC" w:rsidR="005173EC" w:rsidRPr="005356E7" w:rsidRDefault="005173EC" w:rsidP="00334A0F">
      <w:pPr>
        <w:pStyle w:val="TDheading00"/>
      </w:pPr>
    </w:p>
    <w:p w14:paraId="0E68F146" w14:textId="77777777" w:rsidR="005173EC" w:rsidRPr="005356E7" w:rsidRDefault="005173EC">
      <w:pPr>
        <w:rPr>
          <w:rFonts w:ascii="Arial" w:eastAsia="Times New Roman" w:hAnsi="Arial" w:cs="Arial"/>
          <w:caps/>
          <w:sz w:val="20"/>
          <w:szCs w:val="20"/>
          <w:lang w:val="en-GB" w:eastAsia="en-GB"/>
        </w:rPr>
      </w:pPr>
      <w:r w:rsidRPr="005356E7">
        <w:rPr>
          <w:rFonts w:ascii="Arial" w:hAnsi="Arial" w:cs="Arial"/>
          <w:lang w:val="en-GB"/>
        </w:rPr>
        <w:br w:type="page"/>
      </w:r>
    </w:p>
    <w:p w14:paraId="1539B182" w14:textId="77777777" w:rsidR="00295190" w:rsidRPr="005356E7" w:rsidRDefault="00295190" w:rsidP="00334A0F">
      <w:pPr>
        <w:pStyle w:val="TDheading0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819" w14:textId="77777777" w:rsidTr="00765E7C">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817" w14:textId="16AD46B7" w:rsidR="00273310" w:rsidRPr="005356E7" w:rsidRDefault="002C12D9"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818" w14:textId="77777777" w:rsidR="00273310" w:rsidRPr="005356E7" w:rsidRDefault="00EC6D46" w:rsidP="00765E7C">
            <w:pPr>
              <w:rPr>
                <w:rFonts w:ascii="Arial" w:hAnsi="Arial" w:cs="Arial"/>
                <w:b/>
                <w:caps/>
                <w:lang w:val="en-GB"/>
              </w:rPr>
            </w:pPr>
            <w:r w:rsidRPr="005356E7">
              <w:rPr>
                <w:rFonts w:ascii="Arial" w:hAnsi="Arial" w:cs="Arial"/>
                <w:b/>
                <w:caps/>
                <w:lang w:val="en-GB"/>
              </w:rPr>
              <w:t>6.4.</w:t>
            </w:r>
          </w:p>
        </w:tc>
      </w:tr>
      <w:tr w:rsidR="00846DD5" w:rsidRPr="005356E7" w14:paraId="760F381C"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1A" w14:textId="48EAC309" w:rsidR="00273310" w:rsidRPr="005356E7" w:rsidRDefault="002C12D9"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1B" w14:textId="2AE83847" w:rsidR="00273310" w:rsidRPr="005356E7" w:rsidRDefault="005F5469" w:rsidP="00765E7C">
            <w:pPr>
              <w:rPr>
                <w:rFonts w:ascii="Arial" w:hAnsi="Arial" w:cs="Arial"/>
                <w:b/>
                <w:caps/>
                <w:lang w:val="en-GB"/>
              </w:rPr>
            </w:pPr>
            <w:r w:rsidRPr="005356E7">
              <w:rPr>
                <w:rFonts w:ascii="Arial" w:hAnsi="Arial" w:cs="Arial"/>
                <w:b/>
                <w:caps/>
                <w:lang w:val="en-GB"/>
              </w:rPr>
              <w:t>APPLICABLE LEGISLATION</w:t>
            </w:r>
          </w:p>
        </w:tc>
      </w:tr>
      <w:tr w:rsidR="00846DD5" w:rsidRPr="005356E7" w14:paraId="760F381F"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1D" w14:textId="3269D7D4" w:rsidR="00273310" w:rsidRPr="005356E7" w:rsidRDefault="002C12D9"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273310"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1E" w14:textId="0F98256A" w:rsidR="00EC6D46" w:rsidRPr="005356E7" w:rsidRDefault="00CC4F29" w:rsidP="00E22BCC">
            <w:pPr>
              <w:pStyle w:val="TDNormaltext"/>
              <w:jc w:val="left"/>
              <w:rPr>
                <w:szCs w:val="20"/>
              </w:rPr>
            </w:pPr>
            <w:r w:rsidRPr="005356E7">
              <w:rPr>
                <w:szCs w:val="20"/>
              </w:rPr>
              <w:t xml:space="preserve">Forest management shall be in accordance with the applicable legislation in the field of forestry, including </w:t>
            </w:r>
            <w:r w:rsidR="00844DDB" w:rsidRPr="005356E7">
              <w:rPr>
                <w:szCs w:val="20"/>
              </w:rPr>
              <w:t>ways</w:t>
            </w:r>
            <w:r w:rsidRPr="005356E7">
              <w:rPr>
                <w:szCs w:val="20"/>
              </w:rPr>
              <w:t xml:space="preserve"> of forest management, </w:t>
            </w:r>
            <w:r w:rsidR="00844DDB" w:rsidRPr="005356E7">
              <w:rPr>
                <w:szCs w:val="20"/>
              </w:rPr>
              <w:t>nature and environmental protection, protected and endangered species, property, tenure and land-use rights for local communities or other affected stakeholders</w:t>
            </w:r>
            <w:r w:rsidR="00157EAC" w:rsidRPr="005356E7">
              <w:rPr>
                <w:szCs w:val="20"/>
              </w:rPr>
              <w:t>,</w:t>
            </w:r>
            <w:r w:rsidR="00844DDB" w:rsidRPr="005356E7">
              <w:rPr>
                <w:szCs w:val="20"/>
              </w:rPr>
              <w:t xml:space="preserve"> health, labour and safety issues</w:t>
            </w:r>
            <w:r w:rsidR="00157EAC" w:rsidRPr="005356E7">
              <w:rPr>
                <w:szCs w:val="20"/>
              </w:rPr>
              <w:t>,</w:t>
            </w:r>
            <w:r w:rsidR="00844DDB" w:rsidRPr="005356E7">
              <w:rPr>
                <w:szCs w:val="20"/>
              </w:rPr>
              <w:t xml:space="preserve"> anti-corruption</w:t>
            </w:r>
            <w:r w:rsidR="00157EAC" w:rsidRPr="005356E7">
              <w:rPr>
                <w:szCs w:val="20"/>
              </w:rPr>
              <w:t xml:space="preserve">, </w:t>
            </w:r>
            <w:r w:rsidR="00844DDB" w:rsidRPr="005356E7">
              <w:rPr>
                <w:szCs w:val="20"/>
              </w:rPr>
              <w:t xml:space="preserve">and the payment of applicable </w:t>
            </w:r>
            <w:r w:rsidR="00D23B80" w:rsidRPr="005356E7">
              <w:rPr>
                <w:szCs w:val="20"/>
              </w:rPr>
              <w:t>fees</w:t>
            </w:r>
            <w:r w:rsidR="00844DDB" w:rsidRPr="005356E7">
              <w:rPr>
                <w:szCs w:val="20"/>
              </w:rPr>
              <w:t xml:space="preserve"> and taxes</w:t>
            </w:r>
            <w:r w:rsidR="00D23B80" w:rsidRPr="005356E7">
              <w:rPr>
                <w:szCs w:val="20"/>
              </w:rPr>
              <w:t>.</w:t>
            </w:r>
          </w:p>
        </w:tc>
      </w:tr>
      <w:tr w:rsidR="00846DD5" w:rsidRPr="005356E7" w14:paraId="760F3822"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20" w14:textId="576AA541" w:rsidR="00273310"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273310"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21" w14:textId="675362CB" w:rsidR="00273310" w:rsidRPr="005356E7" w:rsidRDefault="008B3C52" w:rsidP="00E22BCC">
            <w:pPr>
              <w:pStyle w:val="TDNormaltext"/>
              <w:jc w:val="left"/>
              <w:rPr>
                <w:szCs w:val="20"/>
              </w:rPr>
            </w:pPr>
            <w:r w:rsidRPr="005356E7">
              <w:rPr>
                <w:szCs w:val="20"/>
              </w:rPr>
              <w:t>To ensure compliance with the legislation in forest management</w:t>
            </w:r>
            <w:r w:rsidR="005A0321" w:rsidRPr="005356E7">
              <w:rPr>
                <w:szCs w:val="20"/>
              </w:rPr>
              <w:t>.</w:t>
            </w:r>
          </w:p>
        </w:tc>
      </w:tr>
      <w:tr w:rsidR="00846DD5" w:rsidRPr="005356E7" w14:paraId="760F3830"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23" w14:textId="37A77C4F" w:rsidR="00273310"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2F" w14:textId="418B81FE" w:rsidR="00273310" w:rsidRPr="005356E7" w:rsidRDefault="001350A9" w:rsidP="005173EC">
            <w:pPr>
              <w:pStyle w:val="Nadpis2"/>
              <w:spacing w:before="0" w:after="0"/>
              <w:ind w:left="57"/>
              <w:rPr>
                <w:rFonts w:cs="Arial"/>
                <w:strike/>
                <w:sz w:val="20"/>
                <w:highlight w:val="yellow"/>
                <w:lang w:val="en-GB"/>
              </w:rPr>
            </w:pPr>
            <w:r w:rsidRPr="005356E7">
              <w:rPr>
                <w:rStyle w:val="TDNote"/>
                <w:rFonts w:cs="Arial"/>
                <w:b w:val="0"/>
                <w:sz w:val="20"/>
                <w:szCs w:val="20"/>
                <w:lang w:val="en-GB"/>
              </w:rPr>
              <w:t xml:space="preserve">Annex </w:t>
            </w:r>
            <w:r w:rsidR="005173EC" w:rsidRPr="005356E7">
              <w:rPr>
                <w:rStyle w:val="TDNote"/>
                <w:rFonts w:cs="Arial"/>
                <w:b w:val="0"/>
                <w:sz w:val="20"/>
                <w:szCs w:val="20"/>
                <w:lang w:val="en-GB"/>
              </w:rPr>
              <w:t xml:space="preserve">1: </w:t>
            </w:r>
            <w:r w:rsidRPr="005356E7">
              <w:rPr>
                <w:rStyle w:val="TDNote"/>
                <w:rFonts w:cs="Arial"/>
                <w:b w:val="0"/>
                <w:sz w:val="20"/>
                <w:szCs w:val="20"/>
                <w:lang w:val="en-GB"/>
              </w:rPr>
              <w:t>List of applicable legislation</w:t>
            </w:r>
          </w:p>
        </w:tc>
      </w:tr>
      <w:tr w:rsidR="00846DD5" w:rsidRPr="005356E7" w14:paraId="760F383A" w14:textId="77777777" w:rsidTr="00765E7C">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31" w14:textId="79A31E6E" w:rsidR="00273310"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F34A1C"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33" w14:textId="29CD59D2" w:rsidR="00B83F52" w:rsidRPr="005356E7" w:rsidRDefault="00227DC9" w:rsidP="00655BEB">
            <w:pPr>
              <w:pStyle w:val="Textnormy"/>
              <w:spacing w:after="0"/>
              <w:ind w:left="600" w:hanging="600"/>
              <w:jc w:val="left"/>
              <w:rPr>
                <w:rFonts w:cs="Arial"/>
                <w:lang w:val="en-GB"/>
              </w:rPr>
            </w:pPr>
            <w:r w:rsidRPr="005356E7">
              <w:rPr>
                <w:rFonts w:cs="Arial"/>
                <w:lang w:val="en-GB"/>
              </w:rPr>
              <w:t>6.4.1</w:t>
            </w:r>
            <w:r w:rsidRPr="005356E7">
              <w:rPr>
                <w:rFonts w:cs="Arial"/>
                <w:lang w:val="en-GB"/>
              </w:rPr>
              <w:tab/>
            </w:r>
            <w:r w:rsidR="00346A0F" w:rsidRPr="005356E7">
              <w:rPr>
                <w:rFonts w:cs="Arial"/>
                <w:lang w:val="en-GB"/>
              </w:rPr>
              <w:t>The participant shall have access to the applicable legislation relating to forest management</w:t>
            </w:r>
          </w:p>
          <w:p w14:paraId="760F3835" w14:textId="384C6872" w:rsidR="00273310" w:rsidRPr="005356E7" w:rsidRDefault="00227DC9" w:rsidP="00655BEB">
            <w:pPr>
              <w:pStyle w:val="Textnormy"/>
              <w:spacing w:after="0"/>
              <w:ind w:left="600" w:hanging="600"/>
              <w:jc w:val="left"/>
              <w:rPr>
                <w:rFonts w:cs="Arial"/>
                <w:lang w:val="en-GB"/>
              </w:rPr>
            </w:pPr>
            <w:r w:rsidRPr="005356E7">
              <w:rPr>
                <w:rFonts w:cs="Arial"/>
                <w:lang w:val="en-GB"/>
              </w:rPr>
              <w:t>6.4.2</w:t>
            </w:r>
            <w:r w:rsidRPr="005356E7">
              <w:rPr>
                <w:rFonts w:cs="Arial"/>
                <w:lang w:val="en-GB"/>
              </w:rPr>
              <w:tab/>
            </w:r>
            <w:r w:rsidR="00346A0F" w:rsidRPr="005356E7">
              <w:rPr>
                <w:rFonts w:cs="Arial"/>
                <w:lang w:val="en-GB"/>
              </w:rPr>
              <w:t>Know and comply with applicable legislation on forest management and anti-corruption legislation</w:t>
            </w:r>
          </w:p>
          <w:p w14:paraId="760F3838" w14:textId="53F658BD" w:rsidR="00273310" w:rsidRPr="005356E7" w:rsidRDefault="00227DC9" w:rsidP="00655BEB">
            <w:pPr>
              <w:pStyle w:val="Textnormy"/>
              <w:spacing w:after="0"/>
              <w:ind w:left="600" w:hanging="600"/>
              <w:jc w:val="left"/>
              <w:rPr>
                <w:rFonts w:cs="Arial"/>
                <w:lang w:val="en-GB"/>
              </w:rPr>
            </w:pPr>
            <w:r w:rsidRPr="005356E7">
              <w:rPr>
                <w:rFonts w:cs="Arial"/>
                <w:lang w:val="en-GB"/>
              </w:rPr>
              <w:t>6.4.3</w:t>
            </w:r>
            <w:r w:rsidRPr="005356E7">
              <w:rPr>
                <w:rFonts w:cs="Arial"/>
                <w:lang w:val="en-GB"/>
              </w:rPr>
              <w:tab/>
            </w:r>
            <w:r w:rsidR="00346A0F" w:rsidRPr="005356E7">
              <w:rPr>
                <w:rFonts w:cs="Arial"/>
                <w:lang w:val="en-GB"/>
              </w:rPr>
              <w:t>Implement measures to ensure adequate protection of forests against unauthorized activities</w:t>
            </w:r>
          </w:p>
          <w:p w14:paraId="760F3839" w14:textId="5BBF0033" w:rsidR="00A642FD" w:rsidRPr="005356E7" w:rsidRDefault="00227DC9" w:rsidP="00346A0F">
            <w:pPr>
              <w:pStyle w:val="Textnormy"/>
              <w:spacing w:after="0"/>
              <w:ind w:left="600" w:hanging="600"/>
              <w:rPr>
                <w:rFonts w:cs="Arial"/>
                <w:lang w:val="en-GB"/>
              </w:rPr>
            </w:pPr>
            <w:r w:rsidRPr="005356E7">
              <w:rPr>
                <w:rFonts w:cs="Arial"/>
                <w:lang w:val="en-GB"/>
              </w:rPr>
              <w:t>6.4.4</w:t>
            </w:r>
            <w:r w:rsidRPr="005356E7">
              <w:rPr>
                <w:rFonts w:cs="Arial"/>
                <w:lang w:val="en-GB"/>
              </w:rPr>
              <w:tab/>
            </w:r>
            <w:r w:rsidR="00346A0F" w:rsidRPr="005356E7">
              <w:rPr>
                <w:rFonts w:cs="Arial"/>
                <w:lang w:val="en-GB"/>
              </w:rPr>
              <w:t>Report to the competent authorities the activities that are in conflict with forestry legislation</w:t>
            </w:r>
          </w:p>
        </w:tc>
      </w:tr>
      <w:tr w:rsidR="007018D7" w:rsidRPr="005356E7" w14:paraId="760F3841" w14:textId="77777777" w:rsidTr="00765E7C">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83E" w14:textId="55C56DB0" w:rsidR="00273310"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83F" w14:textId="0BF1076F" w:rsidR="00273310" w:rsidRPr="005356E7" w:rsidRDefault="00346A0F" w:rsidP="0014766E">
            <w:pPr>
              <w:pStyle w:val="Textnormy"/>
              <w:numPr>
                <w:ilvl w:val="0"/>
                <w:numId w:val="3"/>
              </w:numPr>
              <w:spacing w:after="0"/>
              <w:jc w:val="left"/>
              <w:rPr>
                <w:rFonts w:cs="Arial"/>
                <w:lang w:val="en-GB"/>
              </w:rPr>
            </w:pPr>
            <w:r w:rsidRPr="005356E7">
              <w:rPr>
                <w:rFonts w:cs="Arial"/>
                <w:lang w:val="en-GB"/>
              </w:rPr>
              <w:t>relevant bodies of state administration</w:t>
            </w:r>
          </w:p>
          <w:p w14:paraId="760F3840" w14:textId="646F91C4" w:rsidR="00273310" w:rsidRPr="005356E7" w:rsidRDefault="005E08CE" w:rsidP="0014766E">
            <w:pPr>
              <w:pStyle w:val="Textnormy"/>
              <w:numPr>
                <w:ilvl w:val="0"/>
                <w:numId w:val="3"/>
              </w:numPr>
              <w:spacing w:after="0"/>
              <w:jc w:val="left"/>
              <w:rPr>
                <w:rFonts w:cs="Arial"/>
                <w:lang w:val="en-GB"/>
              </w:rPr>
            </w:pPr>
            <w:r w:rsidRPr="005356E7">
              <w:rPr>
                <w:rFonts w:cs="Arial"/>
                <w:lang w:val="en-GB"/>
              </w:rPr>
              <w:t>documentation of participant in certification</w:t>
            </w:r>
          </w:p>
        </w:tc>
      </w:tr>
    </w:tbl>
    <w:p w14:paraId="760F3842" w14:textId="5E02EDBE" w:rsidR="005173EC" w:rsidRPr="005356E7" w:rsidRDefault="005173EC" w:rsidP="0082279F">
      <w:pPr>
        <w:rPr>
          <w:rFonts w:ascii="Arial" w:hAnsi="Arial" w:cs="Arial"/>
          <w:lang w:val="en-GB"/>
        </w:rPr>
      </w:pPr>
    </w:p>
    <w:p w14:paraId="3167705C" w14:textId="77777777" w:rsidR="005173EC" w:rsidRPr="005356E7" w:rsidRDefault="005173EC">
      <w:pPr>
        <w:rPr>
          <w:rFonts w:ascii="Arial" w:hAnsi="Arial" w:cs="Arial"/>
          <w:lang w:val="en-GB"/>
        </w:rPr>
      </w:pPr>
      <w:r w:rsidRPr="005356E7">
        <w:rPr>
          <w:rFonts w:ascii="Arial" w:hAnsi="Arial" w:cs="Arial"/>
          <w:lang w:val="en-GB"/>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847" w14:textId="77777777" w:rsidTr="0029553E">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845" w14:textId="658E19D7" w:rsidR="00755ADE" w:rsidRPr="005356E7" w:rsidRDefault="002C12D9"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846" w14:textId="77777777" w:rsidR="00755ADE" w:rsidRPr="005356E7" w:rsidRDefault="00755ADE" w:rsidP="0029553E">
            <w:pPr>
              <w:rPr>
                <w:rFonts w:ascii="Arial" w:hAnsi="Arial" w:cs="Arial"/>
                <w:b/>
                <w:caps/>
                <w:lang w:val="en-GB"/>
              </w:rPr>
            </w:pPr>
            <w:r w:rsidRPr="005356E7">
              <w:rPr>
                <w:rFonts w:ascii="Arial" w:hAnsi="Arial" w:cs="Arial"/>
                <w:b/>
                <w:caps/>
                <w:lang w:val="en-GB"/>
              </w:rPr>
              <w:t>6.5</w:t>
            </w:r>
          </w:p>
        </w:tc>
      </w:tr>
      <w:tr w:rsidR="00846DD5" w:rsidRPr="005356E7" w14:paraId="760F384A"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48" w14:textId="1B82B56C" w:rsidR="00755ADE" w:rsidRPr="005356E7" w:rsidRDefault="002C12D9"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49" w14:textId="15415859" w:rsidR="00755ADE" w:rsidRPr="005356E7" w:rsidRDefault="000F6905" w:rsidP="0029553E">
            <w:pPr>
              <w:rPr>
                <w:rFonts w:ascii="Arial" w:hAnsi="Arial" w:cs="Arial"/>
                <w:b/>
                <w:caps/>
                <w:lang w:val="en-GB"/>
              </w:rPr>
            </w:pPr>
            <w:ins w:id="39" w:author="Hubert Paluš" w:date="2022-08-02T08:27:00Z">
              <w:r>
                <w:rPr>
                  <w:rFonts w:ascii="Arial" w:hAnsi="Arial" w:cs="Arial"/>
                  <w:b/>
                  <w:caps/>
                  <w:lang w:val="en-GB"/>
                </w:rPr>
                <w:t>Ownership and management of forest land</w:t>
              </w:r>
            </w:ins>
            <w:del w:id="40" w:author="Hubert Paluš" w:date="2022-08-02T08:27:00Z">
              <w:r w:rsidRPr="000F6905" w:rsidDel="000F6905">
                <w:rPr>
                  <w:rFonts w:ascii="Arial" w:hAnsi="Arial" w:cs="Arial"/>
                  <w:b/>
                  <w:caps/>
                  <w:lang w:val="en-GB"/>
                </w:rPr>
                <w:delText>VLASTNÍCTVO A OBHOSPODAROVANIE LESNÝCH POZEMKOV</w:delText>
              </w:r>
            </w:del>
          </w:p>
        </w:tc>
      </w:tr>
      <w:tr w:rsidR="00846DD5" w:rsidRPr="005356E7" w14:paraId="760F384D"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4B" w14:textId="37170CFF" w:rsidR="00755ADE" w:rsidRPr="005356E7" w:rsidRDefault="002C12D9" w:rsidP="00EB520D">
            <w:pPr>
              <w:spacing w:after="0" w:line="240" w:lineRule="auto"/>
              <w:outlineLvl w:val="1"/>
              <w:rPr>
                <w:rFonts w:ascii="Arial" w:eastAsia="Times New Roman" w:hAnsi="Arial" w:cs="Arial"/>
                <w:b/>
                <w:bCs/>
                <w:sz w:val="20"/>
                <w:szCs w:val="20"/>
                <w:lang w:val="en-GB" w:eastAsia="sk-SK"/>
              </w:rPr>
            </w:pPr>
            <w:bookmarkStart w:id="41" w:name="_Toc391845737"/>
            <w:r w:rsidRPr="005356E7">
              <w:rPr>
                <w:rFonts w:ascii="Arial" w:eastAsia="Times New Roman" w:hAnsi="Arial" w:cs="Arial"/>
                <w:b/>
                <w:bCs/>
                <w:sz w:val="20"/>
                <w:szCs w:val="20"/>
                <w:lang w:val="en-GB" w:eastAsia="sk-SK"/>
              </w:rPr>
              <w:t>Full wording</w:t>
            </w:r>
            <w:r w:rsidR="00755ADE" w:rsidRPr="005356E7">
              <w:rPr>
                <w:rFonts w:ascii="Arial" w:eastAsia="Times New Roman" w:hAnsi="Arial" w:cs="Arial"/>
                <w:b/>
                <w:bCs/>
                <w:sz w:val="20"/>
                <w:szCs w:val="20"/>
                <w:lang w:val="en-GB" w:eastAsia="sk-SK"/>
              </w:rPr>
              <w:t xml:space="preserve"> </w:t>
            </w:r>
            <w:bookmarkEnd w:id="41"/>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4C" w14:textId="3CE36E4A" w:rsidR="00755ADE" w:rsidRPr="005356E7" w:rsidRDefault="000763F9" w:rsidP="001938A2">
            <w:pPr>
              <w:pStyle w:val="TDNormaltext"/>
              <w:jc w:val="left"/>
              <w:rPr>
                <w:szCs w:val="20"/>
              </w:rPr>
            </w:pPr>
            <w:r w:rsidRPr="005356E7">
              <w:rPr>
                <w:szCs w:val="20"/>
              </w:rPr>
              <w:t>Property rights and land tenure arrangements shall be clearly defined, documented and established for the relevant management unit.</w:t>
            </w:r>
            <w:r w:rsidR="007F1D8F" w:rsidRPr="005356E7">
              <w:t xml:space="preserve"> </w:t>
            </w:r>
            <w:r w:rsidR="007F1D8F" w:rsidRPr="005356E7">
              <w:rPr>
                <w:szCs w:val="20"/>
              </w:rPr>
              <w:t xml:space="preserve">Only persons who can prove ownership, </w:t>
            </w:r>
            <w:r w:rsidR="00712349" w:rsidRPr="005356E7">
              <w:rPr>
                <w:szCs w:val="20"/>
              </w:rPr>
              <w:t>governance</w:t>
            </w:r>
            <w:r w:rsidR="007F1D8F" w:rsidRPr="005356E7">
              <w:rPr>
                <w:szCs w:val="20"/>
              </w:rPr>
              <w:t xml:space="preserve"> or other legal document authorizing them to manage the forest </w:t>
            </w:r>
            <w:r w:rsidR="00712349" w:rsidRPr="005356E7">
              <w:rPr>
                <w:szCs w:val="20"/>
              </w:rPr>
              <w:t>are entitled to</w:t>
            </w:r>
            <w:r w:rsidR="007F1D8F" w:rsidRPr="005356E7">
              <w:rPr>
                <w:szCs w:val="20"/>
              </w:rPr>
              <w:t xml:space="preserve"> manage the forest.</w:t>
            </w:r>
          </w:p>
        </w:tc>
      </w:tr>
      <w:tr w:rsidR="00846DD5" w:rsidRPr="005356E7" w14:paraId="760F3850"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4E" w14:textId="48ADE044" w:rsidR="00755ADE"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4F" w14:textId="695D6E89" w:rsidR="00755ADE" w:rsidRPr="005356E7" w:rsidRDefault="00442763" w:rsidP="001938A2">
            <w:pPr>
              <w:pStyle w:val="TDNormaltext"/>
              <w:jc w:val="left"/>
              <w:rPr>
                <w:szCs w:val="20"/>
              </w:rPr>
            </w:pPr>
            <w:r w:rsidRPr="005356E7">
              <w:rPr>
                <w:szCs w:val="20"/>
              </w:rPr>
              <w:t>Property rights and rights and obligations related to the management and use of forest and other land shall be respected by all</w:t>
            </w:r>
            <w:r w:rsidR="00E42D52" w:rsidRPr="005356E7">
              <w:rPr>
                <w:szCs w:val="20"/>
              </w:rPr>
              <w:t xml:space="preserve">. </w:t>
            </w:r>
          </w:p>
        </w:tc>
      </w:tr>
      <w:tr w:rsidR="00846DD5" w:rsidRPr="005356E7" w14:paraId="760F385A"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51" w14:textId="50BF808D" w:rsidR="00755ADE" w:rsidRPr="005356E7" w:rsidRDefault="000F6905" w:rsidP="00EB520D">
            <w:pPr>
              <w:spacing w:after="0" w:line="240" w:lineRule="auto"/>
              <w:outlineLvl w:val="1"/>
              <w:rPr>
                <w:rFonts w:ascii="Arial" w:eastAsia="Times New Roman" w:hAnsi="Arial" w:cs="Arial"/>
                <w:b/>
                <w:bCs/>
                <w:sz w:val="20"/>
                <w:szCs w:val="20"/>
                <w:lang w:val="en-GB" w:eastAsia="sk-SK"/>
              </w:rPr>
            </w:pPr>
            <w:bookmarkStart w:id="42" w:name="_Toc391845739"/>
            <w:ins w:id="43" w:author="Hubert Paluš" w:date="2022-08-02T08:25:00Z">
              <w:r w:rsidRPr="005356E7">
                <w:rPr>
                  <w:rFonts w:ascii="Arial" w:eastAsia="Times New Roman" w:hAnsi="Arial" w:cs="Arial"/>
                  <w:b/>
                  <w:bCs/>
                  <w:sz w:val="20"/>
                  <w:szCs w:val="20"/>
                  <w:lang w:val="en-GB" w:eastAsia="sk-SK"/>
                </w:rPr>
                <w:t>Legislative background</w:t>
              </w:r>
            </w:ins>
            <w:del w:id="44" w:author="Hubert Paluš" w:date="2022-08-02T08:25:00Z">
              <w:r w:rsidR="00755ADE" w:rsidRPr="005356E7" w:rsidDel="000F6905">
                <w:rPr>
                  <w:rFonts w:ascii="Arial" w:eastAsia="Times New Roman" w:hAnsi="Arial" w:cs="Arial"/>
                  <w:b/>
                  <w:bCs/>
                  <w:sz w:val="20"/>
                  <w:szCs w:val="20"/>
                  <w:lang w:val="en-GB" w:eastAsia="sk-SK"/>
                </w:rPr>
                <w:delText>Normatívny  základ</w:delText>
              </w:r>
            </w:del>
            <w:bookmarkEnd w:id="42"/>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3EB30ACA" w14:textId="0DB5BB28" w:rsidR="00E42D52" w:rsidRPr="005356E7" w:rsidRDefault="000E1ED3" w:rsidP="00E42D52">
            <w:pPr>
              <w:pStyle w:val="Textnormy"/>
              <w:numPr>
                <w:ilvl w:val="0"/>
                <w:numId w:val="3"/>
              </w:numPr>
              <w:spacing w:after="0"/>
              <w:jc w:val="left"/>
              <w:rPr>
                <w:rFonts w:cs="Arial"/>
                <w:lang w:val="en-GB"/>
              </w:rPr>
            </w:pPr>
            <w:r w:rsidRPr="005356E7">
              <w:rPr>
                <w:rFonts w:cs="Arial"/>
                <w:lang w:val="en-GB"/>
              </w:rPr>
              <w:t>Act</w:t>
            </w:r>
            <w:r w:rsidR="00A35B08" w:rsidRPr="005356E7">
              <w:rPr>
                <w:rFonts w:cs="Arial"/>
                <w:lang w:val="en-GB"/>
              </w:rPr>
              <w:t xml:space="preserve"> </w:t>
            </w:r>
            <w:r w:rsidR="00E42D52" w:rsidRPr="005356E7">
              <w:rPr>
                <w:rFonts w:cs="Arial"/>
                <w:lang w:val="en-GB"/>
              </w:rPr>
              <w:t xml:space="preserve">460/1992 </w:t>
            </w:r>
            <w:r w:rsidR="00A35B08" w:rsidRPr="005356E7">
              <w:rPr>
                <w:rFonts w:cs="Arial"/>
                <w:lang w:val="en-GB"/>
              </w:rPr>
              <w:t>Coll.</w:t>
            </w:r>
            <w:r w:rsidR="00E42D52" w:rsidRPr="005356E7">
              <w:rPr>
                <w:rFonts w:cs="Arial"/>
                <w:lang w:val="en-GB"/>
              </w:rPr>
              <w:t xml:space="preserve"> </w:t>
            </w:r>
            <w:r w:rsidR="00A35B08" w:rsidRPr="005356E7">
              <w:rPr>
                <w:rFonts w:cs="Arial"/>
                <w:lang w:val="en-GB"/>
              </w:rPr>
              <w:t xml:space="preserve">Constitution of the Slovak Republic </w:t>
            </w:r>
            <w:r w:rsidRPr="005356E7">
              <w:rPr>
                <w:rFonts w:cs="Arial"/>
                <w:lang w:val="en-GB"/>
              </w:rPr>
              <w:t xml:space="preserve">as </w:t>
            </w:r>
            <w:r w:rsidR="00CC069A" w:rsidRPr="005356E7">
              <w:rPr>
                <w:rFonts w:cs="Arial"/>
                <w:lang w:val="en-GB"/>
              </w:rPr>
              <w:t>amended</w:t>
            </w:r>
          </w:p>
          <w:p w14:paraId="5F24EF69" w14:textId="00B188D9" w:rsidR="00E4298F" w:rsidRPr="005356E7" w:rsidRDefault="00E4298F" w:rsidP="00E4298F">
            <w:pPr>
              <w:pStyle w:val="Textnormy"/>
              <w:numPr>
                <w:ilvl w:val="0"/>
                <w:numId w:val="3"/>
              </w:numPr>
              <w:spacing w:after="0"/>
              <w:rPr>
                <w:rFonts w:cs="Arial"/>
                <w:lang w:val="en-GB"/>
              </w:rPr>
            </w:pPr>
            <w:r w:rsidRPr="005356E7">
              <w:rPr>
                <w:rFonts w:cs="Arial"/>
                <w:lang w:val="en-GB"/>
              </w:rPr>
              <w:t>Act 40/1964 Coll. Civil Code as amended</w:t>
            </w:r>
          </w:p>
          <w:p w14:paraId="2B2DC6F4" w14:textId="77777777" w:rsidR="000E1ED3" w:rsidRPr="005356E7" w:rsidRDefault="000E1ED3" w:rsidP="000E1ED3">
            <w:pPr>
              <w:pStyle w:val="Textnormy"/>
              <w:numPr>
                <w:ilvl w:val="0"/>
                <w:numId w:val="3"/>
              </w:numPr>
              <w:spacing w:after="0"/>
              <w:rPr>
                <w:rFonts w:cs="Arial"/>
                <w:lang w:val="en-GB"/>
              </w:rPr>
            </w:pPr>
            <w:bookmarkStart w:id="45" w:name="_Toc391845740"/>
            <w:r w:rsidRPr="005356E7">
              <w:rPr>
                <w:rFonts w:cs="Arial"/>
                <w:lang w:val="en-GB"/>
              </w:rPr>
              <w:t>Act NR SR 326/2005 Coll. on forests as amended</w:t>
            </w:r>
          </w:p>
          <w:p w14:paraId="5387FDD4" w14:textId="77777777" w:rsidR="00310D2A" w:rsidRPr="005356E7" w:rsidRDefault="00310D2A" w:rsidP="00310D2A">
            <w:pPr>
              <w:pStyle w:val="Textnormy"/>
              <w:numPr>
                <w:ilvl w:val="0"/>
                <w:numId w:val="3"/>
              </w:numPr>
              <w:spacing w:after="0"/>
              <w:rPr>
                <w:rFonts w:cs="Arial"/>
                <w:lang w:val="en-GB"/>
              </w:rPr>
            </w:pPr>
            <w:r w:rsidRPr="005356E7">
              <w:rPr>
                <w:rFonts w:cs="Arial"/>
                <w:lang w:val="en-GB"/>
              </w:rPr>
              <w:t>Act 229/1991 Coll. on arrangement of the ownership rights to land and other agricultural property as amended</w:t>
            </w:r>
          </w:p>
          <w:p w14:paraId="232194D2" w14:textId="77777777" w:rsidR="00310D2A" w:rsidRPr="005356E7" w:rsidRDefault="00310D2A" w:rsidP="00310D2A">
            <w:pPr>
              <w:pStyle w:val="Textnormy"/>
              <w:numPr>
                <w:ilvl w:val="0"/>
                <w:numId w:val="3"/>
              </w:numPr>
              <w:spacing w:after="0"/>
              <w:rPr>
                <w:rFonts w:cs="Arial"/>
                <w:lang w:val="en-GB"/>
              </w:rPr>
            </w:pPr>
            <w:r w:rsidRPr="005356E7">
              <w:rPr>
                <w:rFonts w:cs="Arial"/>
                <w:lang w:val="en-GB"/>
              </w:rPr>
              <w:t>Act 330/1991 Coll. on land consolidation, land ownership, land offices, land fund and land communities as amended</w:t>
            </w:r>
          </w:p>
          <w:bookmarkEnd w:id="45"/>
          <w:p w14:paraId="21C79143" w14:textId="77777777" w:rsidR="00F82612" w:rsidRPr="005356E7" w:rsidRDefault="00F82612" w:rsidP="00F82612">
            <w:pPr>
              <w:pStyle w:val="Textnormy"/>
              <w:numPr>
                <w:ilvl w:val="0"/>
                <w:numId w:val="3"/>
              </w:numPr>
              <w:spacing w:after="0"/>
              <w:rPr>
                <w:rFonts w:cs="Arial"/>
                <w:lang w:val="en-GB"/>
              </w:rPr>
            </w:pPr>
            <w:r w:rsidRPr="005356E7">
              <w:rPr>
                <w:rFonts w:cs="Arial"/>
                <w:lang w:val="en-GB"/>
              </w:rPr>
              <w:t>Act NR SR 97/2013 Coll. on land communities as amended</w:t>
            </w:r>
          </w:p>
          <w:p w14:paraId="760F3859" w14:textId="17D5D56C" w:rsidR="00755ADE" w:rsidRPr="005356E7" w:rsidRDefault="00F82612" w:rsidP="00F82612">
            <w:pPr>
              <w:pStyle w:val="Textnormy"/>
              <w:numPr>
                <w:ilvl w:val="0"/>
                <w:numId w:val="3"/>
              </w:numPr>
              <w:spacing w:after="0"/>
              <w:rPr>
                <w:rFonts w:cs="Arial"/>
                <w:lang w:val="en-GB"/>
              </w:rPr>
            </w:pPr>
            <w:r w:rsidRPr="005356E7">
              <w:rPr>
                <w:rFonts w:cs="Arial"/>
                <w:lang w:val="en-GB"/>
              </w:rPr>
              <w:t>Act 582/2004 Coll. on local taxes and local fees for municipal waste and minor construction waste as amended</w:t>
            </w:r>
          </w:p>
        </w:tc>
      </w:tr>
      <w:tr w:rsidR="00846DD5" w:rsidRPr="005356E7" w14:paraId="760F3863" w14:textId="77777777" w:rsidTr="00227DC9">
        <w:trPr>
          <w:trHeight w:val="4834"/>
        </w:trPr>
        <w:tc>
          <w:tcPr>
            <w:tcW w:w="3085" w:type="dxa"/>
            <w:tcBorders>
              <w:top w:val="single" w:sz="8" w:space="0" w:color="auto"/>
              <w:left w:val="single" w:sz="18" w:space="0" w:color="auto"/>
              <w:right w:val="single" w:sz="12" w:space="0" w:color="auto"/>
            </w:tcBorders>
            <w:shd w:val="clear" w:color="auto" w:fill="auto"/>
          </w:tcPr>
          <w:p w14:paraId="760F385B" w14:textId="25BA3363" w:rsidR="00755ADE"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55ADE"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right w:val="single" w:sz="18" w:space="0" w:color="auto"/>
            </w:tcBorders>
            <w:shd w:val="clear" w:color="auto" w:fill="auto"/>
          </w:tcPr>
          <w:p w14:paraId="3920F144" w14:textId="4BE856A4" w:rsidR="008E5D3D" w:rsidRPr="005356E7" w:rsidRDefault="00227DC9" w:rsidP="008E5D3D">
            <w:pPr>
              <w:pStyle w:val="Textnormy"/>
              <w:spacing w:after="0"/>
              <w:ind w:left="600" w:hanging="600"/>
              <w:rPr>
                <w:rFonts w:cs="Arial"/>
                <w:lang w:val="en-GB"/>
              </w:rPr>
            </w:pPr>
            <w:r w:rsidRPr="005356E7">
              <w:rPr>
                <w:rFonts w:cs="Arial"/>
                <w:lang w:val="en-GB"/>
              </w:rPr>
              <w:t>6.5.1</w:t>
            </w:r>
            <w:r w:rsidRPr="005356E7">
              <w:rPr>
                <w:rFonts w:cs="Arial"/>
                <w:lang w:val="en-GB"/>
              </w:rPr>
              <w:tab/>
            </w:r>
            <w:r w:rsidR="008E5D3D" w:rsidRPr="005356E7">
              <w:rPr>
                <w:rFonts w:cs="Arial"/>
                <w:lang w:val="en-GB"/>
              </w:rPr>
              <w:t xml:space="preserve">Keeping of documentation of forest land register (written part, map section, collection of documents) classified by legal grounds of their management. </w:t>
            </w:r>
            <w:r w:rsidR="00133A73" w:rsidRPr="005356E7">
              <w:rPr>
                <w:rFonts w:cs="Arial"/>
                <w:lang w:val="en-GB"/>
              </w:rPr>
              <w:t xml:space="preserve">The property boundaries </w:t>
            </w:r>
            <w:r w:rsidR="00686922" w:rsidRPr="005356E7">
              <w:rPr>
                <w:rFonts w:cs="Arial"/>
                <w:lang w:val="en-GB"/>
              </w:rPr>
              <w:t>are</w:t>
            </w:r>
            <w:r w:rsidR="00133A73" w:rsidRPr="005356E7">
              <w:rPr>
                <w:rFonts w:cs="Arial"/>
                <w:lang w:val="en-GB"/>
              </w:rPr>
              <w:t xml:space="preserve"> drawn in the contour map</w:t>
            </w:r>
            <w:r w:rsidR="00686922" w:rsidRPr="005356E7">
              <w:rPr>
                <w:rFonts w:cs="Arial"/>
                <w:lang w:val="en-GB"/>
              </w:rPr>
              <w:t>.</w:t>
            </w:r>
          </w:p>
          <w:p w14:paraId="760F385D" w14:textId="627F774E" w:rsidR="00755ADE" w:rsidRPr="005356E7" w:rsidRDefault="00227DC9" w:rsidP="00227DC9">
            <w:pPr>
              <w:pStyle w:val="Textnormy"/>
              <w:spacing w:after="0"/>
              <w:ind w:left="600" w:hanging="600"/>
              <w:jc w:val="left"/>
              <w:rPr>
                <w:rFonts w:cs="Arial"/>
                <w:lang w:val="en-GB"/>
              </w:rPr>
            </w:pPr>
            <w:r w:rsidRPr="005356E7">
              <w:rPr>
                <w:rFonts w:cs="Arial"/>
                <w:lang w:val="en-GB"/>
              </w:rPr>
              <w:t>6.5.2</w:t>
            </w:r>
            <w:r w:rsidRPr="005356E7">
              <w:rPr>
                <w:rFonts w:cs="Arial"/>
                <w:lang w:val="en-GB"/>
              </w:rPr>
              <w:tab/>
            </w:r>
            <w:r w:rsidR="00123029" w:rsidRPr="005356E7">
              <w:rPr>
                <w:rFonts w:cs="Arial"/>
                <w:lang w:val="en-GB"/>
              </w:rPr>
              <w:t>The management of the common property or jointly managed property shall be carried out on the basis of a</w:t>
            </w:r>
            <w:r w:rsidR="00C224FF" w:rsidRPr="005356E7">
              <w:rPr>
                <w:rFonts w:cs="Arial"/>
                <w:lang w:val="en-GB"/>
              </w:rPr>
              <w:t> </w:t>
            </w:r>
            <w:r w:rsidR="00123029" w:rsidRPr="005356E7">
              <w:rPr>
                <w:rFonts w:cs="Arial"/>
                <w:lang w:val="en-GB"/>
              </w:rPr>
              <w:t xml:space="preserve">written </w:t>
            </w:r>
            <w:r w:rsidR="00C224FF" w:rsidRPr="005356E7">
              <w:rPr>
                <w:rFonts w:cs="Arial"/>
                <w:lang w:val="en-GB"/>
              </w:rPr>
              <w:t>com</w:t>
            </w:r>
            <w:r w:rsidR="00A536CF" w:rsidRPr="005356E7">
              <w:rPr>
                <w:rFonts w:cs="Arial"/>
                <w:lang w:val="en-GB"/>
              </w:rPr>
              <w:t>munity contract</w:t>
            </w:r>
          </w:p>
          <w:p w14:paraId="7A7AF85C" w14:textId="0F2415F5" w:rsidR="001B3183" w:rsidRPr="005356E7" w:rsidRDefault="00227DC9" w:rsidP="00227DC9">
            <w:pPr>
              <w:pStyle w:val="Textnormy"/>
              <w:spacing w:after="0"/>
              <w:ind w:left="600" w:hanging="600"/>
              <w:jc w:val="left"/>
              <w:rPr>
                <w:rFonts w:cs="Arial"/>
                <w:lang w:val="en-GB"/>
              </w:rPr>
            </w:pPr>
            <w:r w:rsidRPr="005356E7">
              <w:rPr>
                <w:rFonts w:cs="Arial"/>
                <w:lang w:val="en-GB"/>
              </w:rPr>
              <w:t>6.5.3</w:t>
            </w:r>
            <w:r w:rsidRPr="005356E7">
              <w:rPr>
                <w:rFonts w:cs="Arial"/>
                <w:lang w:val="en-GB"/>
              </w:rPr>
              <w:tab/>
            </w:r>
            <w:r w:rsidR="00ED2987" w:rsidRPr="005356E7">
              <w:rPr>
                <w:rFonts w:cs="Arial"/>
                <w:lang w:val="en-GB"/>
              </w:rPr>
              <w:t xml:space="preserve">The owner – landlord of forest land </w:t>
            </w:r>
            <w:r w:rsidR="00B129D8" w:rsidRPr="005356E7">
              <w:rPr>
                <w:rFonts w:cs="Arial"/>
                <w:lang w:val="en-GB"/>
              </w:rPr>
              <w:t>shall be</w:t>
            </w:r>
            <w:r w:rsidR="00ED2987" w:rsidRPr="005356E7">
              <w:rPr>
                <w:rFonts w:cs="Arial"/>
                <w:lang w:val="en-GB"/>
              </w:rPr>
              <w:t xml:space="preserve"> informed at least once a year about the annual management results, the balance sheet of the fulfilment of </w:t>
            </w:r>
            <w:r w:rsidR="00FB2541" w:rsidRPr="005356E7">
              <w:rPr>
                <w:rFonts w:cs="Arial"/>
                <w:lang w:val="en-GB"/>
              </w:rPr>
              <w:t>FMP</w:t>
            </w:r>
            <w:r w:rsidR="00ED2987" w:rsidRPr="005356E7">
              <w:rPr>
                <w:rFonts w:cs="Arial"/>
                <w:lang w:val="en-GB"/>
              </w:rPr>
              <w:t xml:space="preserve"> tasks and the occurrence of </w:t>
            </w:r>
            <w:r w:rsidR="00C97D8A" w:rsidRPr="005356E7">
              <w:rPr>
                <w:rFonts w:cs="Arial"/>
                <w:lang w:val="en-GB"/>
              </w:rPr>
              <w:t>acci</w:t>
            </w:r>
            <w:r w:rsidR="00ED2987" w:rsidRPr="005356E7">
              <w:rPr>
                <w:rFonts w:cs="Arial"/>
                <w:lang w:val="en-GB"/>
              </w:rPr>
              <w:t xml:space="preserve">dental </w:t>
            </w:r>
            <w:r w:rsidR="00C97D8A" w:rsidRPr="005356E7">
              <w:rPr>
                <w:rFonts w:cs="Arial"/>
                <w:lang w:val="en-GB"/>
              </w:rPr>
              <w:t>felling</w:t>
            </w:r>
            <w:r w:rsidR="00ED2987" w:rsidRPr="005356E7">
              <w:rPr>
                <w:rFonts w:cs="Arial"/>
                <w:lang w:val="en-GB"/>
              </w:rPr>
              <w:t xml:space="preserve"> in accordance with the wording of </w:t>
            </w:r>
            <w:r w:rsidR="00FB2541" w:rsidRPr="005356E7">
              <w:rPr>
                <w:rFonts w:cs="Arial"/>
                <w:lang w:val="en-GB"/>
              </w:rPr>
              <w:t>bullets</w:t>
            </w:r>
            <w:r w:rsidR="00ED2987" w:rsidRPr="005356E7">
              <w:rPr>
                <w:rFonts w:cs="Arial"/>
                <w:lang w:val="en-GB"/>
              </w:rPr>
              <w:t xml:space="preserve"> 6,</w:t>
            </w:r>
            <w:r w:rsidR="00FB2541" w:rsidRPr="005356E7">
              <w:rPr>
                <w:rFonts w:cs="Arial"/>
                <w:lang w:val="en-GB"/>
              </w:rPr>
              <w:t xml:space="preserve"> </w:t>
            </w:r>
            <w:r w:rsidR="00ED2987" w:rsidRPr="005356E7">
              <w:rPr>
                <w:rFonts w:cs="Arial"/>
                <w:lang w:val="en-GB"/>
              </w:rPr>
              <w:t>11,</w:t>
            </w:r>
            <w:r w:rsidR="00FB2541" w:rsidRPr="005356E7">
              <w:rPr>
                <w:rFonts w:cs="Arial"/>
                <w:lang w:val="en-GB"/>
              </w:rPr>
              <w:t xml:space="preserve"> </w:t>
            </w:r>
            <w:r w:rsidR="00ED2987" w:rsidRPr="005356E7">
              <w:rPr>
                <w:rFonts w:cs="Arial"/>
                <w:lang w:val="en-GB"/>
              </w:rPr>
              <w:t xml:space="preserve">12 and 13 </w:t>
            </w:r>
            <w:r w:rsidR="00FB2541" w:rsidRPr="005356E7">
              <w:rPr>
                <w:rFonts w:cs="Arial"/>
                <w:lang w:val="en-GB"/>
              </w:rPr>
              <w:t xml:space="preserve">of </w:t>
            </w:r>
            <w:r w:rsidR="00ED2987" w:rsidRPr="005356E7">
              <w:rPr>
                <w:rFonts w:cs="Arial"/>
                <w:lang w:val="en-GB"/>
              </w:rPr>
              <w:t>§ 23 of Act 326/2005 on forests</w:t>
            </w:r>
          </w:p>
          <w:p w14:paraId="3D728354" w14:textId="05FF2C79" w:rsidR="00447E1C" w:rsidRPr="005356E7" w:rsidRDefault="00447E1C" w:rsidP="00447E1C">
            <w:pPr>
              <w:pStyle w:val="Textnormy"/>
              <w:spacing w:after="0"/>
              <w:ind w:left="600" w:hanging="600"/>
              <w:jc w:val="left"/>
              <w:rPr>
                <w:rFonts w:cs="Arial"/>
                <w:lang w:val="en-GB"/>
              </w:rPr>
            </w:pPr>
            <w:r w:rsidRPr="005356E7">
              <w:rPr>
                <w:rFonts w:cs="Arial"/>
                <w:lang w:val="en-GB"/>
              </w:rPr>
              <w:t>6.</w:t>
            </w:r>
            <w:r w:rsidR="003020DA" w:rsidRPr="005356E7">
              <w:rPr>
                <w:rFonts w:cs="Arial"/>
                <w:lang w:val="en-GB"/>
              </w:rPr>
              <w:t>5.4</w:t>
            </w:r>
            <w:r w:rsidRPr="005356E7">
              <w:rPr>
                <w:rFonts w:cs="Arial"/>
                <w:lang w:val="en-GB"/>
              </w:rPr>
              <w:tab/>
              <w:t>Terms and agreements regarding financial obligations related to management of forest land (rent, property tax, penalties, etc.) shall be immediately fulfilled</w:t>
            </w:r>
          </w:p>
          <w:p w14:paraId="760F3860" w14:textId="781AE7D6" w:rsidR="00755ADE" w:rsidRPr="005356E7" w:rsidRDefault="00227DC9" w:rsidP="00227DC9">
            <w:pPr>
              <w:pStyle w:val="Textnormy"/>
              <w:spacing w:after="0"/>
              <w:ind w:left="600" w:hanging="600"/>
              <w:jc w:val="left"/>
              <w:rPr>
                <w:rFonts w:cs="Arial"/>
                <w:lang w:val="en-GB"/>
              </w:rPr>
            </w:pPr>
            <w:r w:rsidRPr="005356E7">
              <w:rPr>
                <w:rFonts w:cs="Arial"/>
                <w:lang w:val="en-GB"/>
              </w:rPr>
              <w:t>6.5.5</w:t>
            </w:r>
            <w:r w:rsidRPr="005356E7">
              <w:rPr>
                <w:rFonts w:cs="Arial"/>
                <w:lang w:val="en-GB"/>
              </w:rPr>
              <w:tab/>
            </w:r>
            <w:r w:rsidR="00A536CF" w:rsidRPr="005356E7">
              <w:rPr>
                <w:rFonts w:cs="Arial"/>
                <w:lang w:val="en-GB"/>
              </w:rPr>
              <w:t>Maintenance of property boundaries in the terrain</w:t>
            </w:r>
          </w:p>
          <w:p w14:paraId="760F3862" w14:textId="1D88A812" w:rsidR="00755ADE" w:rsidRPr="005356E7" w:rsidRDefault="00227DC9" w:rsidP="00227DC9">
            <w:pPr>
              <w:pStyle w:val="Textnormy"/>
              <w:spacing w:after="0"/>
              <w:ind w:left="600" w:hanging="600"/>
              <w:jc w:val="left"/>
              <w:rPr>
                <w:rFonts w:cs="Arial"/>
                <w:lang w:val="en-GB"/>
              </w:rPr>
            </w:pPr>
            <w:r w:rsidRPr="005356E7">
              <w:rPr>
                <w:rFonts w:cs="Arial"/>
                <w:lang w:val="en-GB"/>
              </w:rPr>
              <w:t>6.5.6</w:t>
            </w:r>
            <w:r w:rsidRPr="005356E7">
              <w:rPr>
                <w:rFonts w:cs="Arial"/>
                <w:lang w:val="en-GB"/>
              </w:rPr>
              <w:tab/>
            </w:r>
            <w:r w:rsidR="00AA205D" w:rsidRPr="005356E7">
              <w:rPr>
                <w:rFonts w:cs="Arial"/>
                <w:lang w:val="en-GB"/>
              </w:rPr>
              <w:t>Foreign property may be used for the purposes of forest production only on the basis of an agreement with the owner or a decision of bodies of ŠS LH. After tenure is discontinued the property shall be returned to the state agreed with the owner or designated in the decision</w:t>
            </w:r>
            <w:r w:rsidR="001938A2" w:rsidRPr="005356E7">
              <w:rPr>
                <w:rFonts w:cs="Arial"/>
                <w:lang w:val="en-GB"/>
              </w:rPr>
              <w:t>.</w:t>
            </w:r>
          </w:p>
        </w:tc>
      </w:tr>
      <w:tr w:rsidR="00846DD5" w:rsidRPr="005356E7" w14:paraId="760F3866"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64" w14:textId="42C8D295" w:rsidR="00755ADE" w:rsidRPr="005356E7" w:rsidRDefault="00BD5AA6"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65" w14:textId="084A8F68" w:rsidR="00755ADE" w:rsidRPr="005356E7" w:rsidRDefault="00E47634" w:rsidP="00227DC9">
            <w:pPr>
              <w:pStyle w:val="TDNormaltext"/>
              <w:jc w:val="left"/>
              <w:rPr>
                <w:szCs w:val="20"/>
              </w:rPr>
            </w:pPr>
            <w:r w:rsidRPr="005356E7">
              <w:rPr>
                <w:szCs w:val="20"/>
              </w:rPr>
              <w:t>Land under the ongoing dispute over the ownership or management shall not be included in certification</w:t>
            </w:r>
          </w:p>
        </w:tc>
      </w:tr>
      <w:tr w:rsidR="007018D7" w:rsidRPr="005356E7" w14:paraId="760F386E" w14:textId="77777777" w:rsidTr="0029553E">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867" w14:textId="36B25599" w:rsidR="00755ADE" w:rsidRPr="005356E7" w:rsidRDefault="00EE3114" w:rsidP="00EB520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36BF8842" w14:textId="77777777" w:rsidR="00CC069A" w:rsidRPr="005356E7" w:rsidRDefault="00CC069A" w:rsidP="00CC069A">
            <w:pPr>
              <w:pStyle w:val="Textnormy"/>
              <w:numPr>
                <w:ilvl w:val="0"/>
                <w:numId w:val="5"/>
              </w:numPr>
              <w:spacing w:after="0"/>
              <w:rPr>
                <w:rFonts w:cs="Arial"/>
                <w:lang w:val="en-GB"/>
              </w:rPr>
            </w:pPr>
            <w:r w:rsidRPr="005356E7">
              <w:rPr>
                <w:rFonts w:cs="Arial"/>
                <w:lang w:val="en-GB"/>
              </w:rPr>
              <w:t>proprietary documents</w:t>
            </w:r>
          </w:p>
          <w:p w14:paraId="6CDB1268" w14:textId="77777777" w:rsidR="00CC069A" w:rsidRPr="005356E7" w:rsidRDefault="00CC069A" w:rsidP="00CC069A">
            <w:pPr>
              <w:pStyle w:val="Textnormy"/>
              <w:numPr>
                <w:ilvl w:val="0"/>
                <w:numId w:val="5"/>
              </w:numPr>
              <w:spacing w:after="0"/>
              <w:rPr>
                <w:rFonts w:cs="Arial"/>
                <w:lang w:val="en-GB"/>
              </w:rPr>
            </w:pPr>
            <w:r w:rsidRPr="005356E7">
              <w:rPr>
                <w:rFonts w:cs="Arial"/>
                <w:lang w:val="en-GB"/>
              </w:rPr>
              <w:t>tenancy contracts</w:t>
            </w:r>
          </w:p>
          <w:p w14:paraId="2B5E1618" w14:textId="77777777" w:rsidR="00CC069A" w:rsidRPr="005356E7" w:rsidRDefault="00CC069A" w:rsidP="00CC069A">
            <w:pPr>
              <w:pStyle w:val="Textnormy"/>
              <w:numPr>
                <w:ilvl w:val="0"/>
                <w:numId w:val="5"/>
              </w:numPr>
              <w:spacing w:after="0"/>
              <w:rPr>
                <w:rFonts w:cs="Arial"/>
                <w:lang w:val="en-GB"/>
              </w:rPr>
            </w:pPr>
            <w:r w:rsidRPr="005356E7">
              <w:rPr>
                <w:rFonts w:cs="Arial"/>
                <w:lang w:val="en-GB"/>
              </w:rPr>
              <w:t>records of forests land and buildings</w:t>
            </w:r>
          </w:p>
          <w:p w14:paraId="5382695D" w14:textId="77777777" w:rsidR="00CC069A" w:rsidRPr="005356E7" w:rsidRDefault="00CC069A" w:rsidP="00CC069A">
            <w:pPr>
              <w:pStyle w:val="Textnormy"/>
              <w:numPr>
                <w:ilvl w:val="0"/>
                <w:numId w:val="5"/>
              </w:numPr>
              <w:spacing w:after="0"/>
              <w:rPr>
                <w:rFonts w:cs="Arial"/>
                <w:lang w:val="en-GB"/>
              </w:rPr>
            </w:pPr>
            <w:r w:rsidRPr="005356E7">
              <w:rPr>
                <w:rFonts w:cs="Arial"/>
                <w:lang w:val="en-GB"/>
              </w:rPr>
              <w:t>documentation of court cases</w:t>
            </w:r>
          </w:p>
          <w:p w14:paraId="4D10FC09" w14:textId="77777777" w:rsidR="00CC069A" w:rsidRPr="005356E7" w:rsidRDefault="00CC069A" w:rsidP="00CC069A">
            <w:pPr>
              <w:pStyle w:val="Textnormy"/>
              <w:numPr>
                <w:ilvl w:val="0"/>
                <w:numId w:val="5"/>
              </w:numPr>
              <w:spacing w:after="0"/>
              <w:rPr>
                <w:rFonts w:cs="Arial"/>
                <w:lang w:val="en-GB"/>
              </w:rPr>
            </w:pPr>
            <w:r w:rsidRPr="005356E7">
              <w:rPr>
                <w:rFonts w:cs="Arial"/>
                <w:lang w:val="en-GB"/>
              </w:rPr>
              <w:t>respective tax office</w:t>
            </w:r>
          </w:p>
          <w:p w14:paraId="760F386D" w14:textId="1FA1CAA6" w:rsidR="00CC069A" w:rsidRPr="005356E7" w:rsidRDefault="00CC069A" w:rsidP="00CC069A">
            <w:pPr>
              <w:pStyle w:val="Textnormy"/>
              <w:numPr>
                <w:ilvl w:val="0"/>
                <w:numId w:val="5"/>
              </w:numPr>
              <w:spacing w:after="0"/>
              <w:jc w:val="left"/>
              <w:rPr>
                <w:rFonts w:cs="Arial"/>
                <w:lang w:val="en-GB"/>
              </w:rPr>
            </w:pPr>
            <w:r w:rsidRPr="005356E7">
              <w:rPr>
                <w:rFonts w:cs="Arial"/>
                <w:lang w:val="en-GB"/>
              </w:rPr>
              <w:t>inspection in forest</w:t>
            </w:r>
          </w:p>
        </w:tc>
      </w:tr>
    </w:tbl>
    <w:p w14:paraId="760F3872" w14:textId="7A37E9CC" w:rsidR="005173EC" w:rsidRPr="005356E7" w:rsidRDefault="005173EC" w:rsidP="00B83F52">
      <w:pPr>
        <w:pStyle w:val="Normlnywebov"/>
        <w:shd w:val="clear" w:color="auto" w:fill="FFFFFF"/>
        <w:spacing w:before="0" w:beforeAutospacing="0" w:after="240" w:afterAutospacing="0" w:line="360" w:lineRule="atLeast"/>
        <w:rPr>
          <w:rFonts w:ascii="Arial" w:hAnsi="Arial" w:cs="Arial"/>
          <w:sz w:val="20"/>
          <w:szCs w:val="20"/>
          <w:lang w:val="en-GB"/>
        </w:rPr>
      </w:pPr>
    </w:p>
    <w:p w14:paraId="4E1122B5" w14:textId="77777777" w:rsidR="005173EC" w:rsidRPr="005356E7" w:rsidRDefault="005173EC">
      <w:pPr>
        <w:rPr>
          <w:rFonts w:ascii="Arial" w:eastAsia="Times New Roman" w:hAnsi="Arial" w:cs="Arial"/>
          <w:sz w:val="20"/>
          <w:szCs w:val="20"/>
          <w:lang w:val="en-GB" w:eastAsia="sk-SK"/>
        </w:rPr>
      </w:pPr>
      <w:r w:rsidRPr="005356E7">
        <w:rPr>
          <w:rFonts w:ascii="Arial" w:hAnsi="Arial" w:cs="Arial"/>
          <w:sz w:val="20"/>
          <w:szCs w:val="20"/>
          <w:lang w:val="en-GB"/>
        </w:rPr>
        <w:br w:type="page"/>
      </w:r>
    </w:p>
    <w:p w14:paraId="3D016978" w14:textId="77777777" w:rsidR="00755ADE" w:rsidRPr="005356E7" w:rsidRDefault="00755ADE" w:rsidP="00B83F52">
      <w:pPr>
        <w:pStyle w:val="Normlnywebov"/>
        <w:shd w:val="clear" w:color="auto" w:fill="FFFFFF"/>
        <w:spacing w:before="0" w:beforeAutospacing="0" w:after="240" w:afterAutospacing="0" w:line="360" w:lineRule="atLeast"/>
        <w:rPr>
          <w:rFonts w:ascii="Arial" w:hAnsi="Arial" w:cs="Arial"/>
          <w:sz w:val="20"/>
          <w:szCs w:val="20"/>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877" w14:textId="77777777" w:rsidTr="0029553E">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875" w14:textId="7C4CE7D6" w:rsidR="00141CF9"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876" w14:textId="77777777" w:rsidR="00141CF9" w:rsidRPr="005356E7" w:rsidRDefault="00141CF9" w:rsidP="0029553E">
            <w:pPr>
              <w:rPr>
                <w:rFonts w:ascii="Arial" w:hAnsi="Arial" w:cs="Arial"/>
                <w:b/>
                <w:caps/>
                <w:sz w:val="20"/>
                <w:szCs w:val="20"/>
                <w:lang w:val="en-GB"/>
              </w:rPr>
            </w:pPr>
            <w:r w:rsidRPr="005356E7">
              <w:rPr>
                <w:rFonts w:ascii="Arial" w:hAnsi="Arial" w:cs="Arial"/>
                <w:b/>
                <w:sz w:val="20"/>
                <w:szCs w:val="20"/>
                <w:lang w:val="en-GB"/>
              </w:rPr>
              <w:t>6.6</w:t>
            </w:r>
          </w:p>
        </w:tc>
      </w:tr>
      <w:tr w:rsidR="00846DD5" w:rsidRPr="005356E7" w14:paraId="760F387A"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78" w14:textId="6472F7C4" w:rsidR="00141CF9"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79" w14:textId="15F3F4BA" w:rsidR="00141CF9" w:rsidRPr="005356E7" w:rsidRDefault="00720F66" w:rsidP="0029553E">
            <w:pPr>
              <w:rPr>
                <w:rFonts w:ascii="Arial" w:hAnsi="Arial" w:cs="Arial"/>
                <w:b/>
                <w:caps/>
                <w:lang w:val="en-GB"/>
              </w:rPr>
            </w:pPr>
            <w:r w:rsidRPr="005356E7">
              <w:rPr>
                <w:rFonts w:ascii="Arial" w:hAnsi="Arial" w:cs="Arial"/>
                <w:b/>
                <w:caps/>
                <w:lang w:val="en-GB"/>
              </w:rPr>
              <w:t>Health, safety and working conditions</w:t>
            </w:r>
          </w:p>
        </w:tc>
      </w:tr>
      <w:tr w:rsidR="00846DD5" w:rsidRPr="005356E7" w14:paraId="760F387D"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7B" w14:textId="7A1B68BE" w:rsidR="00141CF9" w:rsidRPr="005356E7" w:rsidRDefault="002C12D9" w:rsidP="00BD3B57">
            <w:pPr>
              <w:spacing w:after="0" w:line="240" w:lineRule="auto"/>
              <w:outlineLvl w:val="1"/>
              <w:rPr>
                <w:rFonts w:ascii="Arial" w:eastAsia="Times New Roman" w:hAnsi="Arial" w:cs="Arial"/>
                <w:b/>
                <w:bCs/>
                <w:sz w:val="20"/>
                <w:szCs w:val="20"/>
                <w:lang w:val="en-GB" w:eastAsia="sk-SK"/>
              </w:rPr>
            </w:pPr>
            <w:bookmarkStart w:id="46" w:name="_Toc391845748"/>
            <w:r w:rsidRPr="005356E7">
              <w:rPr>
                <w:rFonts w:ascii="Arial" w:eastAsia="Times New Roman" w:hAnsi="Arial" w:cs="Arial"/>
                <w:b/>
                <w:bCs/>
                <w:sz w:val="20"/>
                <w:szCs w:val="20"/>
                <w:lang w:val="en-GB" w:eastAsia="sk-SK"/>
              </w:rPr>
              <w:t>Full wording</w:t>
            </w:r>
            <w:r w:rsidR="00141CF9" w:rsidRPr="005356E7">
              <w:rPr>
                <w:rFonts w:ascii="Arial" w:eastAsia="Times New Roman" w:hAnsi="Arial" w:cs="Arial"/>
                <w:b/>
                <w:bCs/>
                <w:sz w:val="20"/>
                <w:szCs w:val="20"/>
                <w:lang w:val="en-GB" w:eastAsia="sk-SK"/>
              </w:rPr>
              <w:t xml:space="preserve"> </w:t>
            </w:r>
            <w:bookmarkEnd w:id="46"/>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7C" w14:textId="2612DDEA" w:rsidR="00141CF9" w:rsidRPr="005356E7" w:rsidRDefault="00C80ECF" w:rsidP="001938A2">
            <w:pPr>
              <w:pStyle w:val="TDNormaltext"/>
              <w:jc w:val="left"/>
              <w:rPr>
                <w:szCs w:val="20"/>
              </w:rPr>
            </w:pPr>
            <w:r w:rsidRPr="005356E7">
              <w:rPr>
                <w:szCs w:val="20"/>
              </w:rPr>
              <w:t>Creating standard working conditions enabling work in the forest to be carried out in accordance with the principles of safety and health at work for employees and contractors</w:t>
            </w:r>
          </w:p>
        </w:tc>
      </w:tr>
      <w:tr w:rsidR="00846DD5" w:rsidRPr="005356E7" w14:paraId="760F3880"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7E" w14:textId="1FDC0B8B" w:rsidR="00141CF9" w:rsidRPr="005356E7" w:rsidRDefault="00EE3114" w:rsidP="00BD3B57">
            <w:pPr>
              <w:spacing w:after="0" w:line="240" w:lineRule="auto"/>
              <w:outlineLvl w:val="1"/>
              <w:rPr>
                <w:rFonts w:ascii="Arial" w:eastAsia="Times New Roman" w:hAnsi="Arial" w:cs="Arial"/>
                <w:b/>
                <w:bCs/>
                <w:sz w:val="20"/>
                <w:szCs w:val="20"/>
                <w:lang w:val="en-GB" w:eastAsia="sk-SK"/>
              </w:rPr>
            </w:pPr>
            <w:bookmarkStart w:id="47" w:name="_Toc391845749"/>
            <w:r w:rsidRPr="005356E7">
              <w:rPr>
                <w:rFonts w:ascii="Arial" w:eastAsia="Times New Roman" w:hAnsi="Arial" w:cs="Arial"/>
                <w:b/>
                <w:bCs/>
                <w:sz w:val="20"/>
                <w:szCs w:val="20"/>
                <w:lang w:val="en-GB" w:eastAsia="sk-SK"/>
              </w:rPr>
              <w:t>Objective</w:t>
            </w:r>
            <w:r w:rsidR="00141CF9" w:rsidRPr="005356E7">
              <w:rPr>
                <w:rFonts w:ascii="Arial" w:eastAsia="Times New Roman" w:hAnsi="Arial" w:cs="Arial"/>
                <w:b/>
                <w:bCs/>
                <w:sz w:val="20"/>
                <w:szCs w:val="20"/>
                <w:lang w:val="en-GB" w:eastAsia="sk-SK"/>
              </w:rPr>
              <w:t xml:space="preserve"> </w:t>
            </w:r>
            <w:bookmarkEnd w:id="47"/>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7F" w14:textId="73770208" w:rsidR="00141CF9" w:rsidRPr="005356E7" w:rsidRDefault="003616DC" w:rsidP="001938A2">
            <w:pPr>
              <w:pStyle w:val="TDNormaltext"/>
              <w:jc w:val="left"/>
              <w:rPr>
                <w:szCs w:val="20"/>
              </w:rPr>
            </w:pPr>
            <w:r w:rsidRPr="005356E7">
              <w:rPr>
                <w:szCs w:val="20"/>
              </w:rPr>
              <w:t>To create long-term favourable conditions for maintaining and improving life in the countryside</w:t>
            </w:r>
          </w:p>
        </w:tc>
      </w:tr>
      <w:tr w:rsidR="00846DD5" w:rsidRPr="005356E7" w14:paraId="760F3887"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81" w14:textId="7B6AFE9C" w:rsidR="00141CF9"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2F2B2E30" w14:textId="77777777" w:rsidR="00185C9B" w:rsidRPr="005356E7" w:rsidRDefault="00185C9B" w:rsidP="00185C9B">
            <w:pPr>
              <w:pStyle w:val="Textnormy"/>
              <w:numPr>
                <w:ilvl w:val="0"/>
                <w:numId w:val="3"/>
              </w:numPr>
              <w:spacing w:after="0"/>
              <w:rPr>
                <w:rFonts w:cs="Arial"/>
                <w:lang w:val="en-GB"/>
              </w:rPr>
            </w:pPr>
            <w:r w:rsidRPr="005356E7">
              <w:rPr>
                <w:rFonts w:cs="Arial"/>
                <w:lang w:val="en-GB"/>
              </w:rPr>
              <w:t>Act NR SR 124/2006 Coll. on safety and health protection at work and on the amendment of certain acts as amended</w:t>
            </w:r>
          </w:p>
          <w:p w14:paraId="2697A52E" w14:textId="77777777" w:rsidR="00185C9B" w:rsidRPr="005356E7" w:rsidRDefault="00185C9B" w:rsidP="00185C9B">
            <w:pPr>
              <w:pStyle w:val="Textnormy"/>
              <w:numPr>
                <w:ilvl w:val="0"/>
                <w:numId w:val="3"/>
              </w:numPr>
              <w:spacing w:after="0"/>
              <w:rPr>
                <w:rFonts w:cs="Arial"/>
                <w:lang w:val="en-GB"/>
              </w:rPr>
            </w:pPr>
            <w:r w:rsidRPr="005356E7">
              <w:rPr>
                <w:rFonts w:cs="Arial"/>
                <w:lang w:val="en-GB"/>
              </w:rPr>
              <w:t>Act NR SR 355/2007 Coll. on the protection, promotion and development of public health and amending certain acts as amended</w:t>
            </w:r>
          </w:p>
          <w:p w14:paraId="72DEFDF2" w14:textId="77777777" w:rsidR="00185C9B" w:rsidRPr="005356E7" w:rsidRDefault="00185C9B" w:rsidP="00185C9B">
            <w:pPr>
              <w:pStyle w:val="Textnormy"/>
              <w:numPr>
                <w:ilvl w:val="0"/>
                <w:numId w:val="3"/>
              </w:numPr>
              <w:spacing w:after="0"/>
              <w:jc w:val="left"/>
              <w:rPr>
                <w:rFonts w:cs="Arial"/>
                <w:lang w:val="en-GB"/>
              </w:rPr>
            </w:pPr>
            <w:r w:rsidRPr="005356E7">
              <w:rPr>
                <w:rFonts w:cs="Arial"/>
                <w:lang w:val="en-GB"/>
              </w:rPr>
              <w:t xml:space="preserve">Decree </w:t>
            </w:r>
            <w:proofErr w:type="spellStart"/>
            <w:r w:rsidRPr="005356E7">
              <w:rPr>
                <w:rFonts w:cs="Arial"/>
                <w:lang w:val="en-GB"/>
              </w:rPr>
              <w:t>MPSVaR</w:t>
            </w:r>
            <w:proofErr w:type="spellEnd"/>
            <w:r w:rsidRPr="005356E7">
              <w:rPr>
                <w:rFonts w:cs="Arial"/>
                <w:lang w:val="en-GB"/>
              </w:rPr>
              <w:t xml:space="preserve"> SR 46/2010 Coll. laying down details to ensure the safety and health protection of forest work and details of professional competence for the performance of certain work activities and the operation of certain technical equipment as amended</w:t>
            </w:r>
          </w:p>
          <w:p w14:paraId="760F3886" w14:textId="11C6A978" w:rsidR="00663898" w:rsidRPr="005356E7" w:rsidRDefault="00965B16" w:rsidP="00185C9B">
            <w:pPr>
              <w:pStyle w:val="Textnormy"/>
              <w:numPr>
                <w:ilvl w:val="0"/>
                <w:numId w:val="3"/>
              </w:numPr>
              <w:spacing w:after="0"/>
              <w:jc w:val="left"/>
              <w:rPr>
                <w:rFonts w:cs="Arial"/>
                <w:lang w:val="en-GB"/>
              </w:rPr>
            </w:pPr>
            <w:r w:rsidRPr="005356E7">
              <w:rPr>
                <w:rFonts w:cs="Arial"/>
                <w:lang w:val="en-GB"/>
              </w:rPr>
              <w:t>Resolution of the SR Government 468/2016 Strategy of safety and health protection at work in the Slovak Republic for the years 2016 to 2020 and the program of its implementation</w:t>
            </w:r>
          </w:p>
        </w:tc>
      </w:tr>
      <w:tr w:rsidR="00846DD5" w:rsidRPr="005356E7" w14:paraId="39ABE17C" w14:textId="77777777" w:rsidTr="0029553E">
        <w:tc>
          <w:tcPr>
            <w:tcW w:w="3085" w:type="dxa"/>
            <w:tcBorders>
              <w:top w:val="single" w:sz="8" w:space="0" w:color="auto"/>
              <w:left w:val="single" w:sz="18" w:space="0" w:color="auto"/>
              <w:bottom w:val="single" w:sz="8" w:space="0" w:color="auto"/>
              <w:right w:val="single" w:sz="12" w:space="0" w:color="auto"/>
            </w:tcBorders>
            <w:shd w:val="clear" w:color="auto" w:fill="auto"/>
          </w:tcPr>
          <w:p w14:paraId="6D1EE7CA" w14:textId="2F3C3CFE" w:rsidR="0029553E"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29553E"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5EFAAE7C" w14:textId="74D555AE" w:rsidR="0029553E" w:rsidRPr="005356E7" w:rsidRDefault="00227DC9" w:rsidP="00227DC9">
            <w:pPr>
              <w:pStyle w:val="Textnormy"/>
              <w:spacing w:after="0"/>
              <w:ind w:left="600" w:hanging="600"/>
              <w:jc w:val="left"/>
              <w:rPr>
                <w:rFonts w:cs="Arial"/>
                <w:lang w:val="en-GB"/>
              </w:rPr>
            </w:pPr>
            <w:r w:rsidRPr="005356E7">
              <w:rPr>
                <w:rFonts w:cs="Arial"/>
                <w:lang w:val="en-GB"/>
              </w:rPr>
              <w:t>6.6.1</w:t>
            </w:r>
            <w:r w:rsidRPr="005356E7">
              <w:rPr>
                <w:rFonts w:cs="Arial"/>
                <w:lang w:val="en-GB"/>
              </w:rPr>
              <w:tab/>
            </w:r>
            <w:r w:rsidR="00840696" w:rsidRPr="005356E7">
              <w:rPr>
                <w:rFonts w:cs="Arial"/>
                <w:lang w:val="en-GB"/>
              </w:rPr>
              <w:t>Specific conditions of workplace, warning signs, risk assessment and procedure in the event of health injury shall be provided in writing and in an appropriate manner during work assignment</w:t>
            </w:r>
          </w:p>
          <w:p w14:paraId="5204BC56" w14:textId="0462F002" w:rsidR="0029553E" w:rsidRPr="005356E7" w:rsidRDefault="00227DC9" w:rsidP="00227DC9">
            <w:pPr>
              <w:pStyle w:val="Textnormy"/>
              <w:spacing w:after="0"/>
              <w:ind w:left="600" w:hanging="600"/>
              <w:jc w:val="left"/>
              <w:rPr>
                <w:rFonts w:cs="Arial"/>
                <w:lang w:val="en-GB"/>
              </w:rPr>
            </w:pPr>
            <w:r w:rsidRPr="005356E7">
              <w:rPr>
                <w:rFonts w:cs="Arial"/>
                <w:lang w:val="en-GB"/>
              </w:rPr>
              <w:t>6.6.2</w:t>
            </w:r>
            <w:r w:rsidRPr="005356E7">
              <w:rPr>
                <w:rFonts w:cs="Arial"/>
                <w:lang w:val="en-GB"/>
              </w:rPr>
              <w:tab/>
            </w:r>
            <w:r w:rsidR="006B3B2B" w:rsidRPr="005356E7">
              <w:rPr>
                <w:rFonts w:cs="Arial"/>
                <w:lang w:val="en-GB"/>
              </w:rPr>
              <w:t>Forest work is carried out in accordance with the procedures for ensuring safety and health at work specified in Decree 46/2010 Coll.</w:t>
            </w:r>
          </w:p>
          <w:p w14:paraId="1ABA21A9" w14:textId="72132474" w:rsidR="0029553E" w:rsidRPr="005356E7" w:rsidRDefault="00227DC9" w:rsidP="00227DC9">
            <w:pPr>
              <w:pStyle w:val="Textnormy"/>
              <w:spacing w:after="0"/>
              <w:ind w:left="600" w:hanging="600"/>
              <w:jc w:val="left"/>
              <w:rPr>
                <w:rFonts w:cs="Arial"/>
                <w:lang w:val="en-GB"/>
              </w:rPr>
            </w:pPr>
            <w:r w:rsidRPr="005356E7">
              <w:rPr>
                <w:rFonts w:cs="Arial"/>
                <w:lang w:val="en-GB"/>
              </w:rPr>
              <w:t>6.6.3</w:t>
            </w:r>
            <w:r w:rsidRPr="005356E7">
              <w:rPr>
                <w:rFonts w:cs="Arial"/>
                <w:lang w:val="en-GB"/>
              </w:rPr>
              <w:tab/>
            </w:r>
            <w:r w:rsidR="00994D0A" w:rsidRPr="005356E7">
              <w:rPr>
                <w:rFonts w:cs="Arial"/>
                <w:lang w:val="en-GB"/>
              </w:rPr>
              <w:t xml:space="preserve">Wages and payables for work performed shall meet legal standards and </w:t>
            </w:r>
            <w:r w:rsidR="008145D9" w:rsidRPr="005356E7">
              <w:rPr>
                <w:rFonts w:cs="Arial"/>
                <w:lang w:val="en-GB"/>
              </w:rPr>
              <w:t xml:space="preserve">shall </w:t>
            </w:r>
            <w:r w:rsidR="00994D0A" w:rsidRPr="005356E7">
              <w:rPr>
                <w:rFonts w:cs="Arial"/>
                <w:lang w:val="en-GB"/>
              </w:rPr>
              <w:t xml:space="preserve">be paid on time and in the agreed amount. This obligation </w:t>
            </w:r>
            <w:r w:rsidR="008145D9" w:rsidRPr="005356E7">
              <w:rPr>
                <w:rFonts w:cs="Arial"/>
                <w:lang w:val="en-GB"/>
              </w:rPr>
              <w:t>shall be</w:t>
            </w:r>
            <w:r w:rsidR="00994D0A" w:rsidRPr="005356E7">
              <w:rPr>
                <w:rFonts w:cs="Arial"/>
                <w:lang w:val="en-GB"/>
              </w:rPr>
              <w:t xml:space="preserve"> also required from contractors - employers</w:t>
            </w:r>
          </w:p>
          <w:p w14:paraId="71AA11E1" w14:textId="0556E29F" w:rsidR="0029553E" w:rsidRPr="005356E7" w:rsidRDefault="00227DC9" w:rsidP="00227DC9">
            <w:pPr>
              <w:pStyle w:val="Textnormy"/>
              <w:spacing w:after="0"/>
              <w:ind w:left="600" w:hanging="600"/>
              <w:jc w:val="left"/>
              <w:rPr>
                <w:rFonts w:cs="Arial"/>
                <w:lang w:val="en-GB"/>
              </w:rPr>
            </w:pPr>
            <w:r w:rsidRPr="005356E7">
              <w:rPr>
                <w:rFonts w:cs="Arial"/>
                <w:lang w:val="en-GB"/>
              </w:rPr>
              <w:t>6.6.4</w:t>
            </w:r>
            <w:r w:rsidRPr="005356E7">
              <w:rPr>
                <w:rFonts w:cs="Arial"/>
                <w:lang w:val="en-GB"/>
              </w:rPr>
              <w:tab/>
            </w:r>
            <w:r w:rsidR="00E06951" w:rsidRPr="005356E7">
              <w:rPr>
                <w:rFonts w:cs="Arial"/>
                <w:lang w:val="en-GB"/>
              </w:rPr>
              <w:t xml:space="preserve">The conditions for carrying out forestry activities respect gender equality. They </w:t>
            </w:r>
            <w:r w:rsidR="00EB0198" w:rsidRPr="005356E7">
              <w:rPr>
                <w:rFonts w:cs="Arial"/>
                <w:lang w:val="en-GB"/>
              </w:rPr>
              <w:t xml:space="preserve">shall not be </w:t>
            </w:r>
            <w:r w:rsidR="00E06951" w:rsidRPr="005356E7">
              <w:rPr>
                <w:rFonts w:cs="Arial"/>
                <w:lang w:val="en-GB"/>
              </w:rPr>
              <w:t xml:space="preserve">discriminatory against the local population. As far as possible, workers from local communities </w:t>
            </w:r>
            <w:r w:rsidR="00E43D53" w:rsidRPr="005356E7">
              <w:rPr>
                <w:rFonts w:cs="Arial"/>
                <w:lang w:val="en-GB"/>
              </w:rPr>
              <w:t>shall be</w:t>
            </w:r>
            <w:r w:rsidR="00E06951" w:rsidRPr="005356E7">
              <w:rPr>
                <w:rFonts w:cs="Arial"/>
                <w:lang w:val="en-GB"/>
              </w:rPr>
              <w:t xml:space="preserve"> preferred. The manager </w:t>
            </w:r>
            <w:r w:rsidR="00E43D53" w:rsidRPr="005356E7">
              <w:rPr>
                <w:rFonts w:cs="Arial"/>
                <w:lang w:val="en-GB"/>
              </w:rPr>
              <w:t xml:space="preserve">shall </w:t>
            </w:r>
            <w:r w:rsidR="00E06951" w:rsidRPr="005356E7">
              <w:rPr>
                <w:rFonts w:cs="Arial"/>
                <w:lang w:val="en-GB"/>
              </w:rPr>
              <w:t xml:space="preserve">supports the training of employees in </w:t>
            </w:r>
            <w:r w:rsidR="00E83D3E" w:rsidRPr="005356E7">
              <w:rPr>
                <w:rFonts w:cs="Arial"/>
                <w:lang w:val="en-GB"/>
              </w:rPr>
              <w:t xml:space="preserve">relation to </w:t>
            </w:r>
            <w:r w:rsidR="00E06951" w:rsidRPr="005356E7">
              <w:rPr>
                <w:rFonts w:cs="Arial"/>
                <w:lang w:val="en-GB"/>
              </w:rPr>
              <w:t>the work performed.</w:t>
            </w:r>
          </w:p>
          <w:p w14:paraId="247CDB80" w14:textId="52529A8F" w:rsidR="0029553E" w:rsidRPr="005356E7" w:rsidRDefault="00227DC9" w:rsidP="00227DC9">
            <w:pPr>
              <w:pStyle w:val="Textnormy"/>
              <w:spacing w:after="0"/>
              <w:ind w:left="600" w:hanging="600"/>
              <w:jc w:val="left"/>
              <w:rPr>
                <w:rFonts w:cs="Arial"/>
                <w:lang w:val="en-GB"/>
              </w:rPr>
            </w:pPr>
            <w:r w:rsidRPr="005356E7">
              <w:rPr>
                <w:rFonts w:cs="Arial"/>
                <w:lang w:val="en-GB"/>
              </w:rPr>
              <w:t>6.6.5</w:t>
            </w:r>
            <w:r w:rsidRPr="005356E7">
              <w:rPr>
                <w:rFonts w:cs="Arial"/>
                <w:lang w:val="en-GB"/>
              </w:rPr>
              <w:tab/>
            </w:r>
            <w:r w:rsidR="00F50DE4" w:rsidRPr="005356E7">
              <w:rPr>
                <w:rFonts w:cs="Arial"/>
                <w:lang w:val="en-GB"/>
              </w:rPr>
              <w:t xml:space="preserve">Monitoring of compliance with the essential requirements of safety and health at work by participants in forestry operations shall be carried out continuously. </w:t>
            </w:r>
            <w:r w:rsidR="00744EC7" w:rsidRPr="005356E7">
              <w:rPr>
                <w:rFonts w:cs="Arial"/>
                <w:lang w:val="en-GB"/>
              </w:rPr>
              <w:t xml:space="preserve">Changes shall be implemented, if required. </w:t>
            </w:r>
          </w:p>
          <w:p w14:paraId="64FD9397" w14:textId="0400262A" w:rsidR="0029553E" w:rsidRPr="005356E7" w:rsidRDefault="00227DC9" w:rsidP="00227DC9">
            <w:pPr>
              <w:pStyle w:val="Textnormy"/>
              <w:spacing w:after="0"/>
              <w:ind w:left="600" w:hanging="600"/>
              <w:jc w:val="left"/>
              <w:rPr>
                <w:rFonts w:cs="Arial"/>
                <w:lang w:val="en-GB"/>
              </w:rPr>
            </w:pPr>
            <w:r w:rsidRPr="005356E7">
              <w:rPr>
                <w:rFonts w:cs="Arial"/>
                <w:lang w:val="en-GB"/>
              </w:rPr>
              <w:t>6.6.6</w:t>
            </w:r>
            <w:r w:rsidRPr="005356E7">
              <w:rPr>
                <w:rFonts w:cs="Arial"/>
                <w:lang w:val="en-GB"/>
              </w:rPr>
              <w:tab/>
            </w:r>
            <w:r w:rsidR="00C96EC4" w:rsidRPr="005356E7">
              <w:rPr>
                <w:rFonts w:cs="Arial"/>
                <w:lang w:val="en-GB"/>
              </w:rPr>
              <w:t>R</w:t>
            </w:r>
            <w:r w:rsidR="00B005EC" w:rsidRPr="005356E7">
              <w:rPr>
                <w:rFonts w:cs="Arial"/>
                <w:lang w:val="en-GB"/>
              </w:rPr>
              <w:t>ight of employees to associate and organize, fulfilment of collective agreement</w:t>
            </w:r>
            <w:r w:rsidR="008767DE" w:rsidRPr="005356E7">
              <w:rPr>
                <w:rFonts w:cs="Arial"/>
                <w:lang w:val="en-GB"/>
              </w:rPr>
              <w:t>s</w:t>
            </w:r>
            <w:r w:rsidR="00B005EC" w:rsidRPr="005356E7">
              <w:rPr>
                <w:rFonts w:cs="Arial"/>
                <w:lang w:val="en-GB"/>
              </w:rPr>
              <w:t xml:space="preserve"> or similar obligation</w:t>
            </w:r>
            <w:r w:rsidR="008767DE" w:rsidRPr="005356E7">
              <w:rPr>
                <w:rFonts w:cs="Arial"/>
                <w:lang w:val="en-GB"/>
              </w:rPr>
              <w:t>s</w:t>
            </w:r>
            <w:r w:rsidR="00B005EC" w:rsidRPr="005356E7">
              <w:rPr>
                <w:rFonts w:cs="Arial"/>
                <w:lang w:val="en-GB"/>
              </w:rPr>
              <w:t xml:space="preserve"> </w:t>
            </w:r>
            <w:r w:rsidR="004E321F" w:rsidRPr="005356E7">
              <w:rPr>
                <w:rFonts w:cs="Arial"/>
                <w:lang w:val="en-GB"/>
              </w:rPr>
              <w:t xml:space="preserve">shall be respected </w:t>
            </w:r>
            <w:r w:rsidR="00B005EC" w:rsidRPr="005356E7">
              <w:rPr>
                <w:rFonts w:cs="Arial"/>
                <w:lang w:val="en-GB"/>
              </w:rPr>
              <w:t>(ILO Conventions 87 and 98)</w:t>
            </w:r>
          </w:p>
          <w:p w14:paraId="2569812D" w14:textId="2A8AE548" w:rsidR="004D4023" w:rsidRPr="005356E7" w:rsidRDefault="00227DC9" w:rsidP="004D4023">
            <w:pPr>
              <w:pStyle w:val="Textnormy"/>
              <w:spacing w:after="0"/>
              <w:ind w:left="600" w:hanging="600"/>
              <w:rPr>
                <w:rFonts w:cs="Arial"/>
                <w:lang w:val="en-GB"/>
              </w:rPr>
            </w:pPr>
            <w:r w:rsidRPr="005356E7">
              <w:rPr>
                <w:rFonts w:cs="Arial"/>
                <w:lang w:val="en-GB"/>
              </w:rPr>
              <w:t>6.6.7</w:t>
            </w:r>
            <w:r w:rsidRPr="005356E7">
              <w:rPr>
                <w:rFonts w:cs="Arial"/>
                <w:lang w:val="en-GB"/>
              </w:rPr>
              <w:tab/>
            </w:r>
            <w:r w:rsidR="004D4023" w:rsidRPr="005356E7">
              <w:rPr>
                <w:rFonts w:cs="Arial"/>
                <w:lang w:val="en-GB"/>
              </w:rPr>
              <w:t>The rights and obligations of employees arising from the employment relationship, at least in accordance with the Labo</w:t>
            </w:r>
            <w:r w:rsidR="00DA0F4D" w:rsidRPr="005356E7">
              <w:rPr>
                <w:rFonts w:cs="Arial"/>
                <w:lang w:val="en-GB"/>
              </w:rPr>
              <w:t>u</w:t>
            </w:r>
            <w:r w:rsidR="004D4023" w:rsidRPr="005356E7">
              <w:rPr>
                <w:rFonts w:cs="Arial"/>
                <w:lang w:val="en-GB"/>
              </w:rPr>
              <w:t xml:space="preserve">r Code, </w:t>
            </w:r>
            <w:r w:rsidR="00394C15" w:rsidRPr="005356E7">
              <w:rPr>
                <w:rFonts w:cs="Arial"/>
                <w:lang w:val="en-GB"/>
              </w:rPr>
              <w:t>shall be</w:t>
            </w:r>
            <w:r w:rsidR="004D4023" w:rsidRPr="005356E7">
              <w:rPr>
                <w:rFonts w:cs="Arial"/>
                <w:lang w:val="en-GB"/>
              </w:rPr>
              <w:t xml:space="preserve"> stated in the collective agreement or employment contract or in another </w:t>
            </w:r>
            <w:r w:rsidR="00394C15" w:rsidRPr="005356E7">
              <w:rPr>
                <w:rFonts w:cs="Arial"/>
                <w:lang w:val="en-GB"/>
              </w:rPr>
              <w:t>legal</w:t>
            </w:r>
            <w:r w:rsidR="00DA0F4D" w:rsidRPr="005356E7">
              <w:rPr>
                <w:rFonts w:cs="Arial"/>
                <w:lang w:val="en-GB"/>
              </w:rPr>
              <w:t>l</w:t>
            </w:r>
            <w:r w:rsidR="00394C15" w:rsidRPr="005356E7">
              <w:rPr>
                <w:rFonts w:cs="Arial"/>
                <w:lang w:val="en-GB"/>
              </w:rPr>
              <w:t>y</w:t>
            </w:r>
            <w:r w:rsidR="004D4023" w:rsidRPr="005356E7">
              <w:rPr>
                <w:rFonts w:cs="Arial"/>
                <w:lang w:val="en-GB"/>
              </w:rPr>
              <w:t xml:space="preserve"> binding document</w:t>
            </w:r>
          </w:p>
          <w:p w14:paraId="6F13FCBE" w14:textId="5C1D09E3" w:rsidR="0029553E" w:rsidRPr="005356E7" w:rsidRDefault="004D4023" w:rsidP="004D4023">
            <w:pPr>
              <w:pStyle w:val="Textnormy"/>
              <w:spacing w:after="0"/>
              <w:ind w:left="600" w:hanging="600"/>
              <w:jc w:val="left"/>
              <w:rPr>
                <w:rFonts w:cs="Arial"/>
                <w:lang w:val="en-GB"/>
              </w:rPr>
            </w:pPr>
            <w:r w:rsidRPr="005356E7">
              <w:rPr>
                <w:rFonts w:cs="Arial"/>
                <w:lang w:val="en-GB"/>
              </w:rPr>
              <w:t>6.6.8</w:t>
            </w:r>
            <w:r w:rsidR="00F12ABD" w:rsidRPr="005356E7">
              <w:rPr>
                <w:rFonts w:cs="Arial"/>
                <w:lang w:val="en-GB"/>
              </w:rPr>
              <w:tab/>
              <w:t>Consultancy</w:t>
            </w:r>
            <w:r w:rsidRPr="005356E7">
              <w:rPr>
                <w:rFonts w:cs="Arial"/>
                <w:lang w:val="en-GB"/>
              </w:rPr>
              <w:t xml:space="preserve"> and training on safety in work procedures </w:t>
            </w:r>
            <w:r w:rsidR="00F12ABD" w:rsidRPr="005356E7">
              <w:rPr>
                <w:rFonts w:cs="Arial"/>
                <w:lang w:val="en-GB"/>
              </w:rPr>
              <w:t xml:space="preserve">shall </w:t>
            </w:r>
            <w:r w:rsidRPr="005356E7">
              <w:rPr>
                <w:rFonts w:cs="Arial"/>
                <w:lang w:val="en-GB"/>
              </w:rPr>
              <w:t xml:space="preserve">be provided for all </w:t>
            </w:r>
            <w:r w:rsidR="00D23A65" w:rsidRPr="005356E7">
              <w:rPr>
                <w:rFonts w:cs="Arial"/>
                <w:lang w:val="en-GB"/>
              </w:rPr>
              <w:t>forestry operations</w:t>
            </w:r>
          </w:p>
          <w:p w14:paraId="192A7E3D" w14:textId="5471FD6A" w:rsidR="0029553E" w:rsidRPr="005356E7" w:rsidRDefault="00227DC9" w:rsidP="00227DC9">
            <w:pPr>
              <w:pStyle w:val="Textnormy"/>
              <w:spacing w:after="0"/>
              <w:ind w:left="600" w:hanging="600"/>
              <w:jc w:val="left"/>
              <w:rPr>
                <w:rFonts w:cs="Arial"/>
                <w:lang w:val="en-GB"/>
              </w:rPr>
            </w:pPr>
            <w:r w:rsidRPr="005356E7">
              <w:rPr>
                <w:rFonts w:cs="Arial"/>
                <w:lang w:val="en-GB"/>
              </w:rPr>
              <w:t>6.6.9</w:t>
            </w:r>
            <w:r w:rsidRPr="005356E7">
              <w:rPr>
                <w:rFonts w:cs="Arial"/>
                <w:lang w:val="en-GB"/>
              </w:rPr>
              <w:tab/>
            </w:r>
            <w:r w:rsidR="00EA5131" w:rsidRPr="005356E7">
              <w:rPr>
                <w:rFonts w:cs="Arial"/>
                <w:lang w:val="en-GB"/>
              </w:rPr>
              <w:t xml:space="preserve">Used production facilities, devices, tools and equipment, including personal protective equipment shall be kept in good condition </w:t>
            </w:r>
          </w:p>
          <w:p w14:paraId="55AF1B01" w14:textId="514E2D2D" w:rsidR="0029553E" w:rsidRPr="005356E7" w:rsidRDefault="00227DC9" w:rsidP="00227DC9">
            <w:pPr>
              <w:pStyle w:val="Textnormy"/>
              <w:spacing w:after="0"/>
              <w:ind w:left="600" w:hanging="600"/>
              <w:jc w:val="left"/>
              <w:rPr>
                <w:rFonts w:cs="Arial"/>
                <w:lang w:val="en-GB"/>
              </w:rPr>
            </w:pPr>
            <w:r w:rsidRPr="005356E7">
              <w:rPr>
                <w:rFonts w:cs="Arial"/>
                <w:lang w:val="en-GB"/>
              </w:rPr>
              <w:t>6.6.10</w:t>
            </w:r>
            <w:r w:rsidRPr="005356E7">
              <w:rPr>
                <w:rFonts w:cs="Arial"/>
                <w:lang w:val="en-GB"/>
              </w:rPr>
              <w:tab/>
            </w:r>
            <w:r w:rsidR="00F23DDA" w:rsidRPr="005356E7">
              <w:rPr>
                <w:lang w:val="en-GB"/>
              </w:rPr>
              <w:t xml:space="preserve">Workplaces endangering the health and safety of third </w:t>
            </w:r>
            <w:r w:rsidR="00F23DDA" w:rsidRPr="005356E7">
              <w:rPr>
                <w:lang w:val="en-GB"/>
              </w:rPr>
              <w:lastRenderedPageBreak/>
              <w:t>parties (</w:t>
            </w:r>
            <w:r w:rsidR="00C97D8A" w:rsidRPr="005356E7">
              <w:rPr>
                <w:lang w:val="en-GB"/>
              </w:rPr>
              <w:t>felling</w:t>
            </w:r>
            <w:r w:rsidR="00F23DDA" w:rsidRPr="005356E7">
              <w:rPr>
                <w:lang w:val="en-GB"/>
              </w:rPr>
              <w:t xml:space="preserve"> and the application of chemicals) are marked with warning signs on access roads</w:t>
            </w:r>
          </w:p>
        </w:tc>
      </w:tr>
      <w:tr w:rsidR="0029553E" w:rsidRPr="005356E7" w14:paraId="760F38A5" w14:textId="77777777" w:rsidTr="0029553E">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898" w14:textId="488C5586" w:rsidR="0029553E"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899" w14:textId="2BC5C42A" w:rsidR="0029553E" w:rsidRPr="005356E7" w:rsidRDefault="00DA0F4D" w:rsidP="0014766E">
            <w:pPr>
              <w:pStyle w:val="Textnormy"/>
              <w:numPr>
                <w:ilvl w:val="0"/>
                <w:numId w:val="3"/>
              </w:numPr>
              <w:spacing w:after="0"/>
              <w:jc w:val="left"/>
              <w:rPr>
                <w:rFonts w:cs="Arial"/>
                <w:lang w:val="en-GB"/>
              </w:rPr>
            </w:pPr>
            <w:bookmarkStart w:id="48" w:name="_Toc391845754"/>
            <w:r w:rsidRPr="005356E7">
              <w:rPr>
                <w:rFonts w:cs="Arial"/>
                <w:lang w:val="en-GB"/>
              </w:rPr>
              <w:t xml:space="preserve">collective agreements or similar </w:t>
            </w:r>
            <w:r w:rsidR="00B0340C" w:rsidRPr="005356E7">
              <w:rPr>
                <w:rFonts w:cs="Arial"/>
                <w:lang w:val="en-GB"/>
              </w:rPr>
              <w:t>obligations</w:t>
            </w:r>
            <w:bookmarkEnd w:id="48"/>
          </w:p>
          <w:p w14:paraId="760F389A" w14:textId="790E8DCC" w:rsidR="0029553E" w:rsidRPr="005356E7" w:rsidRDefault="00B0340C" w:rsidP="0014766E">
            <w:pPr>
              <w:pStyle w:val="Textnormy"/>
              <w:numPr>
                <w:ilvl w:val="0"/>
                <w:numId w:val="3"/>
              </w:numPr>
              <w:spacing w:after="0"/>
              <w:jc w:val="left"/>
              <w:rPr>
                <w:rFonts w:cs="Arial"/>
                <w:lang w:val="en-GB"/>
              </w:rPr>
            </w:pPr>
            <w:bookmarkStart w:id="49" w:name="_Toc391845755"/>
            <w:r w:rsidRPr="005356E7">
              <w:rPr>
                <w:rFonts w:cs="Arial"/>
                <w:lang w:val="en-GB"/>
              </w:rPr>
              <w:t xml:space="preserve">statements </w:t>
            </w:r>
            <w:r w:rsidR="00A627F0" w:rsidRPr="005356E7">
              <w:rPr>
                <w:rFonts w:cs="Arial"/>
                <w:lang w:val="en-GB"/>
              </w:rPr>
              <w:t xml:space="preserve">or </w:t>
            </w:r>
            <w:r w:rsidR="00F66D72" w:rsidRPr="005356E7">
              <w:rPr>
                <w:rFonts w:cs="Arial"/>
                <w:lang w:val="en-GB"/>
              </w:rPr>
              <w:t>complaints</w:t>
            </w:r>
            <w:r w:rsidR="00A627F0" w:rsidRPr="005356E7">
              <w:rPr>
                <w:rFonts w:cs="Arial"/>
                <w:lang w:val="en-GB"/>
              </w:rPr>
              <w:t xml:space="preserve"> from employees </w:t>
            </w:r>
            <w:r w:rsidR="003118C2" w:rsidRPr="005356E7">
              <w:rPr>
                <w:rFonts w:cs="Arial"/>
                <w:lang w:val="en-GB"/>
              </w:rPr>
              <w:t>or contractors</w:t>
            </w:r>
            <w:bookmarkEnd w:id="49"/>
          </w:p>
          <w:p w14:paraId="760F389B" w14:textId="485CB505" w:rsidR="0029553E" w:rsidRPr="005356E7" w:rsidRDefault="003118C2" w:rsidP="0014766E">
            <w:pPr>
              <w:pStyle w:val="Textnormy"/>
              <w:numPr>
                <w:ilvl w:val="0"/>
                <w:numId w:val="3"/>
              </w:numPr>
              <w:spacing w:after="0"/>
              <w:jc w:val="left"/>
              <w:rPr>
                <w:rFonts w:cs="Arial"/>
                <w:lang w:val="en-GB"/>
              </w:rPr>
            </w:pPr>
            <w:bookmarkStart w:id="50" w:name="_Toc391845756"/>
            <w:r w:rsidRPr="005356E7">
              <w:rPr>
                <w:rFonts w:cs="Arial"/>
                <w:lang w:val="en-GB"/>
              </w:rPr>
              <w:t>working contracts</w:t>
            </w:r>
            <w:bookmarkEnd w:id="50"/>
          </w:p>
          <w:p w14:paraId="760F389C" w14:textId="33FD3B26" w:rsidR="0029553E" w:rsidRPr="005356E7" w:rsidRDefault="00703760" w:rsidP="0014766E">
            <w:pPr>
              <w:pStyle w:val="Textnormy"/>
              <w:numPr>
                <w:ilvl w:val="0"/>
                <w:numId w:val="3"/>
              </w:numPr>
              <w:spacing w:after="0"/>
              <w:jc w:val="left"/>
              <w:rPr>
                <w:rFonts w:cs="Arial"/>
                <w:lang w:val="en-GB"/>
              </w:rPr>
            </w:pPr>
            <w:bookmarkStart w:id="51" w:name="_Toc391845757"/>
            <w:r w:rsidRPr="005356E7">
              <w:rPr>
                <w:rFonts w:cs="Arial"/>
                <w:lang w:val="en-GB"/>
              </w:rPr>
              <w:t>contracts</w:t>
            </w:r>
            <w:bookmarkEnd w:id="51"/>
            <w:r w:rsidR="00752942" w:rsidRPr="005356E7">
              <w:rPr>
                <w:rFonts w:cs="Arial"/>
                <w:lang w:val="en-GB"/>
              </w:rPr>
              <w:t xml:space="preserve"> with contractors</w:t>
            </w:r>
          </w:p>
          <w:p w14:paraId="760F389D" w14:textId="6DF692D9" w:rsidR="0029553E" w:rsidRPr="005356E7" w:rsidRDefault="0029553E" w:rsidP="0014766E">
            <w:pPr>
              <w:pStyle w:val="Textnormy"/>
              <w:numPr>
                <w:ilvl w:val="0"/>
                <w:numId w:val="3"/>
              </w:numPr>
              <w:spacing w:after="0"/>
              <w:jc w:val="left"/>
              <w:rPr>
                <w:rFonts w:cs="Arial"/>
                <w:lang w:val="en-GB"/>
              </w:rPr>
            </w:pPr>
            <w:bookmarkStart w:id="52" w:name="_Toc391845758"/>
            <w:r w:rsidRPr="005356E7">
              <w:rPr>
                <w:rFonts w:cs="Arial"/>
                <w:lang w:val="en-GB"/>
              </w:rPr>
              <w:t>inform</w:t>
            </w:r>
            <w:r w:rsidR="00C274A7" w:rsidRPr="005356E7">
              <w:rPr>
                <w:rFonts w:cs="Arial"/>
                <w:lang w:val="en-GB"/>
              </w:rPr>
              <w:t xml:space="preserve">ation from </w:t>
            </w:r>
            <w:r w:rsidR="00EB0113" w:rsidRPr="005356E7">
              <w:rPr>
                <w:rFonts w:cs="Arial"/>
                <w:lang w:val="en-GB"/>
              </w:rPr>
              <w:t>Labour Inspectorate</w:t>
            </w:r>
            <w:r w:rsidR="00472BE2" w:rsidRPr="005356E7">
              <w:rPr>
                <w:rFonts w:cs="Arial"/>
                <w:lang w:val="en-GB"/>
              </w:rPr>
              <w:t xml:space="preserve">, trade </w:t>
            </w:r>
            <w:r w:rsidR="000C5B6B" w:rsidRPr="005356E7">
              <w:rPr>
                <w:rFonts w:cs="Arial"/>
                <w:lang w:val="en-GB"/>
              </w:rPr>
              <w:t>unions, self-gover</w:t>
            </w:r>
            <w:r w:rsidR="004259F7" w:rsidRPr="005356E7">
              <w:rPr>
                <w:rFonts w:cs="Arial"/>
                <w:lang w:val="en-GB"/>
              </w:rPr>
              <w:t>n</w:t>
            </w:r>
            <w:r w:rsidR="000C5B6B" w:rsidRPr="005356E7">
              <w:rPr>
                <w:rFonts w:cs="Arial"/>
                <w:lang w:val="en-GB"/>
              </w:rPr>
              <w:t>ments</w:t>
            </w:r>
            <w:bookmarkEnd w:id="52"/>
          </w:p>
          <w:p w14:paraId="050FE00F" w14:textId="77777777" w:rsidR="004259F7" w:rsidRPr="005356E7" w:rsidRDefault="004259F7" w:rsidP="004259F7">
            <w:pPr>
              <w:pStyle w:val="Textnormy"/>
              <w:numPr>
                <w:ilvl w:val="0"/>
                <w:numId w:val="3"/>
              </w:numPr>
              <w:spacing w:after="0"/>
              <w:rPr>
                <w:rFonts w:cs="Arial"/>
                <w:lang w:val="en-GB"/>
              </w:rPr>
            </w:pPr>
            <w:r w:rsidRPr="005356E7">
              <w:rPr>
                <w:rFonts w:cs="Arial"/>
                <w:lang w:val="en-GB"/>
              </w:rPr>
              <w:t>documentation of safety and health protection at work</w:t>
            </w:r>
          </w:p>
          <w:p w14:paraId="4D135685" w14:textId="77777777" w:rsidR="004259F7" w:rsidRPr="005356E7" w:rsidRDefault="004259F7" w:rsidP="004259F7">
            <w:pPr>
              <w:pStyle w:val="Textnormy"/>
              <w:numPr>
                <w:ilvl w:val="0"/>
                <w:numId w:val="3"/>
              </w:numPr>
              <w:spacing w:after="0"/>
              <w:rPr>
                <w:rFonts w:cs="Arial"/>
                <w:lang w:val="en-GB"/>
              </w:rPr>
            </w:pPr>
            <w:r w:rsidRPr="005356E7">
              <w:rPr>
                <w:rFonts w:cs="Arial"/>
                <w:lang w:val="en-GB"/>
              </w:rPr>
              <w:t>professional licenses and medical certificates</w:t>
            </w:r>
          </w:p>
          <w:p w14:paraId="79EB198F" w14:textId="77777777" w:rsidR="004259F7" w:rsidRPr="005356E7" w:rsidRDefault="004259F7" w:rsidP="004259F7">
            <w:pPr>
              <w:pStyle w:val="Textnormy"/>
              <w:numPr>
                <w:ilvl w:val="0"/>
                <w:numId w:val="3"/>
              </w:numPr>
              <w:spacing w:after="0"/>
              <w:rPr>
                <w:rFonts w:cs="Arial"/>
                <w:lang w:val="en-GB"/>
              </w:rPr>
            </w:pPr>
            <w:r w:rsidRPr="005356E7">
              <w:rPr>
                <w:rFonts w:cs="Arial"/>
                <w:lang w:val="en-GB"/>
              </w:rPr>
              <w:t>technological protocols</w:t>
            </w:r>
          </w:p>
          <w:p w14:paraId="4B407CB5" w14:textId="77777777" w:rsidR="004259F7" w:rsidRPr="005356E7" w:rsidRDefault="004259F7" w:rsidP="004259F7">
            <w:pPr>
              <w:pStyle w:val="Textnormy"/>
              <w:numPr>
                <w:ilvl w:val="0"/>
                <w:numId w:val="3"/>
              </w:numPr>
              <w:spacing w:after="0"/>
              <w:rPr>
                <w:rFonts w:cs="Arial"/>
                <w:lang w:val="en-GB"/>
              </w:rPr>
            </w:pPr>
            <w:r w:rsidRPr="005356E7">
              <w:rPr>
                <w:rFonts w:cs="Arial"/>
                <w:lang w:val="en-GB"/>
              </w:rPr>
              <w:t>interviews with employees and suppliers</w:t>
            </w:r>
          </w:p>
          <w:p w14:paraId="760F38A2" w14:textId="702352F6" w:rsidR="0029553E"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r w:rsidR="0029553E" w:rsidRPr="005356E7">
              <w:rPr>
                <w:rFonts w:cs="Arial"/>
                <w:lang w:val="en-GB"/>
              </w:rPr>
              <w:t xml:space="preserve"> </w:t>
            </w:r>
          </w:p>
          <w:p w14:paraId="760F38A4" w14:textId="3106ADBA" w:rsidR="0029553E" w:rsidRPr="005356E7" w:rsidRDefault="00CA295B" w:rsidP="0014766E">
            <w:pPr>
              <w:pStyle w:val="Textnormy"/>
              <w:numPr>
                <w:ilvl w:val="0"/>
                <w:numId w:val="3"/>
              </w:numPr>
              <w:spacing w:after="0"/>
              <w:jc w:val="left"/>
              <w:rPr>
                <w:rFonts w:cs="Arial"/>
                <w:lang w:val="en-GB"/>
              </w:rPr>
            </w:pPr>
            <w:r w:rsidRPr="005356E7">
              <w:rPr>
                <w:rFonts w:cs="Arial"/>
                <w:lang w:val="en-GB"/>
              </w:rPr>
              <w:t>records of the manager</w:t>
            </w:r>
          </w:p>
        </w:tc>
      </w:tr>
    </w:tbl>
    <w:p w14:paraId="760F38A6" w14:textId="77777777" w:rsidR="00360BA0" w:rsidRPr="005356E7" w:rsidRDefault="00360BA0" w:rsidP="0082279F">
      <w:pPr>
        <w:rPr>
          <w:rFonts w:ascii="Arial" w:hAnsi="Arial" w:cs="Arial"/>
          <w:sz w:val="20"/>
          <w:szCs w:val="20"/>
          <w:shd w:val="clear" w:color="auto" w:fill="FFFFFF"/>
          <w:lang w:val="en-GB"/>
        </w:rPr>
      </w:pPr>
    </w:p>
    <w:p w14:paraId="760F38A7" w14:textId="650238E4" w:rsidR="00731F41" w:rsidRPr="005356E7" w:rsidRDefault="00731F4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27403EE9" w14:textId="44220BEF" w:rsidR="007F4711" w:rsidRPr="005356E7" w:rsidRDefault="00C3536E" w:rsidP="0014766E">
      <w:pPr>
        <w:pStyle w:val="TDHeading1"/>
        <w:numPr>
          <w:ilvl w:val="0"/>
          <w:numId w:val="17"/>
        </w:numPr>
      </w:pPr>
      <w:bookmarkStart w:id="53" w:name="_Toc88850475"/>
      <w:r w:rsidRPr="005356E7">
        <w:lastRenderedPageBreak/>
        <w:t>Support</w:t>
      </w:r>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8AC" w14:textId="77777777" w:rsidTr="00731F41">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8AA" w14:textId="5F53CC14" w:rsidR="005A6A4B"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8AB" w14:textId="77777777" w:rsidR="005A6A4B" w:rsidRPr="005356E7" w:rsidRDefault="005A6A4B" w:rsidP="00731F41">
            <w:pPr>
              <w:rPr>
                <w:rFonts w:ascii="Arial" w:hAnsi="Arial" w:cs="Arial"/>
                <w:b/>
                <w:caps/>
                <w:lang w:val="en-GB"/>
              </w:rPr>
            </w:pPr>
            <w:r w:rsidRPr="005356E7">
              <w:rPr>
                <w:rFonts w:ascii="Arial" w:hAnsi="Arial" w:cs="Arial"/>
                <w:b/>
                <w:caps/>
                <w:lang w:val="en-GB"/>
              </w:rPr>
              <w:t xml:space="preserve">7.1. </w:t>
            </w:r>
          </w:p>
        </w:tc>
      </w:tr>
      <w:tr w:rsidR="00846DD5" w:rsidRPr="005356E7" w14:paraId="760F38AF" w14:textId="77777777" w:rsidTr="00731F4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AD" w14:textId="4A766DB6" w:rsidR="005A6A4B"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AE" w14:textId="4F7386B3" w:rsidR="005A6A4B" w:rsidRPr="005356E7" w:rsidRDefault="00C3536E" w:rsidP="00731F41">
            <w:pPr>
              <w:rPr>
                <w:rFonts w:ascii="Arial" w:hAnsi="Arial" w:cs="Arial"/>
                <w:b/>
                <w:caps/>
                <w:lang w:val="en-GB"/>
              </w:rPr>
            </w:pPr>
            <w:r w:rsidRPr="005356E7">
              <w:rPr>
                <w:rFonts w:ascii="Arial" w:hAnsi="Arial" w:cs="Arial"/>
                <w:b/>
                <w:caps/>
                <w:lang w:val="en-GB"/>
              </w:rPr>
              <w:t>resources</w:t>
            </w:r>
          </w:p>
        </w:tc>
      </w:tr>
      <w:tr w:rsidR="00846DD5" w:rsidRPr="005356E7" w14:paraId="760F38B2" w14:textId="77777777" w:rsidTr="00731F4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B0" w14:textId="03EB6A89" w:rsidR="005A6A4B"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5A6A4B"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B1" w14:textId="5A176A24" w:rsidR="005A6A4B" w:rsidRPr="005356E7" w:rsidRDefault="002E7031" w:rsidP="00867709">
            <w:pPr>
              <w:pStyle w:val="TDNormaltext"/>
              <w:jc w:val="left"/>
              <w:rPr>
                <w:szCs w:val="20"/>
              </w:rPr>
            </w:pPr>
            <w:r w:rsidRPr="005356E7">
              <w:t>The p</w:t>
            </w:r>
            <w:r w:rsidR="008E6E20" w:rsidRPr="005356E7">
              <w:t xml:space="preserve">articipant in certification </w:t>
            </w:r>
            <w:r w:rsidR="00763952" w:rsidRPr="005356E7">
              <w:t xml:space="preserve">shall </w:t>
            </w:r>
            <w:r w:rsidR="00E1039C" w:rsidRPr="005356E7">
              <w:t>establish</w:t>
            </w:r>
            <w:r w:rsidR="00964D56" w:rsidRPr="005356E7">
              <w:t xml:space="preserve"> appropriate conditions </w:t>
            </w:r>
            <w:r w:rsidRPr="005356E7">
              <w:t xml:space="preserve">and provides necessary resources </w:t>
            </w:r>
            <w:r w:rsidR="008E6E20" w:rsidRPr="005356E7">
              <w:rPr>
                <w:szCs w:val="20"/>
              </w:rPr>
              <w:t>needed for the establishment, implementation, maintenance and continual improvement of the sustainable forest management system.</w:t>
            </w:r>
          </w:p>
        </w:tc>
      </w:tr>
      <w:tr w:rsidR="00846DD5" w:rsidRPr="005356E7" w14:paraId="760F38B5" w14:textId="77777777" w:rsidTr="00731F4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B3" w14:textId="35B1F2D6" w:rsidR="005A6A4B"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5A6A4B"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B4" w14:textId="31FDAD8C" w:rsidR="005A6A4B" w:rsidRPr="005356E7" w:rsidRDefault="0037671D" w:rsidP="00867709">
            <w:pPr>
              <w:pStyle w:val="TDNormaltext"/>
              <w:jc w:val="left"/>
              <w:rPr>
                <w:szCs w:val="20"/>
              </w:rPr>
            </w:pPr>
            <w:r w:rsidRPr="005356E7">
              <w:rPr>
                <w:szCs w:val="20"/>
              </w:rPr>
              <w:t>Continuous provision of maintaining the favo</w:t>
            </w:r>
            <w:r w:rsidR="00F62A48" w:rsidRPr="005356E7">
              <w:rPr>
                <w:szCs w:val="20"/>
              </w:rPr>
              <w:t>u</w:t>
            </w:r>
            <w:r w:rsidRPr="005356E7">
              <w:rPr>
                <w:szCs w:val="20"/>
              </w:rPr>
              <w:t>rable state of forests and its improvement</w:t>
            </w:r>
          </w:p>
        </w:tc>
      </w:tr>
      <w:tr w:rsidR="00846DD5" w:rsidRPr="005356E7" w14:paraId="760F38C1" w14:textId="77777777" w:rsidTr="00731F4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B9" w14:textId="5CF1D312" w:rsidR="005A6A4B"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3B050A"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BA" w14:textId="19F883F5" w:rsidR="00DF06D9" w:rsidRPr="005356E7" w:rsidRDefault="003B050A" w:rsidP="00227DC9">
            <w:pPr>
              <w:pStyle w:val="Textnormy"/>
              <w:spacing w:after="0"/>
              <w:ind w:left="600" w:hanging="600"/>
              <w:jc w:val="left"/>
              <w:rPr>
                <w:rFonts w:cs="Arial"/>
                <w:lang w:val="en-GB"/>
              </w:rPr>
            </w:pPr>
            <w:r w:rsidRPr="005356E7">
              <w:rPr>
                <w:rFonts w:cs="Arial"/>
                <w:lang w:val="en-GB"/>
              </w:rPr>
              <w:t>7.1.</w:t>
            </w:r>
            <w:r w:rsidR="0034113C" w:rsidRPr="005356E7">
              <w:rPr>
                <w:rFonts w:cs="Arial"/>
                <w:lang w:val="en-GB"/>
              </w:rPr>
              <w:t>1</w:t>
            </w:r>
            <w:r w:rsidR="00227DC9" w:rsidRPr="005356E7">
              <w:rPr>
                <w:rFonts w:cs="Arial"/>
                <w:lang w:val="en-GB"/>
              </w:rPr>
              <w:tab/>
            </w:r>
            <w:r w:rsidR="00E1039C" w:rsidRPr="005356E7">
              <w:rPr>
                <w:rFonts w:cs="Arial"/>
                <w:lang w:val="en-GB"/>
              </w:rPr>
              <w:t>Estab</w:t>
            </w:r>
            <w:r w:rsidR="00763952" w:rsidRPr="005356E7">
              <w:rPr>
                <w:rFonts w:cs="Arial"/>
                <w:lang w:val="en-GB"/>
              </w:rPr>
              <w:t>l</w:t>
            </w:r>
            <w:r w:rsidR="00E1039C" w:rsidRPr="005356E7">
              <w:rPr>
                <w:rFonts w:cs="Arial"/>
                <w:lang w:val="en-GB"/>
              </w:rPr>
              <w:t>is</w:t>
            </w:r>
            <w:r w:rsidR="00763952" w:rsidRPr="005356E7">
              <w:rPr>
                <w:rFonts w:cs="Arial"/>
                <w:lang w:val="en-GB"/>
              </w:rPr>
              <w:t>hed conditions and necessary resources</w:t>
            </w:r>
            <w:r w:rsidR="00DF06D9" w:rsidRPr="005356E7">
              <w:rPr>
                <w:rFonts w:cs="Arial"/>
                <w:lang w:val="en-GB"/>
              </w:rPr>
              <w:t>:</w:t>
            </w:r>
          </w:p>
          <w:p w14:paraId="760F38BB" w14:textId="6F5BBA22" w:rsidR="00DF06D9" w:rsidRPr="005356E7" w:rsidRDefault="001E68C6" w:rsidP="0014766E">
            <w:pPr>
              <w:pStyle w:val="Nadpis2"/>
              <w:numPr>
                <w:ilvl w:val="0"/>
                <w:numId w:val="3"/>
              </w:numPr>
              <w:spacing w:before="0" w:after="0"/>
              <w:ind w:left="883" w:hanging="283"/>
              <w:rPr>
                <w:rFonts w:cs="Arial"/>
                <w:b w:val="0"/>
                <w:sz w:val="20"/>
                <w:lang w:val="en-GB"/>
              </w:rPr>
            </w:pPr>
            <w:r w:rsidRPr="005356E7">
              <w:rPr>
                <w:rFonts w:cs="Arial"/>
                <w:b w:val="0"/>
                <w:sz w:val="20"/>
                <w:lang w:val="en-GB"/>
              </w:rPr>
              <w:t>human resources</w:t>
            </w:r>
            <w:r w:rsidR="00DF06D9" w:rsidRPr="005356E7">
              <w:rPr>
                <w:rFonts w:cs="Arial"/>
                <w:b w:val="0"/>
                <w:sz w:val="20"/>
                <w:lang w:val="en-GB"/>
              </w:rPr>
              <w:t xml:space="preserve"> (mana</w:t>
            </w:r>
            <w:r w:rsidRPr="005356E7">
              <w:rPr>
                <w:rFonts w:cs="Arial"/>
                <w:b w:val="0"/>
                <w:sz w:val="20"/>
                <w:lang w:val="en-GB"/>
              </w:rPr>
              <w:t>gement</w:t>
            </w:r>
            <w:r w:rsidR="00DF06D9" w:rsidRPr="005356E7">
              <w:rPr>
                <w:rFonts w:cs="Arial"/>
                <w:b w:val="0"/>
                <w:sz w:val="20"/>
                <w:lang w:val="en-GB"/>
              </w:rPr>
              <w:t xml:space="preserve">, </w:t>
            </w:r>
            <w:r w:rsidRPr="005356E7">
              <w:rPr>
                <w:rFonts w:cs="Arial"/>
                <w:b w:val="0"/>
                <w:sz w:val="20"/>
                <w:lang w:val="en-GB"/>
              </w:rPr>
              <w:t>employees)</w:t>
            </w:r>
            <w:r w:rsidR="00DF06D9" w:rsidRPr="005356E7">
              <w:rPr>
                <w:rFonts w:cs="Arial"/>
                <w:b w:val="0"/>
                <w:sz w:val="20"/>
                <w:lang w:val="en-GB"/>
              </w:rPr>
              <w:t xml:space="preserve"> </w:t>
            </w:r>
          </w:p>
          <w:p w14:paraId="572AE47F" w14:textId="574B18A8" w:rsidR="00B54D9C" w:rsidRPr="005356E7" w:rsidRDefault="00B54D9C" w:rsidP="00B54D9C">
            <w:pPr>
              <w:pStyle w:val="Nadpis2"/>
              <w:numPr>
                <w:ilvl w:val="0"/>
                <w:numId w:val="3"/>
              </w:numPr>
              <w:spacing w:before="0" w:after="0"/>
              <w:ind w:left="883" w:hanging="283"/>
              <w:rPr>
                <w:rFonts w:cs="Arial"/>
                <w:b w:val="0"/>
                <w:sz w:val="20"/>
                <w:lang w:val="en-GB"/>
              </w:rPr>
            </w:pPr>
            <w:r w:rsidRPr="005356E7">
              <w:rPr>
                <w:rFonts w:cs="Arial"/>
                <w:b w:val="0"/>
                <w:sz w:val="20"/>
                <w:lang w:val="en-GB"/>
              </w:rPr>
              <w:t>infrastructure (offices, hardware, software)</w:t>
            </w:r>
          </w:p>
          <w:p w14:paraId="238CD0F4" w14:textId="1B6C0E22" w:rsidR="00B54D9C" w:rsidRPr="005356E7" w:rsidRDefault="00B54D9C" w:rsidP="00B54D9C">
            <w:pPr>
              <w:pStyle w:val="Nadpis2"/>
              <w:numPr>
                <w:ilvl w:val="0"/>
                <w:numId w:val="3"/>
              </w:numPr>
              <w:spacing w:before="0" w:after="0"/>
              <w:ind w:left="883" w:hanging="283"/>
              <w:rPr>
                <w:rFonts w:cs="Arial"/>
                <w:b w:val="0"/>
                <w:sz w:val="20"/>
                <w:lang w:val="en-GB"/>
              </w:rPr>
            </w:pPr>
            <w:r w:rsidRPr="005356E7">
              <w:rPr>
                <w:rFonts w:cs="Arial"/>
                <w:b w:val="0"/>
                <w:sz w:val="20"/>
                <w:lang w:val="en-GB"/>
              </w:rPr>
              <w:t>mean</w:t>
            </w:r>
            <w:r w:rsidR="00DB3570" w:rsidRPr="005356E7">
              <w:rPr>
                <w:rFonts w:cs="Arial"/>
                <w:b w:val="0"/>
                <w:sz w:val="20"/>
                <w:lang w:val="en-GB"/>
              </w:rPr>
              <w:t xml:space="preserve">s of </w:t>
            </w:r>
            <w:r w:rsidRPr="005356E7">
              <w:rPr>
                <w:rFonts w:cs="Arial"/>
                <w:b w:val="0"/>
                <w:sz w:val="20"/>
                <w:lang w:val="en-GB"/>
              </w:rPr>
              <w:t>transport</w:t>
            </w:r>
          </w:p>
          <w:p w14:paraId="6C38DAEF" w14:textId="370A3597" w:rsidR="00B54D9C" w:rsidRPr="005356E7" w:rsidRDefault="00DB3570" w:rsidP="00B54D9C">
            <w:pPr>
              <w:pStyle w:val="Nadpis2"/>
              <w:numPr>
                <w:ilvl w:val="0"/>
                <w:numId w:val="3"/>
              </w:numPr>
              <w:spacing w:before="0" w:after="0"/>
              <w:ind w:left="883" w:hanging="283"/>
              <w:rPr>
                <w:rFonts w:cs="Arial"/>
                <w:b w:val="0"/>
                <w:sz w:val="20"/>
                <w:lang w:val="en-GB"/>
              </w:rPr>
            </w:pPr>
            <w:r w:rsidRPr="005356E7">
              <w:rPr>
                <w:rFonts w:cs="Arial"/>
                <w:b w:val="0"/>
                <w:sz w:val="20"/>
                <w:lang w:val="en-GB"/>
              </w:rPr>
              <w:t>i</w:t>
            </w:r>
            <w:r w:rsidR="00B54D9C" w:rsidRPr="005356E7">
              <w:rPr>
                <w:rFonts w:cs="Arial"/>
                <w:b w:val="0"/>
                <w:sz w:val="20"/>
                <w:lang w:val="en-GB"/>
              </w:rPr>
              <w:t>nformation and communication technologies</w:t>
            </w:r>
          </w:p>
          <w:p w14:paraId="760F38BC" w14:textId="36B7E038" w:rsidR="00DB3570" w:rsidRPr="005356E7" w:rsidRDefault="00B54D9C" w:rsidP="00DB3570">
            <w:pPr>
              <w:pStyle w:val="Nadpis2"/>
              <w:numPr>
                <w:ilvl w:val="0"/>
                <w:numId w:val="3"/>
              </w:numPr>
              <w:spacing w:before="0" w:after="0"/>
              <w:ind w:left="883" w:hanging="283"/>
              <w:rPr>
                <w:rFonts w:cs="Arial"/>
                <w:b w:val="0"/>
                <w:sz w:val="20"/>
                <w:lang w:val="en-GB"/>
              </w:rPr>
            </w:pPr>
            <w:r w:rsidRPr="005356E7">
              <w:rPr>
                <w:rFonts w:cs="Arial"/>
                <w:b w:val="0"/>
                <w:sz w:val="20"/>
                <w:lang w:val="en-GB"/>
              </w:rPr>
              <w:t xml:space="preserve">financial </w:t>
            </w:r>
            <w:r w:rsidR="00DB3570" w:rsidRPr="005356E7">
              <w:rPr>
                <w:rFonts w:cs="Arial"/>
                <w:b w:val="0"/>
                <w:sz w:val="20"/>
                <w:lang w:val="en-GB"/>
              </w:rPr>
              <w:t>reso</w:t>
            </w:r>
            <w:r w:rsidR="00D031D0" w:rsidRPr="005356E7">
              <w:rPr>
                <w:rFonts w:cs="Arial"/>
                <w:b w:val="0"/>
                <w:sz w:val="20"/>
                <w:lang w:val="en-GB"/>
              </w:rPr>
              <w:t>urces</w:t>
            </w:r>
          </w:p>
          <w:p w14:paraId="760F38C0" w14:textId="0A22D365" w:rsidR="005A6A4B" w:rsidRPr="005356E7" w:rsidRDefault="003B050A" w:rsidP="00227DC9">
            <w:pPr>
              <w:pStyle w:val="Textnormy"/>
              <w:spacing w:after="0"/>
              <w:ind w:left="600" w:hanging="600"/>
              <w:jc w:val="left"/>
              <w:rPr>
                <w:rFonts w:cs="Arial"/>
                <w:lang w:val="en-GB"/>
              </w:rPr>
            </w:pPr>
            <w:r w:rsidRPr="005356E7">
              <w:rPr>
                <w:rFonts w:cs="Arial"/>
                <w:lang w:val="en-GB"/>
              </w:rPr>
              <w:t>7.1.2</w:t>
            </w:r>
            <w:r w:rsidR="00227DC9" w:rsidRPr="005356E7">
              <w:rPr>
                <w:rFonts w:cs="Arial"/>
                <w:lang w:val="en-GB"/>
              </w:rPr>
              <w:tab/>
            </w:r>
            <w:r w:rsidR="00F52EAD" w:rsidRPr="005356E7">
              <w:rPr>
                <w:rFonts w:cs="Arial"/>
                <w:lang w:val="en-GB"/>
              </w:rPr>
              <w:t xml:space="preserve">Conditions and resources correspond to the legal form, size of the property and </w:t>
            </w:r>
            <w:r w:rsidR="00411F47" w:rsidRPr="005356E7">
              <w:rPr>
                <w:rFonts w:cs="Arial"/>
                <w:lang w:val="en-GB"/>
              </w:rPr>
              <w:t>shall be</w:t>
            </w:r>
            <w:r w:rsidR="00F52EAD" w:rsidRPr="005356E7">
              <w:rPr>
                <w:rFonts w:cs="Arial"/>
                <w:lang w:val="en-GB"/>
              </w:rPr>
              <w:t xml:space="preserve"> sufficient to permanently ensure the maintenance of the favourable state of forests and its improvement</w:t>
            </w:r>
          </w:p>
        </w:tc>
      </w:tr>
      <w:tr w:rsidR="005A6A4B" w:rsidRPr="005356E7" w14:paraId="760F38C7" w14:textId="77777777" w:rsidTr="00731F41">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8C5" w14:textId="55A5AFA0" w:rsidR="005A6A4B"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8C6" w14:textId="2783BA08" w:rsidR="005A6A4B"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649FE432" w14:textId="13A0F2C5" w:rsidR="00731F41" w:rsidRPr="005356E7" w:rsidRDefault="00731F41">
      <w:pPr>
        <w:rPr>
          <w:rFonts w:ascii="Arial" w:hAnsi="Arial" w:cs="Arial"/>
          <w:sz w:val="20"/>
          <w:szCs w:val="20"/>
          <w:shd w:val="clear" w:color="auto" w:fill="FFFFFF"/>
          <w:lang w:val="en-GB"/>
        </w:rPr>
      </w:pPr>
    </w:p>
    <w:p w14:paraId="36198FC9" w14:textId="026D4D4E" w:rsidR="005173EC" w:rsidRPr="005356E7" w:rsidRDefault="005173EC">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363B4AC1" w14:textId="77777777" w:rsidR="00731F41" w:rsidRPr="005356E7" w:rsidRDefault="00731F41" w:rsidP="0082279F">
      <w:pPr>
        <w:rPr>
          <w:rFonts w:ascii="Arial" w:hAnsi="Arial" w:cs="Arial"/>
          <w:sz w:val="20"/>
          <w:szCs w:val="20"/>
          <w:shd w:val="clear" w:color="auto" w:fill="FFFFFF"/>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434E2D" w:rsidRPr="005356E7" w14:paraId="760F38D3" w14:textId="77777777" w:rsidTr="007F4711">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8D1" w14:textId="4955BF2F" w:rsidR="00434E2D" w:rsidRPr="005356E7" w:rsidRDefault="00434E2D" w:rsidP="00434E2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8D2" w14:textId="77777777" w:rsidR="00434E2D" w:rsidRPr="005356E7" w:rsidRDefault="00434E2D" w:rsidP="00434E2D">
            <w:pPr>
              <w:rPr>
                <w:rFonts w:ascii="Arial" w:hAnsi="Arial" w:cs="Arial"/>
                <w:b/>
                <w:caps/>
                <w:lang w:val="en-GB"/>
              </w:rPr>
            </w:pPr>
            <w:r w:rsidRPr="005356E7">
              <w:rPr>
                <w:rFonts w:ascii="Arial" w:hAnsi="Arial" w:cs="Arial"/>
                <w:b/>
                <w:caps/>
                <w:lang w:val="en-GB"/>
              </w:rPr>
              <w:t xml:space="preserve">7.2. </w:t>
            </w:r>
          </w:p>
        </w:tc>
      </w:tr>
      <w:tr w:rsidR="00434E2D" w:rsidRPr="005356E7" w14:paraId="760F38D6"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D4" w14:textId="4BB9A999" w:rsidR="00434E2D" w:rsidRPr="005356E7" w:rsidRDefault="00434E2D" w:rsidP="00434E2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D5" w14:textId="599EDC76" w:rsidR="00434E2D" w:rsidRPr="005356E7" w:rsidRDefault="00434E2D" w:rsidP="00434E2D">
            <w:pPr>
              <w:rPr>
                <w:rFonts w:ascii="Arial" w:hAnsi="Arial" w:cs="Arial"/>
                <w:b/>
                <w:caps/>
                <w:lang w:val="en-GB"/>
              </w:rPr>
            </w:pPr>
            <w:r w:rsidRPr="005356E7">
              <w:rPr>
                <w:rFonts w:ascii="Arial" w:hAnsi="Arial" w:cs="Arial"/>
                <w:b/>
                <w:caps/>
                <w:lang w:val="en-GB"/>
              </w:rPr>
              <w:t>Competence</w:t>
            </w:r>
          </w:p>
        </w:tc>
      </w:tr>
      <w:tr w:rsidR="00434E2D" w:rsidRPr="005356E7" w14:paraId="760F38D9"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D7" w14:textId="644DBB9C" w:rsidR="00434E2D" w:rsidRPr="005356E7" w:rsidRDefault="00434E2D" w:rsidP="00434E2D">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 xml:space="preserve">Full wording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D8" w14:textId="63BFF2F1" w:rsidR="00434E2D" w:rsidRPr="005356E7" w:rsidRDefault="004C7B12" w:rsidP="00434E2D">
            <w:pPr>
              <w:pStyle w:val="TDNormaltext"/>
              <w:jc w:val="left"/>
              <w:rPr>
                <w:szCs w:val="20"/>
              </w:rPr>
            </w:pPr>
            <w:r w:rsidRPr="005356E7">
              <w:rPr>
                <w:szCs w:val="20"/>
              </w:rPr>
              <w:t xml:space="preserve">Forest managers, contractors, employees as well as forest owners </w:t>
            </w:r>
            <w:r w:rsidR="00411F47" w:rsidRPr="005356E7">
              <w:rPr>
                <w:szCs w:val="20"/>
              </w:rPr>
              <w:t>shall</w:t>
            </w:r>
            <w:r w:rsidRPr="005356E7">
              <w:rPr>
                <w:szCs w:val="20"/>
              </w:rPr>
              <w:t xml:space="preserve"> </w:t>
            </w:r>
            <w:r w:rsidR="00785298" w:rsidRPr="005356E7">
              <w:rPr>
                <w:szCs w:val="20"/>
              </w:rPr>
              <w:t xml:space="preserve">be provided with sufficient information and kept up-to-date through continuous training in relation to sustainable forest management, as a precondition for all management planning and practices described in this </w:t>
            </w:r>
            <w:r w:rsidR="008C3371" w:rsidRPr="005356E7">
              <w:rPr>
                <w:szCs w:val="20"/>
              </w:rPr>
              <w:t>document</w:t>
            </w:r>
          </w:p>
        </w:tc>
      </w:tr>
      <w:tr w:rsidR="00846DD5" w:rsidRPr="005356E7" w14:paraId="760F38DC"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DA" w14:textId="654FCBBC" w:rsidR="00765E7C"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DB" w14:textId="2CFCB7F9" w:rsidR="00765E7C" w:rsidRPr="005356E7" w:rsidRDefault="003124B8" w:rsidP="00867709">
            <w:pPr>
              <w:pStyle w:val="TDNormaltext"/>
              <w:jc w:val="left"/>
              <w:rPr>
                <w:szCs w:val="20"/>
              </w:rPr>
            </w:pPr>
            <w:r w:rsidRPr="005356E7">
              <w:rPr>
                <w:szCs w:val="20"/>
              </w:rPr>
              <w:t xml:space="preserve">Sustainable forest management shall be carried out by professionally qualified persons according to the latest </w:t>
            </w:r>
            <w:r w:rsidR="00826B86" w:rsidRPr="005356E7">
              <w:rPr>
                <w:szCs w:val="20"/>
              </w:rPr>
              <w:t xml:space="preserve">scientific </w:t>
            </w:r>
            <w:r w:rsidRPr="005356E7">
              <w:rPr>
                <w:szCs w:val="20"/>
              </w:rPr>
              <w:t>knowledge and research</w:t>
            </w:r>
          </w:p>
        </w:tc>
      </w:tr>
      <w:tr w:rsidR="00846DD5" w:rsidRPr="005356E7" w14:paraId="760F38E3"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DD" w14:textId="35701874" w:rsidR="00765E7C" w:rsidRPr="005356E7" w:rsidRDefault="00434E2D"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3339E887" w14:textId="77777777" w:rsidR="006A2228" w:rsidRPr="005356E7" w:rsidRDefault="006A2228" w:rsidP="006A2228">
            <w:pPr>
              <w:pStyle w:val="Textnormy"/>
              <w:numPr>
                <w:ilvl w:val="0"/>
                <w:numId w:val="3"/>
              </w:numPr>
              <w:spacing w:after="0"/>
              <w:rPr>
                <w:rFonts w:cs="Arial"/>
                <w:lang w:val="en-GB"/>
              </w:rPr>
            </w:pPr>
            <w:r w:rsidRPr="005356E7">
              <w:rPr>
                <w:rFonts w:cs="Arial"/>
                <w:lang w:val="en-GB"/>
              </w:rPr>
              <w:t>Act NR SR 245/2008 Coll. on education and training as amended</w:t>
            </w:r>
          </w:p>
          <w:p w14:paraId="4253D4F0" w14:textId="77777777" w:rsidR="006A2228" w:rsidRPr="005356E7" w:rsidRDefault="006A2228" w:rsidP="006A2228">
            <w:pPr>
              <w:pStyle w:val="Textnormy"/>
              <w:numPr>
                <w:ilvl w:val="0"/>
                <w:numId w:val="3"/>
              </w:numPr>
              <w:spacing w:after="0"/>
              <w:jc w:val="left"/>
              <w:rPr>
                <w:rFonts w:cs="Arial"/>
                <w:lang w:val="en-GB"/>
              </w:rPr>
            </w:pPr>
            <w:r w:rsidRPr="005356E7">
              <w:rPr>
                <w:rFonts w:cs="Arial"/>
                <w:lang w:val="en-GB"/>
              </w:rPr>
              <w:t>Act NR SR 568/2009 Coll. on lifelong learning as amended</w:t>
            </w:r>
          </w:p>
          <w:p w14:paraId="601508CA" w14:textId="77777777" w:rsidR="009131F5" w:rsidRPr="005356E7" w:rsidRDefault="009131F5" w:rsidP="009131F5">
            <w:pPr>
              <w:pStyle w:val="Odsekzoznamu"/>
              <w:numPr>
                <w:ilvl w:val="0"/>
                <w:numId w:val="3"/>
              </w:numPr>
              <w:rPr>
                <w:rFonts w:ascii="Arial" w:hAnsi="Arial" w:cs="Arial"/>
                <w:lang w:val="en-GB"/>
              </w:rPr>
            </w:pPr>
            <w:r w:rsidRPr="005356E7">
              <w:rPr>
                <w:rFonts w:ascii="Arial" w:hAnsi="Arial" w:cs="Arial"/>
                <w:lang w:val="en-GB"/>
              </w:rPr>
              <w:t>Act NR SR 326/2005 Coll. on forests as amended</w:t>
            </w:r>
          </w:p>
          <w:p w14:paraId="760F38E2" w14:textId="273C4D78" w:rsidR="00990BE3" w:rsidRPr="005356E7" w:rsidRDefault="009131F5" w:rsidP="009131F5">
            <w:pPr>
              <w:pStyle w:val="Odsekzoznamu"/>
              <w:numPr>
                <w:ilvl w:val="0"/>
                <w:numId w:val="3"/>
              </w:numPr>
              <w:rPr>
                <w:rFonts w:ascii="Arial" w:hAnsi="Arial" w:cs="Arial"/>
                <w:lang w:val="en-GB"/>
              </w:rPr>
            </w:pPr>
            <w:r w:rsidRPr="005356E7">
              <w:rPr>
                <w:rFonts w:ascii="Arial" w:hAnsi="Arial" w:cs="Arial"/>
                <w:lang w:val="en-GB"/>
              </w:rPr>
              <w:t xml:space="preserve">Decree </w:t>
            </w:r>
            <w:proofErr w:type="spellStart"/>
            <w:r w:rsidRPr="005356E7">
              <w:rPr>
                <w:rFonts w:ascii="Arial" w:hAnsi="Arial" w:cs="Arial"/>
                <w:lang w:val="en-GB"/>
              </w:rPr>
              <w:t>MPSVaR</w:t>
            </w:r>
            <w:proofErr w:type="spellEnd"/>
            <w:r w:rsidRPr="005356E7">
              <w:rPr>
                <w:rFonts w:ascii="Arial" w:hAnsi="Arial" w:cs="Arial"/>
                <w:lang w:val="en-GB"/>
              </w:rPr>
              <w:t xml:space="preserve"> SR 46/2010 Coll. laying down details to ensure the safety and health protection of forest work and details of professional competence for the performance of certain work activities and the operation of certain technical equipment as amended</w:t>
            </w:r>
          </w:p>
        </w:tc>
      </w:tr>
      <w:tr w:rsidR="00846DD5" w:rsidRPr="005356E7" w14:paraId="760F38EB" w14:textId="77777777" w:rsidTr="00227DC9">
        <w:trPr>
          <w:trHeight w:val="3661"/>
        </w:trPr>
        <w:tc>
          <w:tcPr>
            <w:tcW w:w="3085" w:type="dxa"/>
            <w:tcBorders>
              <w:top w:val="single" w:sz="8" w:space="0" w:color="auto"/>
              <w:left w:val="single" w:sz="18" w:space="0" w:color="auto"/>
              <w:right w:val="single" w:sz="12" w:space="0" w:color="auto"/>
            </w:tcBorders>
            <w:shd w:val="clear" w:color="auto" w:fill="auto"/>
          </w:tcPr>
          <w:p w14:paraId="760F38E4" w14:textId="2E402123" w:rsidR="00A20F09"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A20F09" w:rsidRPr="005356E7">
              <w:rPr>
                <w:rFonts w:ascii="Arial" w:eastAsia="Times New Roman" w:hAnsi="Arial" w:cs="Arial"/>
                <w:b/>
                <w:bCs/>
                <w:sz w:val="20"/>
                <w:szCs w:val="20"/>
                <w:lang w:val="en-GB" w:eastAsia="sk-SK"/>
              </w:rPr>
              <w:t xml:space="preserve"> </w:t>
            </w:r>
          </w:p>
          <w:p w14:paraId="760F38E5" w14:textId="77777777" w:rsidR="00A20F09" w:rsidRPr="005356E7" w:rsidRDefault="00A20F09" w:rsidP="00BD3B57">
            <w:pPr>
              <w:spacing w:after="0" w:line="240" w:lineRule="auto"/>
              <w:outlineLvl w:val="1"/>
              <w:rPr>
                <w:rFonts w:ascii="Arial" w:eastAsia="Times New Roman" w:hAnsi="Arial" w:cs="Arial"/>
                <w:b/>
                <w:bCs/>
                <w:sz w:val="20"/>
                <w:szCs w:val="20"/>
                <w:lang w:val="en-GB" w:eastAsia="sk-SK"/>
              </w:rPr>
            </w:pPr>
          </w:p>
        </w:tc>
        <w:tc>
          <w:tcPr>
            <w:tcW w:w="6126" w:type="dxa"/>
            <w:tcBorders>
              <w:top w:val="single" w:sz="8" w:space="0" w:color="auto"/>
              <w:left w:val="single" w:sz="12" w:space="0" w:color="auto"/>
              <w:right w:val="single" w:sz="18" w:space="0" w:color="auto"/>
            </w:tcBorders>
            <w:shd w:val="clear" w:color="auto" w:fill="auto"/>
          </w:tcPr>
          <w:p w14:paraId="18902BEC" w14:textId="46C07334" w:rsidR="00A60E46" w:rsidRPr="005356E7" w:rsidRDefault="00227DC9" w:rsidP="00A60E46">
            <w:pPr>
              <w:pStyle w:val="Textnormy"/>
              <w:spacing w:after="0"/>
              <w:ind w:left="600" w:hanging="600"/>
              <w:jc w:val="left"/>
              <w:rPr>
                <w:rFonts w:cs="Arial"/>
                <w:lang w:val="en-GB"/>
              </w:rPr>
            </w:pPr>
            <w:r w:rsidRPr="005356E7">
              <w:rPr>
                <w:rFonts w:cs="Arial"/>
                <w:lang w:val="en-GB"/>
              </w:rPr>
              <w:t>7.2.1</w:t>
            </w:r>
            <w:r w:rsidRPr="005356E7">
              <w:rPr>
                <w:rFonts w:cs="Arial"/>
                <w:lang w:val="en-GB"/>
              </w:rPr>
              <w:tab/>
            </w:r>
            <w:r w:rsidR="00262E59" w:rsidRPr="005356E7">
              <w:rPr>
                <w:rFonts w:cs="Arial"/>
                <w:lang w:val="en-GB"/>
              </w:rPr>
              <w:t xml:space="preserve">The person (s) responsible for SFM shall have a professional education in forestry and a completed educational program organized by PEFC SK for the application of the Slovak </w:t>
            </w:r>
            <w:r w:rsidR="004C52D3" w:rsidRPr="005356E7">
              <w:rPr>
                <w:rFonts w:cs="Arial"/>
                <w:lang w:val="en-GB"/>
              </w:rPr>
              <w:t>F</w:t>
            </w:r>
            <w:r w:rsidR="00262E59" w:rsidRPr="005356E7">
              <w:rPr>
                <w:rFonts w:cs="Arial"/>
                <w:lang w:val="en-GB"/>
              </w:rPr>
              <w:t xml:space="preserve">orest </w:t>
            </w:r>
            <w:r w:rsidR="004C52D3" w:rsidRPr="005356E7">
              <w:rPr>
                <w:rFonts w:cs="Arial"/>
                <w:lang w:val="en-GB"/>
              </w:rPr>
              <w:t>C</w:t>
            </w:r>
            <w:r w:rsidR="00262E59" w:rsidRPr="005356E7">
              <w:rPr>
                <w:rFonts w:cs="Arial"/>
                <w:lang w:val="en-GB"/>
              </w:rPr>
              <w:t xml:space="preserve">ertification </w:t>
            </w:r>
            <w:r w:rsidR="004C52D3" w:rsidRPr="005356E7">
              <w:rPr>
                <w:rFonts w:cs="Arial"/>
                <w:lang w:val="en-GB"/>
              </w:rPr>
              <w:t>S</w:t>
            </w:r>
            <w:r w:rsidR="00262E59" w:rsidRPr="005356E7">
              <w:rPr>
                <w:rFonts w:cs="Arial"/>
                <w:lang w:val="en-GB"/>
              </w:rPr>
              <w:t>ystem. Forestry education can be replaced by work experience in manag</w:t>
            </w:r>
            <w:r w:rsidR="004C52D3" w:rsidRPr="005356E7">
              <w:rPr>
                <w:rFonts w:cs="Arial"/>
                <w:lang w:val="en-GB"/>
              </w:rPr>
              <w:t xml:space="preserve">ement of </w:t>
            </w:r>
            <w:r w:rsidR="00262E59" w:rsidRPr="005356E7">
              <w:rPr>
                <w:rFonts w:cs="Arial"/>
                <w:lang w:val="en-GB"/>
              </w:rPr>
              <w:t xml:space="preserve">forestry </w:t>
            </w:r>
            <w:r w:rsidR="004C52D3" w:rsidRPr="005356E7">
              <w:rPr>
                <w:rFonts w:cs="Arial"/>
                <w:lang w:val="en-GB"/>
              </w:rPr>
              <w:t xml:space="preserve">operations </w:t>
            </w:r>
            <w:r w:rsidR="00262E59" w:rsidRPr="005356E7">
              <w:rPr>
                <w:rFonts w:cs="Arial"/>
                <w:lang w:val="en-GB"/>
              </w:rPr>
              <w:t>for at least 5 years</w:t>
            </w:r>
            <w:r w:rsidR="004C52D3" w:rsidRPr="005356E7">
              <w:rPr>
                <w:rFonts w:cs="Arial"/>
                <w:lang w:val="en-GB"/>
              </w:rPr>
              <w:t>.</w:t>
            </w:r>
          </w:p>
          <w:p w14:paraId="703B5F87" w14:textId="77777777" w:rsidR="004C52D3" w:rsidRPr="005356E7" w:rsidRDefault="00227DC9" w:rsidP="004C52D3">
            <w:pPr>
              <w:pStyle w:val="Textnormy"/>
              <w:spacing w:after="0"/>
              <w:ind w:left="600" w:hanging="600"/>
              <w:rPr>
                <w:rFonts w:cs="Arial"/>
                <w:lang w:val="en-GB"/>
              </w:rPr>
            </w:pPr>
            <w:r w:rsidRPr="005356E7">
              <w:rPr>
                <w:rFonts w:cs="Arial"/>
                <w:lang w:val="en-GB"/>
              </w:rPr>
              <w:t>7.2.2</w:t>
            </w:r>
            <w:r w:rsidRPr="005356E7">
              <w:rPr>
                <w:rFonts w:cs="Arial"/>
                <w:lang w:val="en-GB"/>
              </w:rPr>
              <w:tab/>
            </w:r>
            <w:r w:rsidR="004C52D3" w:rsidRPr="005356E7">
              <w:rPr>
                <w:rFonts w:cs="Arial"/>
                <w:lang w:val="en-GB"/>
              </w:rPr>
              <w:t>Persons responsible for the forest production processes shall have sufficient access to information on sustainable forest management and possibilities for continuing education in this area</w:t>
            </w:r>
          </w:p>
          <w:p w14:paraId="760F38E8" w14:textId="01116617" w:rsidR="00A20F09" w:rsidRPr="005356E7" w:rsidRDefault="00227DC9" w:rsidP="00227DC9">
            <w:pPr>
              <w:pStyle w:val="Textnormy"/>
              <w:spacing w:after="0"/>
              <w:ind w:left="600" w:hanging="600"/>
              <w:jc w:val="left"/>
              <w:rPr>
                <w:rFonts w:cs="Arial"/>
                <w:lang w:val="en-GB"/>
              </w:rPr>
            </w:pPr>
            <w:r w:rsidRPr="005356E7">
              <w:rPr>
                <w:rFonts w:cs="Arial"/>
                <w:lang w:val="en-GB"/>
              </w:rPr>
              <w:t>7.2.3</w:t>
            </w:r>
            <w:r w:rsidRPr="005356E7">
              <w:rPr>
                <w:rFonts w:cs="Arial"/>
                <w:lang w:val="en-GB"/>
              </w:rPr>
              <w:tab/>
            </w:r>
            <w:r w:rsidR="00F73389" w:rsidRPr="005356E7">
              <w:rPr>
                <w:rFonts w:cs="Arial"/>
                <w:lang w:val="en-GB"/>
              </w:rPr>
              <w:t xml:space="preserve">Natural persons performing work in the forest </w:t>
            </w:r>
            <w:r w:rsidR="00384AA1" w:rsidRPr="005356E7">
              <w:rPr>
                <w:rFonts w:cs="Arial"/>
                <w:lang w:val="en-GB"/>
              </w:rPr>
              <w:t xml:space="preserve">shall be </w:t>
            </w:r>
            <w:r w:rsidR="00F73389" w:rsidRPr="005356E7">
              <w:rPr>
                <w:rFonts w:cs="Arial"/>
                <w:lang w:val="en-GB"/>
              </w:rPr>
              <w:t>professionally qualified to perform forestry operations (valid certificates of professional competence) and informed about the quality requirements of the PEFC</w:t>
            </w:r>
            <w:r w:rsidR="00384AA1" w:rsidRPr="005356E7">
              <w:rPr>
                <w:rFonts w:cs="Arial"/>
                <w:lang w:val="en-GB"/>
              </w:rPr>
              <w:t xml:space="preserve"> </w:t>
            </w:r>
            <w:r w:rsidR="00F73389" w:rsidRPr="005356E7">
              <w:rPr>
                <w:rFonts w:cs="Arial"/>
                <w:lang w:val="en-GB"/>
              </w:rPr>
              <w:t>certification scheme.</w:t>
            </w:r>
          </w:p>
          <w:p w14:paraId="760F38EA" w14:textId="4BC515CE" w:rsidR="003D4051" w:rsidRPr="005356E7" w:rsidRDefault="00227DC9" w:rsidP="00384AA1">
            <w:pPr>
              <w:pStyle w:val="Textnormy"/>
              <w:spacing w:after="0"/>
              <w:ind w:left="600" w:hanging="600"/>
              <w:rPr>
                <w:rFonts w:cs="Arial"/>
                <w:lang w:val="en-GB"/>
              </w:rPr>
            </w:pPr>
            <w:r w:rsidRPr="005356E7">
              <w:rPr>
                <w:rFonts w:cs="Arial"/>
                <w:lang w:val="en-GB"/>
              </w:rPr>
              <w:t>7.2.4</w:t>
            </w:r>
            <w:r w:rsidRPr="005356E7">
              <w:rPr>
                <w:rFonts w:cs="Arial"/>
                <w:lang w:val="en-GB"/>
              </w:rPr>
              <w:tab/>
            </w:r>
            <w:r w:rsidR="00384AA1" w:rsidRPr="005356E7">
              <w:rPr>
                <w:rFonts w:cs="Arial"/>
                <w:lang w:val="en-GB"/>
              </w:rPr>
              <w:t>Sufficiency of to-date information on the results of technological development and innovations; use opportunities for enhancing professional growth</w:t>
            </w:r>
          </w:p>
        </w:tc>
      </w:tr>
      <w:tr w:rsidR="00765E7C" w:rsidRPr="005356E7" w14:paraId="760F38F0" w14:textId="77777777" w:rsidTr="007F4711">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8EC" w14:textId="124D5679" w:rsidR="00765E7C"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8EE" w14:textId="0DE28411" w:rsidR="0067057B"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p w14:paraId="760F38EF" w14:textId="2F143098" w:rsidR="00765E7C" w:rsidRPr="005356E7" w:rsidRDefault="00A70827" w:rsidP="0014766E">
            <w:pPr>
              <w:pStyle w:val="Nadpis2"/>
              <w:numPr>
                <w:ilvl w:val="0"/>
                <w:numId w:val="3"/>
              </w:numPr>
              <w:spacing w:before="0" w:after="0"/>
              <w:rPr>
                <w:rFonts w:cs="Arial"/>
                <w:b w:val="0"/>
                <w:sz w:val="20"/>
                <w:lang w:val="en-GB"/>
              </w:rPr>
            </w:pPr>
            <w:r w:rsidRPr="005356E7">
              <w:rPr>
                <w:rFonts w:cs="Arial"/>
                <w:b w:val="0"/>
                <w:sz w:val="20"/>
                <w:lang w:val="en-GB"/>
              </w:rPr>
              <w:t xml:space="preserve">educational </w:t>
            </w:r>
            <w:r w:rsidR="00AF0BD9" w:rsidRPr="005356E7">
              <w:rPr>
                <w:rFonts w:cs="Arial"/>
                <w:b w:val="0"/>
                <w:sz w:val="20"/>
                <w:lang w:val="en-GB"/>
              </w:rPr>
              <w:t>and scientific and research institutions</w:t>
            </w:r>
          </w:p>
        </w:tc>
      </w:tr>
    </w:tbl>
    <w:p w14:paraId="760F38F1" w14:textId="55921A43" w:rsidR="00970787" w:rsidRPr="005356E7" w:rsidRDefault="00970787" w:rsidP="0082279F">
      <w:pPr>
        <w:rPr>
          <w:rFonts w:ascii="Arial" w:hAnsi="Arial" w:cs="Arial"/>
          <w:sz w:val="20"/>
          <w:szCs w:val="20"/>
          <w:shd w:val="clear" w:color="auto" w:fill="FFFFFF"/>
          <w:lang w:val="en-GB"/>
        </w:rPr>
      </w:pPr>
    </w:p>
    <w:p w14:paraId="610659C6" w14:textId="6DE38317" w:rsidR="005173EC" w:rsidRPr="005356E7" w:rsidRDefault="005173EC">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4C290104" w14:textId="77777777" w:rsidR="007F4711" w:rsidRPr="005356E7" w:rsidRDefault="007F4711" w:rsidP="0082279F">
      <w:pPr>
        <w:rPr>
          <w:rFonts w:ascii="Arial" w:hAnsi="Arial" w:cs="Arial"/>
          <w:sz w:val="20"/>
          <w:szCs w:val="20"/>
          <w:shd w:val="clear" w:color="auto" w:fill="FFFFFF"/>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8F6" w14:textId="77777777" w:rsidTr="007F4711">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8F4" w14:textId="36C2E3B6" w:rsidR="00512152"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8F5" w14:textId="77777777" w:rsidR="00512152" w:rsidRPr="005356E7" w:rsidRDefault="00512152" w:rsidP="007F4711">
            <w:pPr>
              <w:rPr>
                <w:rFonts w:ascii="Arial" w:hAnsi="Arial" w:cs="Arial"/>
                <w:b/>
                <w:caps/>
                <w:lang w:val="en-GB"/>
              </w:rPr>
            </w:pPr>
            <w:r w:rsidRPr="005356E7">
              <w:rPr>
                <w:rFonts w:ascii="Arial" w:hAnsi="Arial" w:cs="Arial"/>
                <w:b/>
                <w:caps/>
                <w:lang w:val="en-GB"/>
              </w:rPr>
              <w:t xml:space="preserve">7.3. </w:t>
            </w:r>
          </w:p>
        </w:tc>
      </w:tr>
      <w:tr w:rsidR="00846DD5" w:rsidRPr="005356E7" w14:paraId="760F38F9"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F7" w14:textId="264EFB1E" w:rsidR="00512152"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F8" w14:textId="079B00CD" w:rsidR="00512152" w:rsidRPr="005356E7" w:rsidRDefault="0015044E" w:rsidP="007F4711">
            <w:pPr>
              <w:rPr>
                <w:rFonts w:ascii="Arial" w:hAnsi="Arial" w:cs="Arial"/>
                <w:b/>
                <w:caps/>
                <w:lang w:val="en-GB"/>
              </w:rPr>
            </w:pPr>
            <w:r w:rsidRPr="005356E7">
              <w:rPr>
                <w:rFonts w:ascii="Arial" w:hAnsi="Arial" w:cs="Arial"/>
                <w:b/>
                <w:caps/>
                <w:lang w:val="en-GB"/>
              </w:rPr>
              <w:t>Communication</w:t>
            </w:r>
          </w:p>
        </w:tc>
      </w:tr>
      <w:tr w:rsidR="00846DD5" w:rsidRPr="005356E7" w14:paraId="760F38FC"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FA" w14:textId="6B1640C7" w:rsidR="00512152"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512152"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FB" w14:textId="12F19CF3" w:rsidR="00512152" w:rsidRPr="005356E7" w:rsidRDefault="00540495" w:rsidP="00867709">
            <w:pPr>
              <w:pStyle w:val="TDNormaltext"/>
              <w:jc w:val="left"/>
              <w:rPr>
                <w:szCs w:val="20"/>
              </w:rPr>
            </w:pPr>
            <w:r w:rsidRPr="005356E7">
              <w:rPr>
                <w:szCs w:val="20"/>
              </w:rPr>
              <w:t xml:space="preserve">Regarding sustainable forest management. Effective communication and consultation with local communities and other stakeholders shall be </w:t>
            </w:r>
            <w:r w:rsidR="00E553E0" w:rsidRPr="005356E7">
              <w:rPr>
                <w:szCs w:val="20"/>
              </w:rPr>
              <w:t>provided</w:t>
            </w:r>
            <w:r w:rsidRPr="005356E7">
              <w:rPr>
                <w:szCs w:val="20"/>
              </w:rPr>
              <w:t xml:space="preserve">. Local communities and </w:t>
            </w:r>
            <w:r w:rsidR="00E553E0" w:rsidRPr="005356E7">
              <w:rPr>
                <w:szCs w:val="20"/>
              </w:rPr>
              <w:t>affected stakeholders</w:t>
            </w:r>
            <w:r w:rsidR="00B35C72" w:rsidRPr="005356E7">
              <w:rPr>
                <w:szCs w:val="20"/>
              </w:rPr>
              <w:t xml:space="preserve"> shall</w:t>
            </w:r>
            <w:r w:rsidRPr="005356E7">
              <w:rPr>
                <w:szCs w:val="20"/>
              </w:rPr>
              <w:t xml:space="preserve"> have an irreplaceable place in relation to forests</w:t>
            </w:r>
            <w:r w:rsidR="00411439" w:rsidRPr="005356E7">
              <w:rPr>
                <w:szCs w:val="20"/>
              </w:rPr>
              <w:t xml:space="preserve"> as they</w:t>
            </w:r>
            <w:r w:rsidRPr="005356E7">
              <w:rPr>
                <w:szCs w:val="20"/>
              </w:rPr>
              <w:t xml:space="preserve"> create an environment for them, a space for work and the maintenance of their traditions and/or they are also the subject of interest of their professional and leisure activities in accordance with the applicable legislation.</w:t>
            </w:r>
          </w:p>
        </w:tc>
      </w:tr>
      <w:tr w:rsidR="00846DD5" w:rsidRPr="005356E7" w14:paraId="760F38FF"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8FD" w14:textId="35779E18" w:rsidR="00512152"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512152"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8FE" w14:textId="3237B1BC" w:rsidR="00512152" w:rsidRPr="005356E7" w:rsidRDefault="00624755" w:rsidP="00867709">
            <w:pPr>
              <w:pStyle w:val="TDNormaltext"/>
              <w:jc w:val="left"/>
              <w:rPr>
                <w:szCs w:val="20"/>
              </w:rPr>
            </w:pPr>
            <w:r w:rsidRPr="005356E7">
              <w:rPr>
                <w:szCs w:val="20"/>
              </w:rPr>
              <w:t>To p</w:t>
            </w:r>
            <w:r w:rsidR="009852C1" w:rsidRPr="005356E7">
              <w:rPr>
                <w:szCs w:val="20"/>
              </w:rPr>
              <w:t>rovid</w:t>
            </w:r>
            <w:r w:rsidRPr="005356E7">
              <w:rPr>
                <w:szCs w:val="20"/>
              </w:rPr>
              <w:t>e</w:t>
            </w:r>
            <w:r w:rsidR="009852C1" w:rsidRPr="005356E7">
              <w:rPr>
                <w:szCs w:val="20"/>
              </w:rPr>
              <w:t xml:space="preserve"> truthful, </w:t>
            </w:r>
            <w:r w:rsidR="004F016F" w:rsidRPr="005356E7">
              <w:rPr>
                <w:szCs w:val="20"/>
              </w:rPr>
              <w:t>comprehensible,</w:t>
            </w:r>
            <w:r w:rsidR="009852C1" w:rsidRPr="005356E7">
              <w:rPr>
                <w:szCs w:val="20"/>
              </w:rPr>
              <w:t xml:space="preserve"> and convincing information about the state of forests and SFM </w:t>
            </w:r>
            <w:r w:rsidR="004D6BBE" w:rsidRPr="005356E7">
              <w:rPr>
                <w:szCs w:val="20"/>
              </w:rPr>
              <w:t>for</w:t>
            </w:r>
            <w:r w:rsidR="009852C1" w:rsidRPr="005356E7">
              <w:rPr>
                <w:szCs w:val="20"/>
              </w:rPr>
              <w:t xml:space="preserve"> the public and </w:t>
            </w:r>
            <w:r w:rsidR="002A512E" w:rsidRPr="005356E7">
              <w:rPr>
                <w:szCs w:val="20"/>
              </w:rPr>
              <w:t xml:space="preserve">gain </w:t>
            </w:r>
            <w:r w:rsidR="009852C1" w:rsidRPr="005356E7">
              <w:rPr>
                <w:szCs w:val="20"/>
              </w:rPr>
              <w:t>the public's opinion on the state of forests and the way they are managed</w:t>
            </w:r>
          </w:p>
        </w:tc>
      </w:tr>
      <w:tr w:rsidR="00846DD5" w:rsidRPr="005356E7" w14:paraId="760F3904"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900" w14:textId="6C45F840" w:rsidR="00512152"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1CEE07B0" w14:textId="77777777" w:rsidR="00864EC8" w:rsidRPr="005356E7" w:rsidRDefault="00864EC8" w:rsidP="00864EC8">
            <w:pPr>
              <w:pStyle w:val="Textnormy"/>
              <w:numPr>
                <w:ilvl w:val="0"/>
                <w:numId w:val="3"/>
              </w:numPr>
              <w:spacing w:after="0"/>
              <w:rPr>
                <w:rFonts w:cs="Arial"/>
                <w:lang w:val="en-GB"/>
              </w:rPr>
            </w:pPr>
            <w:r w:rsidRPr="005356E7">
              <w:rPr>
                <w:rFonts w:cs="Arial"/>
                <w:lang w:val="en-GB"/>
              </w:rPr>
              <w:t>Act 460/1992 Coll. Constitution of the Slovak Republic as amended</w:t>
            </w:r>
          </w:p>
          <w:p w14:paraId="7376746A" w14:textId="77777777" w:rsidR="00864EC8" w:rsidRPr="005356E7" w:rsidRDefault="00864EC8" w:rsidP="00864EC8">
            <w:pPr>
              <w:pStyle w:val="Textnormy"/>
              <w:numPr>
                <w:ilvl w:val="0"/>
                <w:numId w:val="3"/>
              </w:numPr>
              <w:spacing w:after="0"/>
              <w:rPr>
                <w:rFonts w:cs="Arial"/>
                <w:lang w:val="en-GB"/>
              </w:rPr>
            </w:pPr>
            <w:r w:rsidRPr="005356E7">
              <w:rPr>
                <w:rFonts w:cs="Arial"/>
                <w:lang w:val="en-GB"/>
              </w:rPr>
              <w:t>Act NR SR 326/2005 Coll. on forests as amended</w:t>
            </w:r>
          </w:p>
          <w:p w14:paraId="73C27D43" w14:textId="12A3E169" w:rsidR="007E186D" w:rsidRPr="005356E7" w:rsidRDefault="007E186D" w:rsidP="007E186D">
            <w:pPr>
              <w:pStyle w:val="Default"/>
              <w:numPr>
                <w:ilvl w:val="0"/>
                <w:numId w:val="3"/>
              </w:numPr>
              <w:rPr>
                <w:rFonts w:eastAsia="Times New Roman"/>
                <w:color w:val="auto"/>
                <w:sz w:val="20"/>
                <w:szCs w:val="20"/>
                <w:lang w:val="en-GB" w:eastAsia="cs-CZ"/>
              </w:rPr>
            </w:pPr>
            <w:r w:rsidRPr="005356E7">
              <w:rPr>
                <w:rFonts w:eastAsia="Times New Roman"/>
                <w:color w:val="auto"/>
                <w:sz w:val="20"/>
                <w:szCs w:val="20"/>
                <w:lang w:val="en-GB" w:eastAsia="cs-CZ"/>
              </w:rPr>
              <w:t>Act 211/2000 Coll. on free access to information as amended</w:t>
            </w:r>
          </w:p>
          <w:p w14:paraId="760F3903" w14:textId="2E98DF12" w:rsidR="009105C1" w:rsidRPr="005356E7" w:rsidRDefault="007E186D" w:rsidP="00AD6BFA">
            <w:pPr>
              <w:pStyle w:val="Default"/>
              <w:numPr>
                <w:ilvl w:val="0"/>
                <w:numId w:val="3"/>
              </w:numPr>
              <w:rPr>
                <w:rFonts w:eastAsia="Times New Roman"/>
                <w:color w:val="auto"/>
                <w:sz w:val="20"/>
                <w:szCs w:val="20"/>
                <w:lang w:val="en-GB" w:eastAsia="cs-CZ"/>
              </w:rPr>
            </w:pPr>
            <w:r w:rsidRPr="005356E7">
              <w:rPr>
                <w:rFonts w:eastAsia="Times New Roman"/>
                <w:color w:val="auto"/>
                <w:sz w:val="20"/>
                <w:szCs w:val="20"/>
                <w:lang w:val="en-GB" w:eastAsia="cs-CZ"/>
              </w:rPr>
              <w:t>Act 113/2018 Coll. on placing timber and timber products on the internal market as amended</w:t>
            </w:r>
          </w:p>
        </w:tc>
      </w:tr>
      <w:tr w:rsidR="00846DD5" w:rsidRPr="005356E7" w14:paraId="760F3914" w14:textId="77777777" w:rsidTr="00253C97">
        <w:trPr>
          <w:trHeight w:val="5929"/>
        </w:trPr>
        <w:tc>
          <w:tcPr>
            <w:tcW w:w="3085" w:type="dxa"/>
            <w:tcBorders>
              <w:top w:val="single" w:sz="8" w:space="0" w:color="auto"/>
              <w:left w:val="single" w:sz="18" w:space="0" w:color="auto"/>
              <w:right w:val="single" w:sz="12" w:space="0" w:color="auto"/>
            </w:tcBorders>
            <w:shd w:val="clear" w:color="auto" w:fill="auto"/>
          </w:tcPr>
          <w:p w14:paraId="760F3905" w14:textId="6435E5B6" w:rsidR="00246402"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246402" w:rsidRPr="005356E7">
              <w:rPr>
                <w:rFonts w:ascii="Arial" w:eastAsia="Times New Roman" w:hAnsi="Arial" w:cs="Arial"/>
                <w:b/>
                <w:bCs/>
                <w:sz w:val="20"/>
                <w:szCs w:val="20"/>
                <w:lang w:val="en-GB" w:eastAsia="sk-SK"/>
              </w:rPr>
              <w:t xml:space="preserve"> </w:t>
            </w:r>
          </w:p>
          <w:p w14:paraId="760F3906" w14:textId="77777777" w:rsidR="00246402" w:rsidRPr="005356E7" w:rsidRDefault="00246402" w:rsidP="00BD3B57">
            <w:pPr>
              <w:spacing w:after="0" w:line="240" w:lineRule="auto"/>
              <w:outlineLvl w:val="1"/>
              <w:rPr>
                <w:rFonts w:ascii="Arial" w:eastAsia="Times New Roman" w:hAnsi="Arial" w:cs="Arial"/>
                <w:b/>
                <w:bCs/>
                <w:sz w:val="20"/>
                <w:szCs w:val="20"/>
                <w:lang w:val="en-GB" w:eastAsia="sk-SK"/>
              </w:rPr>
            </w:pPr>
          </w:p>
        </w:tc>
        <w:tc>
          <w:tcPr>
            <w:tcW w:w="6126" w:type="dxa"/>
            <w:tcBorders>
              <w:top w:val="single" w:sz="8" w:space="0" w:color="auto"/>
              <w:left w:val="single" w:sz="12" w:space="0" w:color="auto"/>
              <w:right w:val="single" w:sz="18" w:space="0" w:color="auto"/>
            </w:tcBorders>
            <w:shd w:val="clear" w:color="auto" w:fill="auto"/>
          </w:tcPr>
          <w:p w14:paraId="760F3907" w14:textId="083A8B7A" w:rsidR="00E21DE5" w:rsidRPr="005356E7" w:rsidRDefault="00227DC9" w:rsidP="00227DC9">
            <w:pPr>
              <w:pStyle w:val="Textnormy"/>
              <w:spacing w:after="0"/>
              <w:ind w:left="600" w:hanging="600"/>
              <w:jc w:val="left"/>
              <w:rPr>
                <w:rFonts w:cs="Arial"/>
                <w:lang w:val="en-GB"/>
              </w:rPr>
            </w:pPr>
            <w:r w:rsidRPr="005356E7">
              <w:rPr>
                <w:rFonts w:cs="Arial"/>
                <w:lang w:val="en-GB"/>
              </w:rPr>
              <w:t>7.3.1</w:t>
            </w:r>
            <w:r w:rsidRPr="005356E7">
              <w:rPr>
                <w:rFonts w:cs="Arial"/>
                <w:lang w:val="en-GB"/>
              </w:rPr>
              <w:tab/>
            </w:r>
            <w:r w:rsidR="00011D85" w:rsidRPr="005356E7">
              <w:rPr>
                <w:rFonts w:cs="Arial"/>
                <w:lang w:val="en-GB"/>
              </w:rPr>
              <w:t>E</w:t>
            </w:r>
            <w:r w:rsidR="00FE4400" w:rsidRPr="005356E7">
              <w:rPr>
                <w:rFonts w:cs="Arial"/>
                <w:lang w:val="en-GB"/>
              </w:rPr>
              <w:t xml:space="preserve">ffective communication and consultation </w:t>
            </w:r>
            <w:r w:rsidR="00FC414F" w:rsidRPr="005356E7">
              <w:rPr>
                <w:rFonts w:cs="Arial"/>
                <w:lang w:val="en-GB"/>
              </w:rPr>
              <w:t xml:space="preserve">shall be </w:t>
            </w:r>
            <w:r w:rsidR="00EF71F6" w:rsidRPr="005356E7">
              <w:rPr>
                <w:rFonts w:cs="Arial"/>
                <w:lang w:val="en-GB"/>
              </w:rPr>
              <w:t xml:space="preserve">provided </w:t>
            </w:r>
            <w:r w:rsidR="00FE4400" w:rsidRPr="005356E7">
              <w:rPr>
                <w:rFonts w:cs="Arial"/>
                <w:lang w:val="en-GB"/>
              </w:rPr>
              <w:t xml:space="preserve">with local governments, local communities and NGOs about the way and forms of </w:t>
            </w:r>
            <w:r w:rsidR="00EF71F6" w:rsidRPr="005356E7">
              <w:rPr>
                <w:rFonts w:cs="Arial"/>
                <w:lang w:val="en-GB"/>
              </w:rPr>
              <w:t xml:space="preserve">SFM </w:t>
            </w:r>
            <w:r w:rsidR="00FE4400" w:rsidRPr="005356E7">
              <w:rPr>
                <w:rFonts w:cs="Arial"/>
                <w:lang w:val="en-GB"/>
              </w:rPr>
              <w:t>and its impacts on long-term health and quality of life</w:t>
            </w:r>
            <w:r w:rsidR="00FC414F" w:rsidRPr="005356E7">
              <w:rPr>
                <w:rFonts w:cs="Arial"/>
                <w:lang w:val="en-GB"/>
              </w:rPr>
              <w:t xml:space="preserve"> </w:t>
            </w:r>
            <w:r w:rsidR="00FE4400" w:rsidRPr="005356E7">
              <w:rPr>
                <w:rFonts w:cs="Arial"/>
                <w:lang w:val="en-GB"/>
              </w:rPr>
              <w:t xml:space="preserve">- </w:t>
            </w:r>
            <w:r w:rsidR="00404D6B" w:rsidRPr="005356E7">
              <w:rPr>
                <w:rFonts w:cs="Arial"/>
                <w:lang w:val="en-GB"/>
              </w:rPr>
              <w:t>justified</w:t>
            </w:r>
            <w:r w:rsidR="00FE4400" w:rsidRPr="005356E7">
              <w:rPr>
                <w:rFonts w:cs="Arial"/>
                <w:lang w:val="en-GB"/>
              </w:rPr>
              <w:t xml:space="preserve"> proposals are incorporated into implementation plans</w:t>
            </w:r>
          </w:p>
          <w:p w14:paraId="39C3EF28" w14:textId="77777777" w:rsidR="00125C77" w:rsidRPr="005356E7" w:rsidRDefault="00227DC9" w:rsidP="00125C77">
            <w:pPr>
              <w:pStyle w:val="Textnormy"/>
              <w:spacing w:after="0"/>
              <w:ind w:left="600" w:hanging="600"/>
              <w:rPr>
                <w:rFonts w:cs="Arial"/>
                <w:lang w:val="en-GB"/>
              </w:rPr>
            </w:pPr>
            <w:r w:rsidRPr="005356E7">
              <w:rPr>
                <w:rFonts w:cs="Arial"/>
                <w:lang w:val="en-GB"/>
              </w:rPr>
              <w:t>7.3.2</w:t>
            </w:r>
            <w:r w:rsidRPr="005356E7">
              <w:rPr>
                <w:rFonts w:cs="Arial"/>
                <w:lang w:val="en-GB"/>
              </w:rPr>
              <w:tab/>
            </w:r>
            <w:r w:rsidR="00125C77" w:rsidRPr="005356E7">
              <w:rPr>
                <w:rFonts w:cs="Arial"/>
                <w:lang w:val="en-GB"/>
              </w:rPr>
              <w:t>The following are located in a publicly accessible place:</w:t>
            </w:r>
          </w:p>
          <w:p w14:paraId="2CBAA83A" w14:textId="7F80BBD7" w:rsidR="00125C77" w:rsidRPr="005356E7" w:rsidRDefault="00125C77" w:rsidP="00125C77">
            <w:pPr>
              <w:pStyle w:val="Nadpis2"/>
              <w:numPr>
                <w:ilvl w:val="0"/>
                <w:numId w:val="3"/>
              </w:numPr>
              <w:spacing w:before="0" w:after="0"/>
              <w:ind w:left="883" w:hanging="283"/>
              <w:rPr>
                <w:rFonts w:cs="Arial"/>
                <w:b w:val="0"/>
                <w:sz w:val="20"/>
                <w:lang w:val="en-GB"/>
              </w:rPr>
            </w:pPr>
            <w:r w:rsidRPr="005356E7">
              <w:rPr>
                <w:rFonts w:cs="Arial"/>
                <w:b w:val="0"/>
                <w:sz w:val="20"/>
                <w:lang w:val="en-GB"/>
              </w:rPr>
              <w:t>confirmation on participation in PEFC forest certification</w:t>
            </w:r>
          </w:p>
          <w:p w14:paraId="760F3908" w14:textId="7A70E85A" w:rsidR="00125C77" w:rsidRPr="005356E7" w:rsidRDefault="00125C77" w:rsidP="00125C77">
            <w:pPr>
              <w:pStyle w:val="Nadpis2"/>
              <w:numPr>
                <w:ilvl w:val="0"/>
                <w:numId w:val="3"/>
              </w:numPr>
              <w:spacing w:before="0" w:after="0"/>
              <w:ind w:left="883" w:hanging="283"/>
              <w:rPr>
                <w:rFonts w:cs="Arial"/>
                <w:b w:val="0"/>
                <w:sz w:val="20"/>
                <w:lang w:val="en-GB"/>
              </w:rPr>
            </w:pPr>
            <w:r w:rsidRPr="005356E7">
              <w:rPr>
                <w:rFonts w:cs="Arial"/>
                <w:b w:val="0"/>
                <w:sz w:val="20"/>
                <w:lang w:val="en-GB"/>
              </w:rPr>
              <w:t xml:space="preserve">commitment to comply with the PEFC standard for sustainable forest management </w:t>
            </w:r>
          </w:p>
          <w:p w14:paraId="3C9C9A7A" w14:textId="6E3E8EE9" w:rsidR="00DF78DF" w:rsidRPr="005356E7" w:rsidRDefault="00227DC9" w:rsidP="00DF78DF">
            <w:pPr>
              <w:pStyle w:val="Textnormy"/>
              <w:spacing w:after="0"/>
              <w:ind w:left="600" w:hanging="600"/>
              <w:jc w:val="left"/>
              <w:rPr>
                <w:rFonts w:cs="Arial"/>
                <w:lang w:val="en-GB"/>
              </w:rPr>
            </w:pPr>
            <w:r w:rsidRPr="005356E7">
              <w:rPr>
                <w:rFonts w:cs="Arial"/>
                <w:lang w:val="en-GB"/>
              </w:rPr>
              <w:t>7.3.3</w:t>
            </w:r>
            <w:r w:rsidRPr="005356E7">
              <w:rPr>
                <w:rFonts w:cs="Arial"/>
                <w:lang w:val="en-GB"/>
              </w:rPr>
              <w:tab/>
            </w:r>
            <w:r w:rsidR="00456F1D" w:rsidRPr="005356E7">
              <w:rPr>
                <w:rFonts w:cs="Arial"/>
                <w:lang w:val="en-GB"/>
              </w:rPr>
              <w:t>Forestry work affecting the quality of life of the local population is carried out after prior discussion with the interest groups concerned:</w:t>
            </w:r>
          </w:p>
          <w:p w14:paraId="4DEA35AB" w14:textId="4B079306" w:rsidR="003557AE" w:rsidRPr="005356E7" w:rsidRDefault="0095539B" w:rsidP="00BE618F">
            <w:pPr>
              <w:pStyle w:val="Nadpis2"/>
              <w:numPr>
                <w:ilvl w:val="0"/>
                <w:numId w:val="3"/>
              </w:numPr>
              <w:spacing w:before="0" w:after="0"/>
              <w:ind w:left="884"/>
              <w:rPr>
                <w:rFonts w:cs="Arial"/>
                <w:b w:val="0"/>
                <w:sz w:val="20"/>
                <w:lang w:val="en-GB"/>
              </w:rPr>
            </w:pPr>
            <w:r w:rsidRPr="005356E7">
              <w:rPr>
                <w:rFonts w:cs="Arial"/>
                <w:b w:val="0"/>
                <w:sz w:val="20"/>
                <w:lang w:val="en-GB"/>
              </w:rPr>
              <w:t>felling</w:t>
            </w:r>
            <w:r w:rsidR="003557AE" w:rsidRPr="005356E7">
              <w:rPr>
                <w:rFonts w:cs="Arial"/>
                <w:b w:val="0"/>
                <w:sz w:val="20"/>
                <w:lang w:val="en-GB"/>
              </w:rPr>
              <w:t xml:space="preserve"> in stands less than 100 m from the </w:t>
            </w:r>
            <w:r w:rsidR="00B954E4" w:rsidRPr="005356E7">
              <w:rPr>
                <w:rFonts w:cs="Arial"/>
                <w:b w:val="0"/>
                <w:sz w:val="20"/>
                <w:lang w:val="en-GB"/>
              </w:rPr>
              <w:t>border</w:t>
            </w:r>
            <w:r w:rsidR="003557AE" w:rsidRPr="005356E7">
              <w:rPr>
                <w:rFonts w:cs="Arial"/>
                <w:b w:val="0"/>
                <w:sz w:val="20"/>
                <w:lang w:val="en-GB"/>
              </w:rPr>
              <w:t xml:space="preserve"> of the village or scattered permanent settlements</w:t>
            </w:r>
          </w:p>
          <w:p w14:paraId="2D19C8D3" w14:textId="3CA3F417" w:rsidR="003557AE" w:rsidRPr="005356E7" w:rsidRDefault="0095539B" w:rsidP="00BE618F">
            <w:pPr>
              <w:pStyle w:val="Nadpis2"/>
              <w:numPr>
                <w:ilvl w:val="0"/>
                <w:numId w:val="3"/>
              </w:numPr>
              <w:spacing w:before="0" w:after="0"/>
              <w:ind w:left="884"/>
              <w:rPr>
                <w:rFonts w:cs="Arial"/>
                <w:b w:val="0"/>
                <w:sz w:val="20"/>
                <w:lang w:val="en-GB"/>
              </w:rPr>
            </w:pPr>
            <w:r w:rsidRPr="005356E7">
              <w:rPr>
                <w:rFonts w:cs="Arial"/>
                <w:b w:val="0"/>
                <w:sz w:val="20"/>
                <w:lang w:val="en-GB"/>
              </w:rPr>
              <w:t>felling</w:t>
            </w:r>
            <w:r w:rsidR="003557AE" w:rsidRPr="005356E7">
              <w:rPr>
                <w:rFonts w:cs="Arial"/>
                <w:b w:val="0"/>
                <w:sz w:val="20"/>
                <w:lang w:val="en-GB"/>
              </w:rPr>
              <w:t xml:space="preserve"> in the vicinity of 100 m from the site</w:t>
            </w:r>
            <w:r w:rsidR="00C94FED" w:rsidRPr="005356E7">
              <w:rPr>
                <w:rFonts w:cs="Arial"/>
                <w:b w:val="0"/>
                <w:sz w:val="20"/>
                <w:lang w:val="en-GB"/>
              </w:rPr>
              <w:t>s</w:t>
            </w:r>
            <w:r w:rsidR="003557AE" w:rsidRPr="005356E7">
              <w:rPr>
                <w:rFonts w:cs="Arial"/>
                <w:b w:val="0"/>
                <w:sz w:val="20"/>
                <w:lang w:val="en-GB"/>
              </w:rPr>
              <w:t xml:space="preserve"> of special importance connected with the inhabitants</w:t>
            </w:r>
          </w:p>
          <w:p w14:paraId="513A091D" w14:textId="210512B1" w:rsidR="003557AE" w:rsidRPr="005356E7" w:rsidRDefault="003557AE" w:rsidP="00BE618F">
            <w:pPr>
              <w:pStyle w:val="Nadpis2"/>
              <w:numPr>
                <w:ilvl w:val="0"/>
                <w:numId w:val="3"/>
              </w:numPr>
              <w:spacing w:before="0" w:after="0"/>
              <w:ind w:left="884"/>
              <w:rPr>
                <w:rFonts w:cs="Arial"/>
                <w:b w:val="0"/>
                <w:sz w:val="20"/>
                <w:lang w:val="en-GB"/>
              </w:rPr>
            </w:pPr>
            <w:r w:rsidRPr="005356E7">
              <w:rPr>
                <w:rFonts w:cs="Arial"/>
                <w:b w:val="0"/>
                <w:sz w:val="20"/>
                <w:lang w:val="en-GB"/>
              </w:rPr>
              <w:t xml:space="preserve">storage of </w:t>
            </w:r>
            <w:r w:rsidR="0012190F" w:rsidRPr="005356E7">
              <w:rPr>
                <w:rFonts w:cs="Arial"/>
                <w:b w:val="0"/>
                <w:sz w:val="20"/>
                <w:lang w:val="en-GB"/>
              </w:rPr>
              <w:t xml:space="preserve">timber </w:t>
            </w:r>
            <w:r w:rsidRPr="005356E7">
              <w:rPr>
                <w:rFonts w:cs="Arial"/>
                <w:b w:val="0"/>
                <w:sz w:val="20"/>
                <w:lang w:val="en-GB"/>
              </w:rPr>
              <w:t xml:space="preserve">in the vicinity of 100 m from the </w:t>
            </w:r>
            <w:r w:rsidR="004F7E53" w:rsidRPr="005356E7">
              <w:rPr>
                <w:rFonts w:cs="Arial"/>
                <w:b w:val="0"/>
                <w:sz w:val="20"/>
                <w:lang w:val="en-GB"/>
              </w:rPr>
              <w:t>sites</w:t>
            </w:r>
            <w:r w:rsidRPr="005356E7">
              <w:rPr>
                <w:rFonts w:cs="Arial"/>
                <w:b w:val="0"/>
                <w:sz w:val="20"/>
                <w:lang w:val="en-GB"/>
              </w:rPr>
              <w:t xml:space="preserve"> of special importance connected with the population during the period of its use</w:t>
            </w:r>
          </w:p>
          <w:p w14:paraId="3A7C7BCC" w14:textId="2AC4E01C" w:rsidR="003557AE" w:rsidRPr="005356E7" w:rsidRDefault="00A12CD0" w:rsidP="00BE618F">
            <w:pPr>
              <w:pStyle w:val="Nadpis2"/>
              <w:numPr>
                <w:ilvl w:val="0"/>
                <w:numId w:val="3"/>
              </w:numPr>
              <w:spacing w:before="0" w:after="0"/>
              <w:ind w:left="884"/>
              <w:rPr>
                <w:rFonts w:cs="Arial"/>
                <w:b w:val="0"/>
                <w:sz w:val="20"/>
                <w:lang w:val="en-GB"/>
              </w:rPr>
            </w:pPr>
            <w:r w:rsidRPr="005356E7">
              <w:rPr>
                <w:rFonts w:cs="Arial"/>
                <w:b w:val="0"/>
                <w:sz w:val="20"/>
                <w:lang w:val="en-GB"/>
              </w:rPr>
              <w:t>transport</w:t>
            </w:r>
            <w:r w:rsidR="003557AE" w:rsidRPr="005356E7">
              <w:rPr>
                <w:rFonts w:cs="Arial"/>
                <w:b w:val="0"/>
                <w:sz w:val="20"/>
                <w:lang w:val="en-GB"/>
              </w:rPr>
              <w:t xml:space="preserve"> of timber on local roads in an intensity of more than 10 crossings with a load per day on one road</w:t>
            </w:r>
          </w:p>
          <w:p w14:paraId="54A607EA" w14:textId="0549D150" w:rsidR="003557AE" w:rsidRPr="005356E7" w:rsidRDefault="003557AE" w:rsidP="00BE618F">
            <w:pPr>
              <w:pStyle w:val="Nadpis2"/>
              <w:numPr>
                <w:ilvl w:val="0"/>
                <w:numId w:val="3"/>
              </w:numPr>
              <w:spacing w:before="0" w:after="0"/>
              <w:ind w:left="884"/>
              <w:rPr>
                <w:rFonts w:cs="Arial"/>
                <w:b w:val="0"/>
                <w:sz w:val="20"/>
                <w:lang w:val="en-GB"/>
              </w:rPr>
            </w:pPr>
            <w:r w:rsidRPr="005356E7">
              <w:rPr>
                <w:rFonts w:cs="Arial"/>
                <w:b w:val="0"/>
                <w:sz w:val="20"/>
                <w:lang w:val="en-GB"/>
              </w:rPr>
              <w:t xml:space="preserve">use of individual application of chemicals and fertilizers in stands less than 100 m from the </w:t>
            </w:r>
            <w:r w:rsidR="00D47E73" w:rsidRPr="005356E7">
              <w:rPr>
                <w:rFonts w:cs="Arial"/>
                <w:b w:val="0"/>
                <w:sz w:val="20"/>
                <w:lang w:val="en-GB"/>
              </w:rPr>
              <w:t>boundary</w:t>
            </w:r>
            <w:r w:rsidRPr="005356E7">
              <w:rPr>
                <w:rFonts w:cs="Arial"/>
                <w:b w:val="0"/>
                <w:sz w:val="20"/>
                <w:lang w:val="en-GB"/>
              </w:rPr>
              <w:t xml:space="preserve"> of the village or scattered permanent settlements</w:t>
            </w:r>
          </w:p>
          <w:p w14:paraId="008A8ECD" w14:textId="5AAEE308" w:rsidR="003557AE" w:rsidRPr="005356E7" w:rsidRDefault="00667E53" w:rsidP="00BE618F">
            <w:pPr>
              <w:pStyle w:val="Nadpis2"/>
              <w:numPr>
                <w:ilvl w:val="0"/>
                <w:numId w:val="3"/>
              </w:numPr>
              <w:spacing w:before="0" w:after="0"/>
              <w:ind w:left="884"/>
              <w:rPr>
                <w:rFonts w:cs="Arial"/>
                <w:b w:val="0"/>
                <w:sz w:val="20"/>
                <w:lang w:val="en-GB"/>
              </w:rPr>
            </w:pPr>
            <w:r w:rsidRPr="005356E7">
              <w:rPr>
                <w:rFonts w:cs="Arial"/>
                <w:b w:val="0"/>
                <w:sz w:val="20"/>
                <w:lang w:val="en-GB"/>
              </w:rPr>
              <w:t>area application</w:t>
            </w:r>
            <w:r w:rsidR="003557AE" w:rsidRPr="005356E7">
              <w:rPr>
                <w:rFonts w:cs="Arial"/>
                <w:b w:val="0"/>
                <w:sz w:val="20"/>
                <w:lang w:val="en-GB"/>
              </w:rPr>
              <w:t xml:space="preserve"> of chemicals (insecticides, rodenticides or herbicides) and fertilizers on a continuous area of more than 1 ha in stands less than 500 m from the </w:t>
            </w:r>
            <w:r w:rsidR="00CE29D1" w:rsidRPr="005356E7">
              <w:rPr>
                <w:rFonts w:cs="Arial"/>
                <w:b w:val="0"/>
                <w:sz w:val="20"/>
                <w:lang w:val="en-GB"/>
              </w:rPr>
              <w:t>boundary</w:t>
            </w:r>
            <w:r w:rsidR="003557AE" w:rsidRPr="005356E7">
              <w:rPr>
                <w:rFonts w:cs="Arial"/>
                <w:b w:val="0"/>
                <w:sz w:val="20"/>
                <w:lang w:val="en-GB"/>
              </w:rPr>
              <w:t xml:space="preserve"> of the village or 300 m from scattered permanent settlements</w:t>
            </w:r>
          </w:p>
          <w:p w14:paraId="760F3913" w14:textId="34C2D182" w:rsidR="003557AE" w:rsidRPr="005356E7" w:rsidRDefault="003557AE" w:rsidP="00BF2B72">
            <w:pPr>
              <w:pStyle w:val="Nadpis2"/>
              <w:numPr>
                <w:ilvl w:val="0"/>
                <w:numId w:val="3"/>
              </w:numPr>
              <w:spacing w:before="0" w:after="0"/>
              <w:ind w:left="884"/>
              <w:rPr>
                <w:lang w:val="en-GB"/>
              </w:rPr>
            </w:pPr>
            <w:r w:rsidRPr="005356E7">
              <w:rPr>
                <w:rFonts w:cs="Arial"/>
                <w:b w:val="0"/>
                <w:sz w:val="20"/>
                <w:lang w:val="en-GB"/>
              </w:rPr>
              <w:t xml:space="preserve">changes </w:t>
            </w:r>
            <w:r w:rsidR="00BF2B72" w:rsidRPr="005356E7">
              <w:rPr>
                <w:rFonts w:cs="Arial"/>
                <w:b w:val="0"/>
                <w:sz w:val="20"/>
                <w:lang w:val="en-GB"/>
              </w:rPr>
              <w:t>(</w:t>
            </w:r>
            <w:r w:rsidRPr="005356E7">
              <w:rPr>
                <w:rFonts w:cs="Arial"/>
                <w:b w:val="0"/>
                <w:sz w:val="20"/>
                <w:lang w:val="en-GB"/>
              </w:rPr>
              <w:t>also short-term</w:t>
            </w:r>
            <w:r w:rsidR="00BF2B72" w:rsidRPr="005356E7">
              <w:rPr>
                <w:rFonts w:cs="Arial"/>
                <w:b w:val="0"/>
                <w:sz w:val="20"/>
                <w:lang w:val="en-GB"/>
              </w:rPr>
              <w:t>)</w:t>
            </w:r>
            <w:r w:rsidRPr="005356E7">
              <w:rPr>
                <w:rFonts w:cs="Arial"/>
                <w:b w:val="0"/>
                <w:sz w:val="20"/>
                <w:lang w:val="en-GB"/>
              </w:rPr>
              <w:t xml:space="preserve"> on access roads to </w:t>
            </w:r>
            <w:r w:rsidR="00BF2B72" w:rsidRPr="005356E7">
              <w:rPr>
                <w:rFonts w:cs="Arial"/>
                <w:b w:val="0"/>
                <w:sz w:val="20"/>
                <w:lang w:val="en-GB"/>
              </w:rPr>
              <w:t>sites</w:t>
            </w:r>
            <w:r w:rsidRPr="005356E7">
              <w:rPr>
                <w:rFonts w:cs="Arial"/>
                <w:b w:val="0"/>
                <w:sz w:val="20"/>
                <w:lang w:val="en-GB"/>
              </w:rPr>
              <w:t xml:space="preserve"> of special importance connected with the populatio</w:t>
            </w:r>
            <w:r w:rsidR="00BF2B72" w:rsidRPr="005356E7">
              <w:rPr>
                <w:rFonts w:cs="Arial"/>
                <w:b w:val="0"/>
                <w:sz w:val="20"/>
                <w:lang w:val="en-GB"/>
              </w:rPr>
              <w:t>n</w:t>
            </w:r>
          </w:p>
        </w:tc>
      </w:tr>
      <w:tr w:rsidR="00512152" w:rsidRPr="005356E7" w14:paraId="760F391C" w14:textId="77777777" w:rsidTr="007F4711">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915" w14:textId="2B8F8AB4" w:rsidR="00512152"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916" w14:textId="684E946C" w:rsidR="0033384E" w:rsidRPr="005356E7" w:rsidRDefault="0033384E" w:rsidP="0014766E">
            <w:pPr>
              <w:pStyle w:val="Textnormy"/>
              <w:numPr>
                <w:ilvl w:val="0"/>
                <w:numId w:val="3"/>
              </w:numPr>
              <w:spacing w:after="0"/>
              <w:jc w:val="left"/>
              <w:rPr>
                <w:rFonts w:cs="Arial"/>
                <w:lang w:val="en-GB"/>
              </w:rPr>
            </w:pPr>
            <w:r w:rsidRPr="005356E7">
              <w:rPr>
                <w:rFonts w:cs="Arial"/>
                <w:lang w:val="en-GB"/>
              </w:rPr>
              <w:t>m</w:t>
            </w:r>
            <w:r w:rsidR="00FD2FB4" w:rsidRPr="005356E7">
              <w:rPr>
                <w:rFonts w:cs="Arial"/>
                <w:lang w:val="en-GB"/>
              </w:rPr>
              <w:t>edia</w:t>
            </w:r>
            <w:r w:rsidRPr="005356E7">
              <w:rPr>
                <w:rFonts w:cs="Arial"/>
                <w:lang w:val="en-GB"/>
              </w:rPr>
              <w:t>, informa</w:t>
            </w:r>
            <w:r w:rsidR="00FD2FB4" w:rsidRPr="005356E7">
              <w:rPr>
                <w:rFonts w:cs="Arial"/>
                <w:lang w:val="en-GB"/>
              </w:rPr>
              <w:t>tion materials</w:t>
            </w:r>
          </w:p>
          <w:p w14:paraId="760F3917" w14:textId="7CA0ED5A" w:rsidR="0033384E" w:rsidRPr="005356E7" w:rsidRDefault="00FD2FB4" w:rsidP="0014766E">
            <w:pPr>
              <w:pStyle w:val="Textnormy"/>
              <w:numPr>
                <w:ilvl w:val="0"/>
                <w:numId w:val="3"/>
              </w:numPr>
              <w:spacing w:after="0"/>
              <w:jc w:val="left"/>
              <w:rPr>
                <w:rFonts w:cs="Arial"/>
                <w:lang w:val="en-GB"/>
              </w:rPr>
            </w:pPr>
            <w:r w:rsidRPr="005356E7">
              <w:rPr>
                <w:rFonts w:cs="Arial"/>
                <w:lang w:val="en-GB"/>
              </w:rPr>
              <w:t>events for public</w:t>
            </w:r>
          </w:p>
          <w:p w14:paraId="760F3918" w14:textId="66CF002D" w:rsidR="0033384E" w:rsidRPr="005356E7" w:rsidRDefault="00FD2FB4" w:rsidP="0014766E">
            <w:pPr>
              <w:pStyle w:val="Textnormy"/>
              <w:numPr>
                <w:ilvl w:val="0"/>
                <w:numId w:val="3"/>
              </w:numPr>
              <w:spacing w:after="0"/>
              <w:jc w:val="left"/>
              <w:rPr>
                <w:rFonts w:cs="Arial"/>
                <w:lang w:val="en-GB"/>
              </w:rPr>
            </w:pPr>
            <w:r w:rsidRPr="005356E7">
              <w:rPr>
                <w:rFonts w:cs="Arial"/>
                <w:lang w:val="en-GB"/>
              </w:rPr>
              <w:t>web sites</w:t>
            </w:r>
          </w:p>
          <w:p w14:paraId="760F3919" w14:textId="537986C4" w:rsidR="0033384E" w:rsidRPr="005356E7" w:rsidRDefault="005E08CE" w:rsidP="0014766E">
            <w:pPr>
              <w:pStyle w:val="Textnormy"/>
              <w:numPr>
                <w:ilvl w:val="0"/>
                <w:numId w:val="3"/>
              </w:numPr>
              <w:spacing w:after="0"/>
              <w:jc w:val="left"/>
              <w:rPr>
                <w:rFonts w:cs="Arial"/>
                <w:lang w:val="en-GB"/>
              </w:rPr>
            </w:pPr>
            <w:r w:rsidRPr="005356E7">
              <w:rPr>
                <w:rFonts w:cs="Arial"/>
                <w:lang w:val="en-GB"/>
              </w:rPr>
              <w:lastRenderedPageBreak/>
              <w:t>documentation of participant in certification</w:t>
            </w:r>
          </w:p>
          <w:p w14:paraId="292AD3E3" w14:textId="77777777" w:rsidR="00FD2FB4" w:rsidRPr="005356E7" w:rsidRDefault="00FD2FB4" w:rsidP="00FD2FB4">
            <w:pPr>
              <w:pStyle w:val="Textnormy"/>
              <w:numPr>
                <w:ilvl w:val="0"/>
                <w:numId w:val="3"/>
              </w:numPr>
              <w:spacing w:after="0"/>
              <w:jc w:val="left"/>
              <w:rPr>
                <w:rFonts w:cs="Arial"/>
                <w:lang w:val="en-GB"/>
              </w:rPr>
            </w:pPr>
            <w:r w:rsidRPr="005356E7">
              <w:rPr>
                <w:rFonts w:cs="Arial"/>
                <w:lang w:val="en-GB"/>
              </w:rPr>
              <w:t>communication with stakeholders</w:t>
            </w:r>
          </w:p>
          <w:p w14:paraId="760F391B" w14:textId="1A78D908" w:rsidR="00512152" w:rsidRPr="005356E7" w:rsidRDefault="004A0FCE" w:rsidP="00FD2FB4">
            <w:pPr>
              <w:pStyle w:val="Textnormy"/>
              <w:numPr>
                <w:ilvl w:val="0"/>
                <w:numId w:val="3"/>
              </w:numPr>
              <w:spacing w:after="0"/>
              <w:jc w:val="left"/>
              <w:rPr>
                <w:rFonts w:cs="Arial"/>
                <w:lang w:val="en-GB"/>
              </w:rPr>
            </w:pPr>
            <w:r w:rsidRPr="005356E7">
              <w:rPr>
                <w:rFonts w:cs="Arial"/>
                <w:lang w:val="en-GB"/>
              </w:rPr>
              <w:t>inspection in forest</w:t>
            </w:r>
            <w:r w:rsidR="0033384E" w:rsidRPr="005356E7">
              <w:rPr>
                <w:rFonts w:cs="Arial"/>
                <w:lang w:val="en-GB"/>
              </w:rPr>
              <w:t xml:space="preserve"> </w:t>
            </w:r>
          </w:p>
        </w:tc>
      </w:tr>
    </w:tbl>
    <w:p w14:paraId="760F391D" w14:textId="4BAEEE2D" w:rsidR="00C87346" w:rsidRPr="005356E7" w:rsidRDefault="00C87346" w:rsidP="00C87346">
      <w:pPr>
        <w:spacing w:after="0"/>
        <w:rPr>
          <w:rFonts w:ascii="Arial" w:hAnsi="Arial" w:cs="Arial"/>
          <w:lang w:val="en-GB"/>
        </w:rPr>
      </w:pPr>
    </w:p>
    <w:p w14:paraId="3F74597D" w14:textId="2A032D11" w:rsidR="007F4711" w:rsidRDefault="007F4711" w:rsidP="00C87346">
      <w:pPr>
        <w:spacing w:after="0"/>
        <w:rPr>
          <w:rFonts w:ascii="Arial" w:hAnsi="Arial" w:cs="Arial"/>
          <w:lang w:val="en-GB"/>
        </w:rPr>
      </w:pPr>
    </w:p>
    <w:p w14:paraId="56E4C143" w14:textId="20D70A3F" w:rsidR="00A829BF" w:rsidRDefault="00A829BF" w:rsidP="00C87346">
      <w:pPr>
        <w:spacing w:after="0"/>
        <w:rPr>
          <w:rFonts w:ascii="Arial" w:hAnsi="Arial" w:cs="Arial"/>
          <w:lang w:val="en-GB"/>
        </w:rPr>
      </w:pPr>
    </w:p>
    <w:p w14:paraId="74B0E3BB" w14:textId="77777777" w:rsidR="00A829BF" w:rsidRPr="005356E7" w:rsidRDefault="00A829BF" w:rsidP="00C87346">
      <w:pPr>
        <w:spacing w:after="0"/>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922" w14:textId="77777777" w:rsidTr="007F4711">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920" w14:textId="298CF71A" w:rsidR="009717F9"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921" w14:textId="77777777" w:rsidR="009717F9" w:rsidRPr="005356E7" w:rsidRDefault="009717F9" w:rsidP="007F4711">
            <w:pPr>
              <w:rPr>
                <w:rFonts w:ascii="Arial" w:hAnsi="Arial" w:cs="Arial"/>
                <w:b/>
                <w:caps/>
                <w:lang w:val="en-GB"/>
              </w:rPr>
            </w:pPr>
            <w:r w:rsidRPr="005356E7">
              <w:rPr>
                <w:rFonts w:ascii="Arial" w:hAnsi="Arial" w:cs="Arial"/>
                <w:b/>
                <w:caps/>
                <w:lang w:val="en-GB"/>
              </w:rPr>
              <w:t xml:space="preserve">7.4. </w:t>
            </w:r>
          </w:p>
        </w:tc>
      </w:tr>
      <w:tr w:rsidR="00846DD5" w:rsidRPr="005356E7" w14:paraId="760F3925"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923" w14:textId="2837B91B" w:rsidR="009717F9"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924" w14:textId="20A2B6FE" w:rsidR="009717F9" w:rsidRPr="005356E7" w:rsidRDefault="000C48F1" w:rsidP="007F4711">
            <w:pPr>
              <w:rPr>
                <w:rFonts w:ascii="Arial" w:hAnsi="Arial" w:cs="Arial"/>
                <w:b/>
                <w:caps/>
                <w:lang w:val="en-GB"/>
              </w:rPr>
            </w:pPr>
            <w:r w:rsidRPr="005356E7">
              <w:rPr>
                <w:rFonts w:ascii="Arial" w:hAnsi="Arial" w:cs="Arial"/>
                <w:b/>
                <w:caps/>
                <w:lang w:val="en-GB"/>
              </w:rPr>
              <w:t>Complaints</w:t>
            </w:r>
          </w:p>
        </w:tc>
      </w:tr>
      <w:tr w:rsidR="00846DD5" w:rsidRPr="005356E7" w14:paraId="760F3928"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926" w14:textId="139B8607" w:rsidR="009717F9"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9717F9"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927" w14:textId="2A0195ED" w:rsidR="009717F9" w:rsidRPr="005356E7" w:rsidRDefault="001F3AC0" w:rsidP="007F4711">
            <w:pPr>
              <w:pStyle w:val="TDNormaltext"/>
              <w:rPr>
                <w:szCs w:val="20"/>
              </w:rPr>
            </w:pPr>
            <w:r w:rsidRPr="005356E7">
              <w:rPr>
                <w:szCs w:val="20"/>
              </w:rPr>
              <w:t>Appropriate mechanisms shall be in place for resolving complaints and disputes relating to forest management operations, land use rights and work conditions</w:t>
            </w:r>
          </w:p>
        </w:tc>
      </w:tr>
      <w:tr w:rsidR="00846DD5" w:rsidRPr="005356E7" w14:paraId="760F392B"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929" w14:textId="096E479B" w:rsidR="009717F9"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9717F9"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92A" w14:textId="0AEFB6F8" w:rsidR="009717F9" w:rsidRPr="005356E7" w:rsidRDefault="004229D2" w:rsidP="00B20BA0">
            <w:pPr>
              <w:pStyle w:val="TDNormaltext"/>
              <w:rPr>
                <w:b/>
              </w:rPr>
            </w:pPr>
            <w:r w:rsidRPr="005356E7">
              <w:t xml:space="preserve">To meet the requirements </w:t>
            </w:r>
            <w:r w:rsidR="00BC7F30" w:rsidRPr="005356E7">
              <w:t>to</w:t>
            </w:r>
            <w:r w:rsidRPr="005356E7">
              <w:t xml:space="preserve"> ensure the </w:t>
            </w:r>
            <w:r w:rsidR="0057244D" w:rsidRPr="005356E7">
              <w:t xml:space="preserve">provision </w:t>
            </w:r>
            <w:r w:rsidRPr="005356E7">
              <w:t>of the required functions of forests</w:t>
            </w:r>
          </w:p>
        </w:tc>
      </w:tr>
      <w:tr w:rsidR="00846DD5" w:rsidRPr="005356E7" w14:paraId="760F392E"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92C" w14:textId="7C7A8CDA" w:rsidR="009717F9"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92D" w14:textId="1B155BEC" w:rsidR="009717F9" w:rsidRPr="005356E7" w:rsidRDefault="00B3460E" w:rsidP="0014766E">
            <w:pPr>
              <w:pStyle w:val="Textnormy"/>
              <w:numPr>
                <w:ilvl w:val="0"/>
                <w:numId w:val="3"/>
              </w:numPr>
              <w:spacing w:after="0"/>
              <w:jc w:val="left"/>
              <w:rPr>
                <w:rFonts w:cs="Arial"/>
                <w:lang w:val="en-GB"/>
              </w:rPr>
            </w:pPr>
            <w:r w:rsidRPr="005356E7">
              <w:rPr>
                <w:rFonts w:cs="Arial"/>
                <w:lang w:val="en-GB"/>
              </w:rPr>
              <w:t xml:space="preserve">Act 9/2010 Coll. on </w:t>
            </w:r>
            <w:r w:rsidR="00EC7E14" w:rsidRPr="005356E7">
              <w:rPr>
                <w:rFonts w:cs="Arial"/>
                <w:lang w:val="en-GB"/>
              </w:rPr>
              <w:t>complaints</w:t>
            </w:r>
            <w:r w:rsidR="0030053A" w:rsidRPr="005356E7">
              <w:rPr>
                <w:rFonts w:cs="Arial"/>
                <w:lang w:val="en-GB"/>
              </w:rPr>
              <w:t xml:space="preserve"> as amended</w:t>
            </w:r>
          </w:p>
        </w:tc>
      </w:tr>
      <w:tr w:rsidR="00846DD5" w:rsidRPr="005356E7" w14:paraId="760F3933"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92F" w14:textId="413F12FC" w:rsidR="009717F9"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AF5B3F"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6D75FBE7" w14:textId="40B05FDB" w:rsidR="00C56431" w:rsidRPr="005356E7" w:rsidRDefault="00253C97" w:rsidP="00C56431">
            <w:pPr>
              <w:pStyle w:val="Textnormy"/>
              <w:spacing w:after="0"/>
              <w:ind w:left="600" w:hanging="600"/>
              <w:rPr>
                <w:rFonts w:cs="Arial"/>
                <w:lang w:val="en-GB"/>
              </w:rPr>
            </w:pPr>
            <w:r w:rsidRPr="005356E7">
              <w:rPr>
                <w:rFonts w:cs="Arial"/>
                <w:lang w:val="en-GB"/>
              </w:rPr>
              <w:t>7.4.1</w:t>
            </w:r>
            <w:r w:rsidR="009B57BC" w:rsidRPr="005356E7">
              <w:rPr>
                <w:rFonts w:cs="Arial"/>
                <w:lang w:val="en-GB"/>
              </w:rPr>
              <w:tab/>
            </w:r>
            <w:r w:rsidR="00C56431" w:rsidRPr="005356E7">
              <w:rPr>
                <w:rFonts w:cs="Arial"/>
                <w:lang w:val="en-GB"/>
              </w:rPr>
              <w:t>Complaints su</w:t>
            </w:r>
            <w:r w:rsidR="008A2719" w:rsidRPr="005356E7">
              <w:rPr>
                <w:rFonts w:cs="Arial"/>
                <w:lang w:val="en-GB"/>
              </w:rPr>
              <w:t>b</w:t>
            </w:r>
            <w:r w:rsidR="007478D5" w:rsidRPr="005356E7">
              <w:rPr>
                <w:rFonts w:cs="Arial"/>
                <w:lang w:val="en-GB"/>
              </w:rPr>
              <w:t>m</w:t>
            </w:r>
            <w:r w:rsidR="008A2719" w:rsidRPr="005356E7">
              <w:rPr>
                <w:rFonts w:cs="Arial"/>
                <w:lang w:val="en-GB"/>
              </w:rPr>
              <w:t xml:space="preserve">itted </w:t>
            </w:r>
            <w:r w:rsidR="00C56431" w:rsidRPr="005356E7">
              <w:rPr>
                <w:rFonts w:cs="Arial"/>
                <w:lang w:val="en-GB"/>
              </w:rPr>
              <w:t xml:space="preserve">by the complainant in paper or oral form </w:t>
            </w:r>
            <w:r w:rsidR="008A2719" w:rsidRPr="005356E7">
              <w:rPr>
                <w:rFonts w:cs="Arial"/>
                <w:lang w:val="en-GB"/>
              </w:rPr>
              <w:t xml:space="preserve">shall be </w:t>
            </w:r>
            <w:r w:rsidR="00C56431" w:rsidRPr="005356E7">
              <w:rPr>
                <w:rFonts w:cs="Arial"/>
                <w:lang w:val="en-GB"/>
              </w:rPr>
              <w:t>recorded and investigated</w:t>
            </w:r>
          </w:p>
          <w:p w14:paraId="624DC3C1" w14:textId="1E530583" w:rsidR="00C56431" w:rsidRPr="005356E7" w:rsidRDefault="00C56431" w:rsidP="00C56431">
            <w:pPr>
              <w:pStyle w:val="Textnormy"/>
              <w:spacing w:after="0"/>
              <w:ind w:left="600" w:hanging="600"/>
              <w:rPr>
                <w:rFonts w:cs="Arial"/>
                <w:lang w:val="en-GB"/>
              </w:rPr>
            </w:pPr>
            <w:r w:rsidRPr="005356E7">
              <w:rPr>
                <w:rFonts w:cs="Arial"/>
                <w:lang w:val="en-GB"/>
              </w:rPr>
              <w:t>7.4.2</w:t>
            </w:r>
            <w:r w:rsidR="008A2719" w:rsidRPr="005356E7">
              <w:rPr>
                <w:rFonts w:cs="Arial"/>
                <w:lang w:val="en-GB"/>
              </w:rPr>
              <w:tab/>
            </w:r>
            <w:r w:rsidRPr="005356E7">
              <w:rPr>
                <w:rFonts w:cs="Arial"/>
                <w:lang w:val="en-GB"/>
              </w:rPr>
              <w:t>Legitimate complaints and disputes concerning forest management, land use rights and working conditions shall be settled by mutual agreement with the complainant.</w:t>
            </w:r>
          </w:p>
          <w:p w14:paraId="760F3932" w14:textId="1EB1AEA1" w:rsidR="005C46AA" w:rsidRPr="005356E7" w:rsidRDefault="00C56431" w:rsidP="00BC7F30">
            <w:pPr>
              <w:pStyle w:val="Textnormy"/>
              <w:spacing w:after="0"/>
              <w:ind w:left="600" w:hanging="600"/>
              <w:jc w:val="left"/>
              <w:rPr>
                <w:rFonts w:cs="Arial"/>
                <w:lang w:val="en-GB"/>
              </w:rPr>
            </w:pPr>
            <w:r w:rsidRPr="005356E7">
              <w:rPr>
                <w:rFonts w:cs="Arial"/>
                <w:lang w:val="en-GB"/>
              </w:rPr>
              <w:t>7.4.3</w:t>
            </w:r>
            <w:r w:rsidR="00BC7F30" w:rsidRPr="005356E7">
              <w:rPr>
                <w:rFonts w:cs="Arial"/>
                <w:lang w:val="en-GB"/>
              </w:rPr>
              <w:tab/>
            </w:r>
            <w:r w:rsidRPr="005356E7">
              <w:rPr>
                <w:rFonts w:cs="Arial"/>
                <w:lang w:val="en-GB"/>
              </w:rPr>
              <w:t xml:space="preserve">The </w:t>
            </w:r>
            <w:r w:rsidR="00BC7F30" w:rsidRPr="005356E7">
              <w:rPr>
                <w:rFonts w:cs="Arial"/>
                <w:lang w:val="en-GB"/>
              </w:rPr>
              <w:t>way</w:t>
            </w:r>
            <w:r w:rsidRPr="005356E7">
              <w:rPr>
                <w:rFonts w:cs="Arial"/>
                <w:lang w:val="en-GB"/>
              </w:rPr>
              <w:t xml:space="preserve"> and result of the investigation and handling of the complaint shall be recorded</w:t>
            </w:r>
          </w:p>
        </w:tc>
      </w:tr>
      <w:tr w:rsidR="009717F9" w:rsidRPr="005356E7" w14:paraId="760F3939" w14:textId="77777777" w:rsidTr="007F4711">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937" w14:textId="014FCE52" w:rsidR="009717F9"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938" w14:textId="7D863C62" w:rsidR="009717F9"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93A" w14:textId="3A444761" w:rsidR="00C87346" w:rsidRPr="005356E7" w:rsidRDefault="00C87346">
      <w:pPr>
        <w:rPr>
          <w:rFonts w:ascii="Arial" w:hAnsi="Arial" w:cs="Arial"/>
          <w:lang w:val="en-GB"/>
        </w:rPr>
      </w:pPr>
    </w:p>
    <w:p w14:paraId="68732DDA" w14:textId="6D99D62A" w:rsidR="005173EC" w:rsidRPr="005356E7" w:rsidRDefault="005173EC">
      <w:pPr>
        <w:rPr>
          <w:rFonts w:ascii="Arial" w:hAnsi="Arial" w:cs="Arial"/>
          <w:lang w:val="en-GB"/>
        </w:rPr>
      </w:pPr>
      <w:r w:rsidRPr="005356E7">
        <w:rPr>
          <w:rFonts w:ascii="Arial" w:hAnsi="Arial" w:cs="Arial"/>
          <w:lang w:val="en-GB"/>
        </w:rPr>
        <w:br w:type="page"/>
      </w:r>
    </w:p>
    <w:p w14:paraId="41BA0D95" w14:textId="77777777" w:rsidR="007F4711" w:rsidRPr="005356E7" w:rsidRDefault="007F4711">
      <w:pPr>
        <w:rPr>
          <w:rFonts w:ascii="Arial" w:hAnsi="Arial" w:cs="Arial"/>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93F" w14:textId="77777777" w:rsidTr="007F4711">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93D" w14:textId="6573AC81" w:rsidR="00BB3EA4"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93E" w14:textId="77777777" w:rsidR="00BB3EA4" w:rsidRPr="005356E7" w:rsidRDefault="00BB3EA4" w:rsidP="007F4711">
            <w:pPr>
              <w:rPr>
                <w:rFonts w:ascii="Arial" w:hAnsi="Arial" w:cs="Arial"/>
                <w:b/>
                <w:caps/>
                <w:lang w:val="en-GB"/>
              </w:rPr>
            </w:pPr>
            <w:r w:rsidRPr="005356E7">
              <w:rPr>
                <w:rFonts w:ascii="Arial" w:hAnsi="Arial" w:cs="Arial"/>
                <w:b/>
                <w:caps/>
                <w:lang w:val="en-GB"/>
              </w:rPr>
              <w:t xml:space="preserve">7.5. </w:t>
            </w:r>
          </w:p>
        </w:tc>
      </w:tr>
      <w:tr w:rsidR="00846DD5" w:rsidRPr="005356E7" w14:paraId="760F3942"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940" w14:textId="2ECD58CD" w:rsidR="00BB3EA4"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941" w14:textId="6634BCE8" w:rsidR="00BB3EA4" w:rsidRPr="005356E7" w:rsidRDefault="005E3ECD" w:rsidP="007F4711">
            <w:pPr>
              <w:rPr>
                <w:rFonts w:ascii="Arial" w:hAnsi="Arial" w:cs="Arial"/>
                <w:b/>
                <w:caps/>
                <w:lang w:val="en-GB"/>
              </w:rPr>
            </w:pPr>
            <w:r w:rsidRPr="005356E7">
              <w:rPr>
                <w:rFonts w:ascii="Arial" w:hAnsi="Arial" w:cs="Arial"/>
                <w:b/>
                <w:caps/>
                <w:lang w:val="en-GB"/>
              </w:rPr>
              <w:t>Documented Information</w:t>
            </w:r>
          </w:p>
        </w:tc>
      </w:tr>
      <w:tr w:rsidR="00846DD5" w:rsidRPr="005356E7" w14:paraId="760F3945"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943" w14:textId="2DA18471" w:rsidR="00BB3EA4"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BB3EA4"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944" w14:textId="6FA71AE7" w:rsidR="00172F80" w:rsidRPr="005356E7" w:rsidRDefault="00F34E69" w:rsidP="00867709">
            <w:pPr>
              <w:pStyle w:val="TDNormaltext"/>
              <w:jc w:val="left"/>
            </w:pPr>
            <w:r w:rsidRPr="005356E7">
              <w:t>The organisation’s management system shall include documented information required by the standard and determined by the organisation as being necessary for the effectiveness of the sustainable forest management system</w:t>
            </w:r>
          </w:p>
        </w:tc>
      </w:tr>
      <w:tr w:rsidR="00846DD5" w:rsidRPr="005356E7" w14:paraId="760F3948" w14:textId="77777777" w:rsidTr="007F4711">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946" w14:textId="07F9578A" w:rsidR="00BB3EA4"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BB3EA4"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947" w14:textId="58C98ED3" w:rsidR="00BB3EA4" w:rsidRPr="005356E7" w:rsidRDefault="00752DAA" w:rsidP="00867709">
            <w:pPr>
              <w:pStyle w:val="TDNormaltext"/>
              <w:jc w:val="left"/>
            </w:pPr>
            <w:r w:rsidRPr="005356E7">
              <w:t xml:space="preserve">To establish, use and maintain </w:t>
            </w:r>
            <w:r w:rsidR="00622E9C" w:rsidRPr="005356E7">
              <w:t>transparent</w:t>
            </w:r>
            <w:r w:rsidRPr="005356E7">
              <w:t xml:space="preserve"> documentation </w:t>
            </w:r>
            <w:r w:rsidR="00411E7B" w:rsidRPr="005356E7">
              <w:t>understandable</w:t>
            </w:r>
            <w:r w:rsidRPr="005356E7">
              <w:t xml:space="preserve"> to all stakeholders</w:t>
            </w:r>
          </w:p>
        </w:tc>
      </w:tr>
      <w:tr w:rsidR="00846DD5" w:rsidRPr="005356E7" w14:paraId="760F3971" w14:textId="77777777" w:rsidTr="00F45292">
        <w:trPr>
          <w:trHeight w:val="273"/>
        </w:trPr>
        <w:tc>
          <w:tcPr>
            <w:tcW w:w="3085" w:type="dxa"/>
            <w:tcBorders>
              <w:top w:val="single" w:sz="8" w:space="0" w:color="auto"/>
              <w:left w:val="single" w:sz="18" w:space="0" w:color="auto"/>
              <w:right w:val="single" w:sz="12" w:space="0" w:color="auto"/>
            </w:tcBorders>
            <w:shd w:val="clear" w:color="auto" w:fill="auto"/>
          </w:tcPr>
          <w:p w14:paraId="760F394C" w14:textId="3A1D1850" w:rsidR="005D70CE"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5D70CE" w:rsidRPr="005356E7">
              <w:rPr>
                <w:rFonts w:ascii="Arial" w:eastAsia="Times New Roman" w:hAnsi="Arial" w:cs="Arial"/>
                <w:b/>
                <w:bCs/>
                <w:sz w:val="20"/>
                <w:szCs w:val="20"/>
                <w:lang w:val="en-GB" w:eastAsia="sk-SK"/>
              </w:rPr>
              <w:t xml:space="preserve"> </w:t>
            </w:r>
          </w:p>
          <w:p w14:paraId="760F394D" w14:textId="77777777" w:rsidR="005D70CE" w:rsidRPr="005356E7" w:rsidRDefault="005D70CE" w:rsidP="00BD3B57">
            <w:pPr>
              <w:spacing w:after="0" w:line="240" w:lineRule="auto"/>
              <w:outlineLvl w:val="1"/>
              <w:rPr>
                <w:rFonts w:ascii="Arial" w:eastAsia="Times New Roman" w:hAnsi="Arial" w:cs="Arial"/>
                <w:b/>
                <w:bCs/>
                <w:sz w:val="20"/>
                <w:szCs w:val="20"/>
                <w:lang w:val="en-GB" w:eastAsia="sk-SK"/>
              </w:rPr>
            </w:pPr>
          </w:p>
        </w:tc>
        <w:tc>
          <w:tcPr>
            <w:tcW w:w="6126" w:type="dxa"/>
            <w:tcBorders>
              <w:top w:val="single" w:sz="8" w:space="0" w:color="auto"/>
              <w:left w:val="single" w:sz="12" w:space="0" w:color="auto"/>
              <w:right w:val="single" w:sz="18" w:space="0" w:color="auto"/>
            </w:tcBorders>
            <w:shd w:val="clear" w:color="auto" w:fill="auto"/>
          </w:tcPr>
          <w:p w14:paraId="760F394E" w14:textId="712DB06A" w:rsidR="005D70CE" w:rsidRPr="005356E7" w:rsidRDefault="009B57BC" w:rsidP="009B57BC">
            <w:pPr>
              <w:pStyle w:val="Textnormy"/>
              <w:spacing w:after="0"/>
              <w:ind w:left="600" w:hanging="600"/>
              <w:jc w:val="left"/>
              <w:rPr>
                <w:rFonts w:cs="Arial"/>
                <w:lang w:val="en-GB"/>
              </w:rPr>
            </w:pPr>
            <w:r w:rsidRPr="005356E7">
              <w:rPr>
                <w:rFonts w:cs="Arial"/>
                <w:lang w:val="en-GB"/>
              </w:rPr>
              <w:t>7.5.1</w:t>
            </w:r>
            <w:r w:rsidRPr="005356E7">
              <w:rPr>
                <w:rFonts w:cs="Arial"/>
                <w:lang w:val="en-GB"/>
              </w:rPr>
              <w:tab/>
            </w:r>
            <w:r w:rsidR="00411E7B" w:rsidRPr="005356E7">
              <w:rPr>
                <w:rFonts w:cs="Arial"/>
                <w:lang w:val="en-GB"/>
              </w:rPr>
              <w:t xml:space="preserve">The following documents shall be kept and maintained on </w:t>
            </w:r>
            <w:r w:rsidR="00CE30A5" w:rsidRPr="005356E7">
              <w:rPr>
                <w:rFonts w:cs="Arial"/>
                <w:lang w:val="en-GB"/>
              </w:rPr>
              <w:t>determined</w:t>
            </w:r>
            <w:r w:rsidR="00411E7B" w:rsidRPr="005356E7">
              <w:rPr>
                <w:rFonts w:cs="Arial"/>
                <w:lang w:val="en-GB"/>
              </w:rPr>
              <w:t xml:space="preserve"> media:</w:t>
            </w:r>
          </w:p>
          <w:p w14:paraId="68C13657" w14:textId="2036F6A1" w:rsidR="00CE30A5" w:rsidRPr="005356E7" w:rsidRDefault="00CE30A5" w:rsidP="00CE30A5">
            <w:pPr>
              <w:pStyle w:val="Odsekzoznamu"/>
              <w:numPr>
                <w:ilvl w:val="0"/>
                <w:numId w:val="21"/>
              </w:numPr>
              <w:tabs>
                <w:tab w:val="left" w:pos="1167"/>
              </w:tabs>
              <w:autoSpaceDE w:val="0"/>
              <w:autoSpaceDN w:val="0"/>
              <w:adjustRightInd w:val="0"/>
              <w:rPr>
                <w:rFonts w:ascii="Arial" w:hAnsi="Arial" w:cs="Arial"/>
                <w:lang w:val="en-GB"/>
              </w:rPr>
            </w:pPr>
            <w:r w:rsidRPr="005356E7">
              <w:rPr>
                <w:rFonts w:ascii="Arial" w:hAnsi="Arial" w:cs="Arial"/>
                <w:lang w:val="en-GB"/>
              </w:rPr>
              <w:t>management policy and objectives</w:t>
            </w:r>
          </w:p>
          <w:p w14:paraId="574E9958" w14:textId="137C0343" w:rsidR="00CE30A5" w:rsidRPr="005356E7" w:rsidRDefault="00CE30A5" w:rsidP="00CE30A5">
            <w:pPr>
              <w:pStyle w:val="Odsekzoznamu"/>
              <w:numPr>
                <w:ilvl w:val="0"/>
                <w:numId w:val="21"/>
              </w:numPr>
              <w:tabs>
                <w:tab w:val="left" w:pos="1167"/>
              </w:tabs>
              <w:autoSpaceDE w:val="0"/>
              <w:autoSpaceDN w:val="0"/>
              <w:adjustRightInd w:val="0"/>
              <w:rPr>
                <w:rFonts w:ascii="Arial" w:hAnsi="Arial" w:cs="Arial"/>
                <w:lang w:val="en-GB"/>
              </w:rPr>
            </w:pPr>
            <w:r w:rsidRPr="005356E7">
              <w:rPr>
                <w:rFonts w:ascii="Arial" w:hAnsi="Arial" w:cs="Arial"/>
                <w:lang w:val="en-GB"/>
              </w:rPr>
              <w:t xml:space="preserve">description of the organizational structure, processes, competencies and control mechanisms </w:t>
            </w:r>
            <w:r w:rsidR="009C1AC5" w:rsidRPr="005356E7">
              <w:rPr>
                <w:rFonts w:ascii="Arial" w:hAnsi="Arial" w:cs="Arial"/>
                <w:lang w:val="en-GB"/>
              </w:rPr>
              <w:t>for</w:t>
            </w:r>
            <w:r w:rsidRPr="005356E7">
              <w:rPr>
                <w:rFonts w:ascii="Arial" w:hAnsi="Arial" w:cs="Arial"/>
                <w:lang w:val="en-GB"/>
              </w:rPr>
              <w:t xml:space="preserve"> the implementation of the </w:t>
            </w:r>
            <w:r w:rsidR="009C1AC5" w:rsidRPr="005356E7">
              <w:rPr>
                <w:rFonts w:ascii="Arial" w:hAnsi="Arial" w:cs="Arial"/>
                <w:lang w:val="en-GB"/>
              </w:rPr>
              <w:t>SFM</w:t>
            </w:r>
            <w:r w:rsidRPr="005356E7">
              <w:rPr>
                <w:rFonts w:ascii="Arial" w:hAnsi="Arial" w:cs="Arial"/>
                <w:lang w:val="en-GB"/>
              </w:rPr>
              <w:t xml:space="preserve"> policy,</w:t>
            </w:r>
          </w:p>
          <w:p w14:paraId="7D5DBAD4" w14:textId="2183CF23" w:rsidR="00CE30A5" w:rsidRPr="005356E7" w:rsidRDefault="00CE30A5" w:rsidP="00CE30A5">
            <w:pPr>
              <w:pStyle w:val="Odsekzoznamu"/>
              <w:numPr>
                <w:ilvl w:val="0"/>
                <w:numId w:val="21"/>
              </w:numPr>
              <w:tabs>
                <w:tab w:val="left" w:pos="1167"/>
              </w:tabs>
              <w:autoSpaceDE w:val="0"/>
              <w:autoSpaceDN w:val="0"/>
              <w:adjustRightInd w:val="0"/>
              <w:rPr>
                <w:rFonts w:ascii="Arial" w:hAnsi="Arial" w:cs="Arial"/>
                <w:lang w:val="en-GB"/>
              </w:rPr>
            </w:pPr>
            <w:r w:rsidRPr="005356E7">
              <w:rPr>
                <w:rFonts w:ascii="Arial" w:hAnsi="Arial" w:cs="Arial"/>
                <w:lang w:val="en-GB"/>
              </w:rPr>
              <w:t>procedures leading to the achievement of the objectives of the SFCS certification criteria</w:t>
            </w:r>
          </w:p>
          <w:p w14:paraId="342A5790" w14:textId="34E8812F" w:rsidR="00CE30A5" w:rsidRPr="005356E7" w:rsidRDefault="00CE30A5" w:rsidP="00CE30A5">
            <w:pPr>
              <w:pStyle w:val="Odsekzoznamu"/>
              <w:numPr>
                <w:ilvl w:val="0"/>
                <w:numId w:val="21"/>
              </w:numPr>
              <w:tabs>
                <w:tab w:val="left" w:pos="1167"/>
              </w:tabs>
              <w:autoSpaceDE w:val="0"/>
              <w:autoSpaceDN w:val="0"/>
              <w:adjustRightInd w:val="0"/>
              <w:rPr>
                <w:rFonts w:ascii="Arial" w:hAnsi="Arial" w:cs="Arial"/>
                <w:lang w:val="en-GB"/>
              </w:rPr>
            </w:pPr>
            <w:r w:rsidRPr="005356E7">
              <w:rPr>
                <w:rFonts w:ascii="Arial" w:hAnsi="Arial" w:cs="Arial"/>
                <w:lang w:val="en-GB"/>
              </w:rPr>
              <w:t xml:space="preserve">authorized </w:t>
            </w:r>
            <w:r w:rsidR="00D01410" w:rsidRPr="005356E7">
              <w:rPr>
                <w:rFonts w:ascii="Arial" w:hAnsi="Arial" w:cs="Arial"/>
                <w:lang w:val="en-GB"/>
              </w:rPr>
              <w:t xml:space="preserve">plans of </w:t>
            </w:r>
            <w:r w:rsidRPr="005356E7">
              <w:rPr>
                <w:rFonts w:ascii="Arial" w:hAnsi="Arial" w:cs="Arial"/>
                <w:lang w:val="en-GB"/>
              </w:rPr>
              <w:t xml:space="preserve">forestry </w:t>
            </w:r>
            <w:r w:rsidR="00D01410" w:rsidRPr="005356E7">
              <w:rPr>
                <w:rFonts w:ascii="Arial" w:hAnsi="Arial" w:cs="Arial"/>
                <w:lang w:val="en-GB"/>
              </w:rPr>
              <w:t>operations</w:t>
            </w:r>
          </w:p>
          <w:p w14:paraId="760F3953" w14:textId="30E09DE7" w:rsidR="005D70CE" w:rsidRPr="005356E7" w:rsidRDefault="009B57BC" w:rsidP="009B57BC">
            <w:pPr>
              <w:pStyle w:val="Textnormy"/>
              <w:spacing w:after="0"/>
              <w:ind w:left="600" w:hanging="600"/>
              <w:jc w:val="left"/>
              <w:rPr>
                <w:rFonts w:cs="Arial"/>
                <w:lang w:val="en-GB"/>
              </w:rPr>
            </w:pPr>
            <w:r w:rsidRPr="005356E7">
              <w:rPr>
                <w:rFonts w:cs="Arial"/>
                <w:lang w:val="en-GB"/>
              </w:rPr>
              <w:t>7.5.2</w:t>
            </w:r>
            <w:r w:rsidR="003963EC" w:rsidRPr="005356E7">
              <w:rPr>
                <w:rFonts w:cs="Arial"/>
                <w:lang w:val="en-GB"/>
              </w:rPr>
              <w:tab/>
            </w:r>
            <w:r w:rsidR="00D01410" w:rsidRPr="005356E7">
              <w:rPr>
                <w:rFonts w:cs="Arial"/>
                <w:lang w:val="en-GB"/>
              </w:rPr>
              <w:t>The following records shall be kept and maintained on determined media</w:t>
            </w:r>
            <w:r w:rsidR="005D70CE" w:rsidRPr="005356E7">
              <w:rPr>
                <w:rFonts w:cs="Arial"/>
                <w:lang w:val="en-GB"/>
              </w:rPr>
              <w:t>:</w:t>
            </w:r>
          </w:p>
          <w:p w14:paraId="5441F48F" w14:textId="27F84F13"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decisions and statements of the state administration bodies concerning the content of certification criteria</w:t>
            </w:r>
          </w:p>
          <w:p w14:paraId="014FEE0A" w14:textId="7D4117F4"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written communication with stakeholders</w:t>
            </w:r>
          </w:p>
          <w:p w14:paraId="726BB22C" w14:textId="01CB4CAB"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 xml:space="preserve">reports from internal monitoring audits of the </w:t>
            </w:r>
            <w:r w:rsidR="000779FF" w:rsidRPr="005356E7">
              <w:rPr>
                <w:rFonts w:ascii="Arial" w:hAnsi="Arial" w:cs="Arial"/>
                <w:lang w:val="en-GB"/>
              </w:rPr>
              <w:t>group entity</w:t>
            </w:r>
          </w:p>
          <w:p w14:paraId="289F3933" w14:textId="6AED0D34"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audit reports of the certification body</w:t>
            </w:r>
          </w:p>
          <w:p w14:paraId="7F62183D" w14:textId="37109D2F"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records of own internal audits, measures taken and their implementation</w:t>
            </w:r>
          </w:p>
          <w:p w14:paraId="7148DDA2" w14:textId="341D4FEB"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self-assessment</w:t>
            </w:r>
          </w:p>
          <w:p w14:paraId="136B8B43" w14:textId="4A162036"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management review report</w:t>
            </w:r>
          </w:p>
          <w:p w14:paraId="1FCA431D" w14:textId="58E22118"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 xml:space="preserve">report on </w:t>
            </w:r>
            <w:r w:rsidR="00F23991" w:rsidRPr="005356E7">
              <w:rPr>
                <w:rFonts w:ascii="Arial" w:hAnsi="Arial" w:cs="Arial"/>
                <w:lang w:val="en-GB"/>
              </w:rPr>
              <w:t xml:space="preserve">implementation of </w:t>
            </w:r>
            <w:r w:rsidRPr="005356E7">
              <w:rPr>
                <w:rFonts w:ascii="Arial" w:hAnsi="Arial" w:cs="Arial"/>
                <w:lang w:val="en-GB"/>
              </w:rPr>
              <w:t>imposed corrective and preventive measures</w:t>
            </w:r>
          </w:p>
          <w:p w14:paraId="2D7D64BC" w14:textId="761C734D"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records of the movement of timber originating from non-certified and controversial sources</w:t>
            </w:r>
          </w:p>
          <w:p w14:paraId="3E8E58CA" w14:textId="0FE97741"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records of handover and takeover of the workplace by the contractor</w:t>
            </w:r>
          </w:p>
          <w:p w14:paraId="75F104B6" w14:textId="6F98286C" w:rsidR="00FD739C"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 xml:space="preserve">records of the results of investigations and the handling </w:t>
            </w:r>
            <w:r w:rsidR="007655CD" w:rsidRPr="005356E7">
              <w:rPr>
                <w:rFonts w:ascii="Arial" w:hAnsi="Arial" w:cs="Arial"/>
                <w:lang w:val="en-GB"/>
              </w:rPr>
              <w:t>with</w:t>
            </w:r>
            <w:r w:rsidRPr="005356E7">
              <w:rPr>
                <w:rFonts w:ascii="Arial" w:hAnsi="Arial" w:cs="Arial"/>
                <w:lang w:val="en-GB"/>
              </w:rPr>
              <w:t xml:space="preserve"> complaints</w:t>
            </w:r>
          </w:p>
          <w:p w14:paraId="7E606258" w14:textId="4F8F0888" w:rsidR="008244CF" w:rsidRPr="005356E7" w:rsidRDefault="00FD739C" w:rsidP="00FD739C">
            <w:pPr>
              <w:pStyle w:val="Odsekzoznamu"/>
              <w:numPr>
                <w:ilvl w:val="0"/>
                <w:numId w:val="22"/>
              </w:numPr>
              <w:tabs>
                <w:tab w:val="left" w:pos="1167"/>
              </w:tabs>
              <w:autoSpaceDE w:val="0"/>
              <w:autoSpaceDN w:val="0"/>
              <w:adjustRightInd w:val="0"/>
              <w:rPr>
                <w:rFonts w:ascii="Arial" w:hAnsi="Arial" w:cs="Arial"/>
                <w:lang w:val="en-GB"/>
              </w:rPr>
            </w:pPr>
            <w:r w:rsidRPr="005356E7">
              <w:rPr>
                <w:rFonts w:ascii="Arial" w:hAnsi="Arial" w:cs="Arial"/>
                <w:lang w:val="en-GB"/>
              </w:rPr>
              <w:t xml:space="preserve">a list of the </w:t>
            </w:r>
            <w:r w:rsidR="007655CD" w:rsidRPr="005356E7">
              <w:rPr>
                <w:rFonts w:ascii="Arial" w:hAnsi="Arial" w:cs="Arial"/>
                <w:lang w:val="en-GB"/>
              </w:rPr>
              <w:t>affected stakeholders</w:t>
            </w:r>
          </w:p>
          <w:p w14:paraId="760F395F" w14:textId="3E9D1C46" w:rsidR="005D70CE" w:rsidRPr="005356E7" w:rsidRDefault="00094AE3" w:rsidP="00094AE3">
            <w:pPr>
              <w:pStyle w:val="Textnormy"/>
              <w:spacing w:after="0"/>
              <w:ind w:left="600" w:hanging="600"/>
              <w:jc w:val="left"/>
              <w:rPr>
                <w:rFonts w:cs="Arial"/>
                <w:lang w:val="en-GB"/>
              </w:rPr>
            </w:pPr>
            <w:r w:rsidRPr="005356E7">
              <w:rPr>
                <w:rFonts w:cs="Arial"/>
                <w:lang w:val="en-GB"/>
              </w:rPr>
              <w:t>7.5.3</w:t>
            </w:r>
            <w:r w:rsidRPr="005356E7">
              <w:rPr>
                <w:rFonts w:cs="Arial"/>
                <w:lang w:val="en-GB"/>
              </w:rPr>
              <w:tab/>
            </w:r>
            <w:r w:rsidR="00476440" w:rsidRPr="005356E7">
              <w:rPr>
                <w:rFonts w:cs="Arial"/>
                <w:lang w:val="en-GB"/>
              </w:rPr>
              <w:t>Documented information shall be valid, easily identifiable, legible and available</w:t>
            </w:r>
          </w:p>
          <w:p w14:paraId="760F3960" w14:textId="00965628" w:rsidR="005D70CE" w:rsidRPr="005356E7" w:rsidRDefault="00094AE3" w:rsidP="00094AE3">
            <w:pPr>
              <w:pStyle w:val="Textnormy"/>
              <w:spacing w:after="0"/>
              <w:ind w:left="600" w:hanging="600"/>
              <w:jc w:val="left"/>
              <w:rPr>
                <w:rFonts w:cs="Arial"/>
                <w:lang w:val="en-GB"/>
              </w:rPr>
            </w:pPr>
            <w:r w:rsidRPr="005356E7">
              <w:rPr>
                <w:rFonts w:cs="Arial"/>
                <w:lang w:val="en-GB"/>
              </w:rPr>
              <w:t>7.5.4</w:t>
            </w:r>
            <w:r w:rsidRPr="005356E7">
              <w:rPr>
                <w:rFonts w:cs="Arial"/>
                <w:lang w:val="en-GB"/>
              </w:rPr>
              <w:tab/>
            </w:r>
            <w:r w:rsidR="007A786A" w:rsidRPr="005356E7">
              <w:rPr>
                <w:rFonts w:cs="Arial"/>
                <w:lang w:val="en-GB"/>
              </w:rPr>
              <w:t xml:space="preserve">Operational records of forest management and the state of the forests shall be kept and stored on </w:t>
            </w:r>
            <w:r w:rsidR="00FA7F3B" w:rsidRPr="005356E7">
              <w:rPr>
                <w:rFonts w:cs="Arial"/>
                <w:lang w:val="en-GB"/>
              </w:rPr>
              <w:t xml:space="preserve">determined </w:t>
            </w:r>
            <w:r w:rsidR="007A786A" w:rsidRPr="005356E7">
              <w:rPr>
                <w:rFonts w:cs="Arial"/>
                <w:lang w:val="en-GB"/>
              </w:rPr>
              <w:t>media:</w:t>
            </w:r>
          </w:p>
          <w:p w14:paraId="760F3961" w14:textId="26F6FBD7" w:rsidR="005D70CE" w:rsidRPr="005356E7" w:rsidRDefault="00FA7F3B" w:rsidP="0014766E">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t>Balance sheet</w:t>
            </w:r>
          </w:p>
          <w:p w14:paraId="760F3962" w14:textId="758D3A42" w:rsidR="005D70CE" w:rsidRPr="005356E7" w:rsidRDefault="00FA7F3B" w:rsidP="0014766E">
            <w:pPr>
              <w:pStyle w:val="Odsekzoznamu"/>
              <w:numPr>
                <w:ilvl w:val="0"/>
                <w:numId w:val="6"/>
              </w:numPr>
              <w:ind w:left="1168"/>
              <w:contextualSpacing/>
              <w:rPr>
                <w:rFonts w:ascii="Arial" w:hAnsi="Arial" w:cs="Arial"/>
                <w:lang w:val="en-GB"/>
              </w:rPr>
            </w:pPr>
            <w:r w:rsidRPr="005356E7">
              <w:rPr>
                <w:rFonts w:ascii="Arial" w:hAnsi="Arial" w:cs="Arial"/>
                <w:lang w:val="en-GB"/>
              </w:rPr>
              <w:t>b</w:t>
            </w:r>
            <w:r w:rsidR="00870E83" w:rsidRPr="005356E7">
              <w:rPr>
                <w:rFonts w:ascii="Arial" w:hAnsi="Arial" w:cs="Arial"/>
                <w:lang w:val="en-GB"/>
              </w:rPr>
              <w:t>a</w:t>
            </w:r>
            <w:r w:rsidRPr="005356E7">
              <w:rPr>
                <w:rFonts w:ascii="Arial" w:hAnsi="Arial" w:cs="Arial"/>
                <w:lang w:val="en-GB"/>
              </w:rPr>
              <w:t>lance of cleared areas</w:t>
            </w:r>
            <w:r w:rsidR="005D70CE" w:rsidRPr="005356E7">
              <w:rPr>
                <w:rFonts w:ascii="Arial" w:hAnsi="Arial" w:cs="Arial"/>
                <w:lang w:val="en-GB"/>
              </w:rPr>
              <w:t>,</w:t>
            </w:r>
          </w:p>
          <w:p w14:paraId="760F3963" w14:textId="4600EE3D" w:rsidR="005D70CE" w:rsidRPr="005356E7" w:rsidRDefault="00FA7F3B" w:rsidP="0014766E">
            <w:pPr>
              <w:pStyle w:val="Odsekzoznamu"/>
              <w:numPr>
                <w:ilvl w:val="0"/>
                <w:numId w:val="6"/>
              </w:numPr>
              <w:ind w:left="1168"/>
              <w:contextualSpacing/>
              <w:rPr>
                <w:rFonts w:ascii="Arial" w:hAnsi="Arial" w:cs="Arial"/>
                <w:lang w:val="en-GB"/>
              </w:rPr>
            </w:pPr>
            <w:r w:rsidRPr="005356E7">
              <w:rPr>
                <w:rFonts w:ascii="Arial" w:hAnsi="Arial" w:cs="Arial"/>
                <w:lang w:val="en-GB"/>
              </w:rPr>
              <w:t>b</w:t>
            </w:r>
            <w:r w:rsidR="00870E83" w:rsidRPr="005356E7">
              <w:rPr>
                <w:rFonts w:ascii="Arial" w:hAnsi="Arial" w:cs="Arial"/>
                <w:lang w:val="en-GB"/>
              </w:rPr>
              <w:t>a</w:t>
            </w:r>
            <w:r w:rsidRPr="005356E7">
              <w:rPr>
                <w:rFonts w:ascii="Arial" w:hAnsi="Arial" w:cs="Arial"/>
                <w:lang w:val="en-GB"/>
              </w:rPr>
              <w:t xml:space="preserve">lance of </w:t>
            </w:r>
            <w:r w:rsidR="00C822B4" w:rsidRPr="005356E7">
              <w:rPr>
                <w:rFonts w:ascii="Arial" w:hAnsi="Arial" w:cs="Arial"/>
                <w:lang w:val="en-GB"/>
              </w:rPr>
              <w:t>cleaning</w:t>
            </w:r>
          </w:p>
          <w:p w14:paraId="760F3964" w14:textId="2CC0622B" w:rsidR="005D70CE" w:rsidRPr="005356E7" w:rsidRDefault="00FA7F3B" w:rsidP="0014766E">
            <w:pPr>
              <w:pStyle w:val="Odsekzoznamu"/>
              <w:numPr>
                <w:ilvl w:val="0"/>
                <w:numId w:val="6"/>
              </w:numPr>
              <w:ind w:left="1168"/>
              <w:contextualSpacing/>
              <w:rPr>
                <w:rFonts w:ascii="Arial" w:hAnsi="Arial" w:cs="Arial"/>
                <w:lang w:val="en-GB"/>
              </w:rPr>
            </w:pPr>
            <w:r w:rsidRPr="005356E7">
              <w:rPr>
                <w:rFonts w:ascii="Arial" w:hAnsi="Arial" w:cs="Arial"/>
                <w:lang w:val="en-GB"/>
              </w:rPr>
              <w:t>b</w:t>
            </w:r>
            <w:r w:rsidR="00870E83" w:rsidRPr="005356E7">
              <w:rPr>
                <w:rFonts w:ascii="Arial" w:hAnsi="Arial" w:cs="Arial"/>
                <w:lang w:val="en-GB"/>
              </w:rPr>
              <w:t>a</w:t>
            </w:r>
            <w:r w:rsidRPr="005356E7">
              <w:rPr>
                <w:rFonts w:ascii="Arial" w:hAnsi="Arial" w:cs="Arial"/>
                <w:lang w:val="en-GB"/>
              </w:rPr>
              <w:t xml:space="preserve">lance </w:t>
            </w:r>
            <w:r w:rsidR="00C822B4" w:rsidRPr="005356E7">
              <w:rPr>
                <w:rFonts w:ascii="Arial" w:hAnsi="Arial" w:cs="Arial"/>
                <w:lang w:val="en-GB"/>
              </w:rPr>
              <w:t>of thinning up to 50 years</w:t>
            </w:r>
          </w:p>
          <w:p w14:paraId="177DB92B" w14:textId="6B82D473" w:rsidR="00390708" w:rsidRPr="005356E7" w:rsidRDefault="00390708" w:rsidP="00390708">
            <w:pPr>
              <w:pStyle w:val="Odsekzoznamu"/>
              <w:numPr>
                <w:ilvl w:val="0"/>
                <w:numId w:val="6"/>
              </w:numPr>
              <w:ind w:left="1168"/>
              <w:contextualSpacing/>
              <w:rPr>
                <w:rFonts w:ascii="Arial" w:hAnsi="Arial" w:cs="Arial"/>
                <w:lang w:val="en-GB"/>
              </w:rPr>
            </w:pPr>
            <w:r w:rsidRPr="005356E7">
              <w:rPr>
                <w:rFonts w:ascii="Arial" w:hAnsi="Arial" w:cs="Arial"/>
                <w:lang w:val="en-GB"/>
              </w:rPr>
              <w:t>b</w:t>
            </w:r>
            <w:r w:rsidR="00870E83" w:rsidRPr="005356E7">
              <w:rPr>
                <w:rFonts w:ascii="Arial" w:hAnsi="Arial" w:cs="Arial"/>
                <w:lang w:val="en-GB"/>
              </w:rPr>
              <w:t>a</w:t>
            </w:r>
            <w:r w:rsidRPr="005356E7">
              <w:rPr>
                <w:rFonts w:ascii="Arial" w:hAnsi="Arial" w:cs="Arial"/>
                <w:lang w:val="en-GB"/>
              </w:rPr>
              <w:t>lance of thinning over 50 years</w:t>
            </w:r>
          </w:p>
          <w:p w14:paraId="760F3966" w14:textId="151D2EE6" w:rsidR="005D70CE" w:rsidRPr="005356E7" w:rsidRDefault="00FA7F3B" w:rsidP="0014766E">
            <w:pPr>
              <w:pStyle w:val="Odsekzoznamu"/>
              <w:numPr>
                <w:ilvl w:val="0"/>
                <w:numId w:val="6"/>
              </w:numPr>
              <w:ind w:left="1168"/>
              <w:contextualSpacing/>
              <w:rPr>
                <w:rFonts w:ascii="Arial" w:hAnsi="Arial" w:cs="Arial"/>
                <w:lang w:val="en-GB"/>
              </w:rPr>
            </w:pPr>
            <w:r w:rsidRPr="005356E7">
              <w:rPr>
                <w:rFonts w:ascii="Arial" w:hAnsi="Arial" w:cs="Arial"/>
                <w:lang w:val="en-GB"/>
              </w:rPr>
              <w:t>b</w:t>
            </w:r>
            <w:r w:rsidR="00870E83" w:rsidRPr="005356E7">
              <w:rPr>
                <w:rFonts w:ascii="Arial" w:hAnsi="Arial" w:cs="Arial"/>
                <w:lang w:val="en-GB"/>
              </w:rPr>
              <w:t>a</w:t>
            </w:r>
            <w:r w:rsidRPr="005356E7">
              <w:rPr>
                <w:rFonts w:ascii="Arial" w:hAnsi="Arial" w:cs="Arial"/>
                <w:lang w:val="en-GB"/>
              </w:rPr>
              <w:t xml:space="preserve">lance </w:t>
            </w:r>
            <w:r w:rsidR="00390708" w:rsidRPr="005356E7">
              <w:rPr>
                <w:rFonts w:ascii="Arial" w:hAnsi="Arial" w:cs="Arial"/>
                <w:lang w:val="en-GB"/>
              </w:rPr>
              <w:t>of total felling</w:t>
            </w:r>
          </w:p>
          <w:p w14:paraId="6DEA4039" w14:textId="5FC59389" w:rsidR="009F6F82" w:rsidRPr="005356E7" w:rsidRDefault="009F6F82" w:rsidP="009F6F82">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t xml:space="preserve">Records of </w:t>
            </w:r>
            <w:r w:rsidR="00553248" w:rsidRPr="005356E7">
              <w:rPr>
                <w:rFonts w:ascii="Arial" w:hAnsi="Arial" w:cs="Arial"/>
                <w:lang w:val="en-GB"/>
              </w:rPr>
              <w:t xml:space="preserve">ensuring young </w:t>
            </w:r>
            <w:r w:rsidRPr="005356E7">
              <w:rPr>
                <w:rFonts w:ascii="Arial" w:hAnsi="Arial" w:cs="Arial"/>
                <w:lang w:val="en-GB"/>
              </w:rPr>
              <w:t>forest stands</w:t>
            </w:r>
          </w:p>
          <w:p w14:paraId="4EAEACDD" w14:textId="4A5E35BA" w:rsidR="009F6F82" w:rsidRPr="005356E7" w:rsidRDefault="009F6F82" w:rsidP="009F6F82">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t>Passport of forest roads</w:t>
            </w:r>
          </w:p>
          <w:p w14:paraId="1E2A7254" w14:textId="442ADCCC" w:rsidR="009F6F82" w:rsidRPr="005356E7" w:rsidRDefault="009F6F82" w:rsidP="009F6F82">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t xml:space="preserve">Records of </w:t>
            </w:r>
            <w:r w:rsidR="000F2E71" w:rsidRPr="005356E7">
              <w:rPr>
                <w:rFonts w:ascii="Arial" w:hAnsi="Arial" w:cs="Arial"/>
                <w:lang w:val="en-GB"/>
              </w:rPr>
              <w:t xml:space="preserve">accidental felling </w:t>
            </w:r>
            <w:r w:rsidRPr="005356E7">
              <w:rPr>
                <w:rFonts w:ascii="Arial" w:hAnsi="Arial" w:cs="Arial"/>
                <w:lang w:val="en-GB"/>
              </w:rPr>
              <w:t>increases and decreases</w:t>
            </w:r>
          </w:p>
          <w:p w14:paraId="5D70C466" w14:textId="75CF6204" w:rsidR="009F6F82" w:rsidRPr="005356E7" w:rsidRDefault="009F6F82" w:rsidP="009F6F82">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t xml:space="preserve">Records of chemical </w:t>
            </w:r>
            <w:r w:rsidR="000F2E71" w:rsidRPr="005356E7">
              <w:rPr>
                <w:rFonts w:ascii="Arial" w:hAnsi="Arial" w:cs="Arial"/>
                <w:lang w:val="en-GB"/>
              </w:rPr>
              <w:t xml:space="preserve">substances </w:t>
            </w:r>
            <w:r w:rsidRPr="005356E7">
              <w:rPr>
                <w:rFonts w:ascii="Arial" w:hAnsi="Arial" w:cs="Arial"/>
                <w:lang w:val="en-GB"/>
              </w:rPr>
              <w:t>consumption</w:t>
            </w:r>
          </w:p>
          <w:p w14:paraId="4A2B6C9F" w14:textId="10AB021A" w:rsidR="009F6F82" w:rsidRPr="005356E7" w:rsidRDefault="009F6F82" w:rsidP="009F6F82">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t>Illegal landfills</w:t>
            </w:r>
          </w:p>
          <w:p w14:paraId="7EF2FB5B" w14:textId="4BE4D22F" w:rsidR="009F6F82" w:rsidRPr="005356E7" w:rsidRDefault="009F6F82" w:rsidP="009F6F82">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t>Implementation annual plans</w:t>
            </w:r>
          </w:p>
          <w:p w14:paraId="4AA1CBF7" w14:textId="3D6C7AB2" w:rsidR="009F6F82" w:rsidRPr="005356E7" w:rsidRDefault="009F6F82" w:rsidP="009F6F82">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lastRenderedPageBreak/>
              <w:t>Documentation of acquired education and qualifications</w:t>
            </w:r>
          </w:p>
          <w:p w14:paraId="3C1AB0F3" w14:textId="3F795896" w:rsidR="009F6F82" w:rsidRPr="005356E7" w:rsidRDefault="009F6F82" w:rsidP="009F6F82">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t>Records of professional competence</w:t>
            </w:r>
          </w:p>
          <w:p w14:paraId="760F3970" w14:textId="7B476AC1" w:rsidR="009F6F82" w:rsidRPr="005356E7" w:rsidRDefault="00870E83" w:rsidP="00870E83">
            <w:pPr>
              <w:pStyle w:val="Odsekzoznamu"/>
              <w:numPr>
                <w:ilvl w:val="0"/>
                <w:numId w:val="23"/>
              </w:numPr>
              <w:tabs>
                <w:tab w:val="left" w:pos="1167"/>
              </w:tabs>
              <w:autoSpaceDE w:val="0"/>
              <w:autoSpaceDN w:val="0"/>
              <w:adjustRightInd w:val="0"/>
              <w:rPr>
                <w:rFonts w:ascii="Arial" w:hAnsi="Arial" w:cs="Arial"/>
                <w:lang w:val="en-GB"/>
              </w:rPr>
            </w:pPr>
            <w:r w:rsidRPr="005356E7">
              <w:rPr>
                <w:rFonts w:ascii="Arial" w:hAnsi="Arial" w:cs="Arial"/>
                <w:lang w:val="en-GB"/>
              </w:rPr>
              <w:t>D</w:t>
            </w:r>
            <w:r w:rsidR="00E86105" w:rsidRPr="005356E7">
              <w:rPr>
                <w:rFonts w:ascii="Arial" w:hAnsi="Arial" w:cs="Arial"/>
                <w:lang w:val="en-GB"/>
              </w:rPr>
              <w:t>ocumentation of forest land register</w:t>
            </w:r>
          </w:p>
        </w:tc>
      </w:tr>
      <w:tr w:rsidR="00846DD5" w:rsidRPr="005356E7" w14:paraId="760F3974" w14:textId="77777777" w:rsidTr="007F4711">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972" w14:textId="4DD964FB" w:rsidR="00BB3EA4"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973" w14:textId="7E04D2A6" w:rsidR="00BB3EA4"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3AE42219" w14:textId="77777777" w:rsidR="007F4711" w:rsidRPr="005356E7" w:rsidRDefault="007F471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538AA2DD" w14:textId="4703930D" w:rsidR="007F4711" w:rsidRPr="005356E7" w:rsidRDefault="008C3F04" w:rsidP="0014766E">
      <w:pPr>
        <w:pStyle w:val="TDHeading1"/>
        <w:numPr>
          <w:ilvl w:val="0"/>
          <w:numId w:val="17"/>
        </w:numPr>
      </w:pPr>
      <w:bookmarkStart w:id="54" w:name="_Toc88850476"/>
      <w:r>
        <w:lastRenderedPageBreak/>
        <w:t>Operation</w:t>
      </w:r>
      <w:bookmarkEnd w:id="54"/>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97A" w14:textId="77777777" w:rsidTr="00C62EF7">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978" w14:textId="1F88C0E8" w:rsidR="00C87346"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979" w14:textId="77777777" w:rsidR="00C87346" w:rsidRPr="005356E7" w:rsidRDefault="00C87346" w:rsidP="00374FFB">
            <w:pPr>
              <w:pStyle w:val="Nadpis2"/>
              <w:spacing w:before="0" w:after="0"/>
              <w:rPr>
                <w:rFonts w:cs="Arial"/>
                <w:sz w:val="20"/>
                <w:lang w:val="en-GB"/>
              </w:rPr>
            </w:pPr>
            <w:r w:rsidRPr="005356E7">
              <w:rPr>
                <w:rFonts w:cs="Arial"/>
                <w:sz w:val="20"/>
                <w:lang w:val="en-GB"/>
              </w:rPr>
              <w:t>8.1.</w:t>
            </w:r>
          </w:p>
        </w:tc>
      </w:tr>
      <w:tr w:rsidR="00846DD5" w:rsidRPr="005356E7" w14:paraId="760F397D" w14:textId="77777777" w:rsidTr="00C87346">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97B" w14:textId="6EAEE011" w:rsidR="00C87346" w:rsidRPr="005356E7" w:rsidRDefault="002C12D9" w:rsidP="00C8734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14:paraId="760F397C" w14:textId="1312DBF3" w:rsidR="00C87346" w:rsidRPr="005356E7" w:rsidRDefault="00973B8E" w:rsidP="00973B8E">
            <w:pPr>
              <w:rPr>
                <w:rFonts w:ascii="Arial" w:hAnsi="Arial" w:cs="Arial"/>
                <w:b/>
                <w:caps/>
                <w:lang w:val="en-GB"/>
              </w:rPr>
            </w:pPr>
            <w:r w:rsidRPr="005356E7">
              <w:rPr>
                <w:rFonts w:ascii="Arial" w:hAnsi="Arial" w:cs="Arial"/>
                <w:b/>
                <w:caps/>
                <w:lang w:val="en-GB"/>
              </w:rPr>
              <w:t>Maintenance or appropriate enhancement of forest resources and their contribution to the global carbon cycle</w:t>
            </w:r>
          </w:p>
        </w:tc>
      </w:tr>
      <w:tr w:rsidR="00846DD5" w:rsidRPr="005356E7" w14:paraId="760F3980" w14:textId="77777777" w:rsidTr="00C87346">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97E" w14:textId="381C8EF9" w:rsidR="00C87346" w:rsidRPr="005356E7" w:rsidRDefault="007F0B49" w:rsidP="00C8734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vAlign w:val="center"/>
          </w:tcPr>
          <w:p w14:paraId="760F397F" w14:textId="79501B76" w:rsidR="00C87346" w:rsidRPr="005356E7" w:rsidRDefault="00C87346" w:rsidP="00C87346">
            <w:pPr>
              <w:spacing w:after="0" w:line="260" w:lineRule="atLeast"/>
              <w:rPr>
                <w:rFonts w:ascii="Arial" w:eastAsia="Times New Roman" w:hAnsi="Arial" w:cs="Arial"/>
                <w:b/>
                <w:lang w:val="en-GB" w:eastAsia="sk-SK"/>
              </w:rPr>
            </w:pPr>
            <w:r w:rsidRPr="005356E7">
              <w:rPr>
                <w:rFonts w:ascii="Arial" w:eastAsia="Times New Roman" w:hAnsi="Arial" w:cs="Arial"/>
                <w:b/>
                <w:lang w:val="en-GB" w:eastAsia="sk-SK"/>
              </w:rPr>
              <w:t>8.1.1.</w:t>
            </w:r>
            <w:r w:rsidRPr="005356E7">
              <w:rPr>
                <w:rFonts w:ascii="Arial" w:hAnsi="Arial" w:cs="Arial"/>
                <w:b/>
                <w:caps/>
                <w:lang w:val="en-GB"/>
              </w:rPr>
              <w:t xml:space="preserve"> </w:t>
            </w:r>
            <w:r w:rsidR="00941806" w:rsidRPr="005356E7">
              <w:rPr>
                <w:rFonts w:ascii="Arial" w:hAnsi="Arial" w:cs="Arial"/>
                <w:b/>
                <w:caps/>
                <w:lang w:val="en-GB"/>
              </w:rPr>
              <w:t>PROTECTION OF FOREST LAND</w:t>
            </w:r>
          </w:p>
        </w:tc>
      </w:tr>
      <w:tr w:rsidR="00846DD5" w:rsidRPr="005356E7" w14:paraId="760F3985" w14:textId="77777777" w:rsidTr="00C87346">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981" w14:textId="6E4030A5" w:rsidR="00C87346" w:rsidRPr="005356E7" w:rsidRDefault="002C12D9" w:rsidP="00C8734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984" w14:textId="16071D42" w:rsidR="00C87346" w:rsidRPr="005356E7" w:rsidRDefault="00F241E8" w:rsidP="00867709">
            <w:pPr>
              <w:pStyle w:val="TDNormaltext"/>
              <w:jc w:val="left"/>
            </w:pPr>
            <w:r w:rsidRPr="005356E7">
              <w:t>Forest management shall aim to maintain or increase the existing forest area as a basic pillar for the provision of ecosystem services, improve the global carbon cycle and maintain or increase the economic, ecological, cultural and social values of forest</w:t>
            </w:r>
            <w:r w:rsidR="007E1349" w:rsidRPr="005356E7">
              <w:t>s</w:t>
            </w:r>
          </w:p>
        </w:tc>
      </w:tr>
      <w:tr w:rsidR="00846DD5" w:rsidRPr="005356E7" w14:paraId="760F3988" w14:textId="77777777" w:rsidTr="005D3F99">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986" w14:textId="2C5CF654" w:rsidR="005D3F99" w:rsidRPr="005356E7" w:rsidRDefault="00EE3114" w:rsidP="005D3F99">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987" w14:textId="77B5D707" w:rsidR="005D3F99" w:rsidRPr="005356E7" w:rsidRDefault="003646A7" w:rsidP="00867709">
            <w:pPr>
              <w:pStyle w:val="TDNormaltext"/>
              <w:jc w:val="left"/>
            </w:pPr>
            <w:r w:rsidRPr="005356E7">
              <w:t>By maintaining or increasing the existing forest area, t</w:t>
            </w:r>
            <w:r w:rsidR="00612AB6" w:rsidRPr="005356E7">
              <w:t xml:space="preserve">o support the maintenance and enhancement of all </w:t>
            </w:r>
            <w:r w:rsidR="00221847" w:rsidRPr="005356E7">
              <w:t xml:space="preserve">forest </w:t>
            </w:r>
            <w:r w:rsidR="00612AB6" w:rsidRPr="005356E7">
              <w:t>functions, in particular the global carbon cycle</w:t>
            </w:r>
          </w:p>
        </w:tc>
      </w:tr>
      <w:tr w:rsidR="00846DD5" w:rsidRPr="005356E7" w14:paraId="760F398E" w14:textId="77777777" w:rsidTr="00C87346">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989" w14:textId="6AA95162" w:rsidR="00C87346" w:rsidRPr="005356E7" w:rsidRDefault="00EE3114" w:rsidP="00C8734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0A74CFC2" w14:textId="77777777" w:rsidR="0030053A" w:rsidRPr="005356E7" w:rsidRDefault="0030053A" w:rsidP="0030053A">
            <w:pPr>
              <w:pStyle w:val="Textnormy"/>
              <w:numPr>
                <w:ilvl w:val="0"/>
                <w:numId w:val="3"/>
              </w:numPr>
              <w:spacing w:after="0"/>
              <w:rPr>
                <w:rFonts w:cs="Arial"/>
                <w:lang w:val="en-GB"/>
              </w:rPr>
            </w:pPr>
            <w:r w:rsidRPr="005356E7">
              <w:rPr>
                <w:rFonts w:cs="Arial"/>
                <w:lang w:val="en-GB"/>
              </w:rPr>
              <w:t>Act NR SR 326/2005 Coll. on forests as amended</w:t>
            </w:r>
          </w:p>
          <w:p w14:paraId="260A251E" w14:textId="7B1133CC" w:rsidR="0072535F" w:rsidRPr="005356E7" w:rsidRDefault="0072535F" w:rsidP="0072535F">
            <w:pPr>
              <w:pStyle w:val="Odsekzoznamu"/>
              <w:numPr>
                <w:ilvl w:val="0"/>
                <w:numId w:val="3"/>
              </w:numPr>
              <w:rPr>
                <w:rFonts w:ascii="Arial" w:hAnsi="Arial" w:cs="Arial"/>
                <w:lang w:val="en-GB"/>
              </w:rPr>
            </w:pPr>
            <w:r w:rsidRPr="005356E7">
              <w:rPr>
                <w:rFonts w:ascii="Arial" w:hAnsi="Arial" w:cs="Arial"/>
                <w:lang w:val="en-GB"/>
              </w:rPr>
              <w:t>Act NR SR 220/2004 Coll. on the protection and use of agricultural land as amended</w:t>
            </w:r>
          </w:p>
          <w:p w14:paraId="1693015E" w14:textId="455A41D1" w:rsidR="00364D8B" w:rsidRPr="005356E7" w:rsidRDefault="00364D8B" w:rsidP="00364D8B">
            <w:pPr>
              <w:pStyle w:val="Odsekzoznamu"/>
              <w:numPr>
                <w:ilvl w:val="0"/>
                <w:numId w:val="3"/>
              </w:numPr>
              <w:rPr>
                <w:rFonts w:ascii="Arial" w:hAnsi="Arial" w:cs="Arial"/>
                <w:lang w:val="en-GB"/>
              </w:rPr>
            </w:pPr>
            <w:r w:rsidRPr="005356E7">
              <w:rPr>
                <w:rFonts w:ascii="Arial" w:hAnsi="Arial" w:cs="Arial"/>
                <w:lang w:val="en-GB"/>
              </w:rPr>
              <w:t>Decree MP SR 12/2009 Coll. on the protection of forest land in land-use planning activities and in their exclusion and restrictions on fulfilment of forest functions</w:t>
            </w:r>
          </w:p>
          <w:p w14:paraId="760F398D" w14:textId="53257583" w:rsidR="00C87346" w:rsidRPr="005356E7" w:rsidRDefault="00364D8B" w:rsidP="00A63AF1">
            <w:pPr>
              <w:pStyle w:val="Odsekzoznamu"/>
              <w:numPr>
                <w:ilvl w:val="0"/>
                <w:numId w:val="3"/>
              </w:numPr>
              <w:rPr>
                <w:rFonts w:ascii="Arial" w:hAnsi="Arial" w:cs="Arial"/>
                <w:lang w:val="en-GB"/>
              </w:rPr>
            </w:pPr>
            <w:r w:rsidRPr="005356E7">
              <w:rPr>
                <w:rFonts w:ascii="Arial" w:hAnsi="Arial" w:cs="Arial"/>
                <w:lang w:val="en-GB"/>
              </w:rPr>
              <w:t>Working procedures for forest management no. A/2008/1611</w:t>
            </w:r>
          </w:p>
        </w:tc>
      </w:tr>
      <w:tr w:rsidR="00846DD5" w:rsidRPr="005356E7" w14:paraId="0CF8DFCB" w14:textId="77777777" w:rsidTr="00C87346">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3FC283C0" w14:textId="22D75024" w:rsidR="007F4711" w:rsidRPr="005356E7" w:rsidRDefault="00EE3114" w:rsidP="007F4711">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F4711" w:rsidRPr="005356E7">
              <w:rPr>
                <w:rFonts w:ascii="Arial" w:eastAsia="Times New Roman" w:hAnsi="Arial" w:cs="Arial"/>
                <w:b/>
                <w:bCs/>
                <w:sz w:val="20"/>
                <w:szCs w:val="20"/>
                <w:lang w:val="en-GB" w:eastAsia="sk-SK"/>
              </w:rPr>
              <w:t xml:space="preserve"> </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6B14907D" w14:textId="7CD45851" w:rsidR="007F4711" w:rsidRPr="005356E7" w:rsidRDefault="007F4711" w:rsidP="00094AE3">
            <w:pPr>
              <w:pStyle w:val="Textnormy"/>
              <w:spacing w:after="0"/>
              <w:ind w:left="742" w:hanging="742"/>
              <w:jc w:val="left"/>
              <w:rPr>
                <w:rFonts w:cs="Arial"/>
                <w:lang w:val="en-GB"/>
              </w:rPr>
            </w:pPr>
            <w:r w:rsidRPr="005356E7">
              <w:rPr>
                <w:rFonts w:cs="Arial"/>
                <w:lang w:val="en-GB"/>
              </w:rPr>
              <w:t>8.1.1.1</w:t>
            </w:r>
            <w:r w:rsidR="00094AE3" w:rsidRPr="005356E7">
              <w:rPr>
                <w:rFonts w:cs="Arial"/>
                <w:lang w:val="en-GB"/>
              </w:rPr>
              <w:tab/>
            </w:r>
            <w:r w:rsidR="00104B03" w:rsidRPr="005356E7">
              <w:rPr>
                <w:rFonts w:cs="Arial"/>
                <w:lang w:val="en-GB"/>
              </w:rPr>
              <w:t xml:space="preserve">Conversion (exclusion) of forest land and forests growing on it for uses other than </w:t>
            </w:r>
            <w:r w:rsidR="000B49E9" w:rsidRPr="005356E7">
              <w:rPr>
                <w:rFonts w:cs="Arial"/>
                <w:lang w:val="en-GB"/>
              </w:rPr>
              <w:t>silviculture</w:t>
            </w:r>
            <w:r w:rsidR="00104B03" w:rsidRPr="005356E7">
              <w:rPr>
                <w:rFonts w:cs="Arial"/>
                <w:lang w:val="en-GB"/>
              </w:rPr>
              <w:t xml:space="preserve"> and forestry </w:t>
            </w:r>
            <w:r w:rsidR="00CF66C5" w:rsidRPr="005356E7">
              <w:rPr>
                <w:rFonts w:cs="Arial"/>
                <w:lang w:val="en-GB"/>
              </w:rPr>
              <w:t>purposes</w:t>
            </w:r>
            <w:r w:rsidR="00104B03" w:rsidRPr="005356E7">
              <w:rPr>
                <w:rFonts w:cs="Arial"/>
                <w:lang w:val="en-GB"/>
              </w:rPr>
              <w:t xml:space="preserve"> </w:t>
            </w:r>
            <w:r w:rsidR="00841AC7" w:rsidRPr="005356E7">
              <w:rPr>
                <w:rFonts w:cs="Arial"/>
                <w:lang w:val="en-GB"/>
              </w:rPr>
              <w:t xml:space="preserve">shall be </w:t>
            </w:r>
            <w:r w:rsidR="00104B03" w:rsidRPr="005356E7">
              <w:rPr>
                <w:rFonts w:cs="Arial"/>
                <w:lang w:val="en-GB"/>
              </w:rPr>
              <w:t>based on a valid decision of state administration body</w:t>
            </w:r>
            <w:r w:rsidR="00402A61" w:rsidRPr="005356E7">
              <w:rPr>
                <w:rFonts w:cs="Arial"/>
                <w:lang w:val="en-GB"/>
              </w:rPr>
              <w:t xml:space="preserve"> </w:t>
            </w:r>
          </w:p>
          <w:p w14:paraId="50892FE4" w14:textId="4320C6CB" w:rsidR="005E4ADE" w:rsidRPr="005356E7" w:rsidRDefault="007F4711" w:rsidP="005E4ADE">
            <w:pPr>
              <w:pStyle w:val="Textnormy"/>
              <w:spacing w:after="0"/>
              <w:ind w:left="742" w:hanging="742"/>
              <w:rPr>
                <w:rFonts w:cs="Arial"/>
                <w:lang w:val="en-GB"/>
              </w:rPr>
            </w:pPr>
            <w:r w:rsidRPr="005356E7">
              <w:rPr>
                <w:rFonts w:cs="Arial"/>
                <w:lang w:val="en-GB"/>
              </w:rPr>
              <w:t>8.1.1.2</w:t>
            </w:r>
            <w:r w:rsidR="00094AE3" w:rsidRPr="005356E7">
              <w:rPr>
                <w:rFonts w:cs="Arial"/>
                <w:lang w:val="en-GB"/>
              </w:rPr>
              <w:tab/>
            </w:r>
            <w:r w:rsidR="005E4ADE" w:rsidRPr="005356E7">
              <w:rPr>
                <w:rFonts w:cs="Arial"/>
                <w:lang w:val="en-GB"/>
              </w:rPr>
              <w:t xml:space="preserve">When issuing the permission for the </w:t>
            </w:r>
            <w:r w:rsidR="005C7416" w:rsidRPr="005356E7">
              <w:rPr>
                <w:rFonts w:cs="Arial"/>
                <w:lang w:val="en-GB"/>
              </w:rPr>
              <w:t xml:space="preserve">exclusion </w:t>
            </w:r>
            <w:r w:rsidR="005E4ADE" w:rsidRPr="005356E7">
              <w:rPr>
                <w:rFonts w:cs="Arial"/>
                <w:lang w:val="en-GB"/>
              </w:rPr>
              <w:t>of forest land from the performance of forest functions:</w:t>
            </w:r>
          </w:p>
          <w:p w14:paraId="39FF27A1" w14:textId="44788A58" w:rsidR="005E4ADE" w:rsidRPr="005356E7" w:rsidRDefault="005E4ADE" w:rsidP="005E4ADE">
            <w:pPr>
              <w:pStyle w:val="Nadpis2"/>
              <w:numPr>
                <w:ilvl w:val="0"/>
                <w:numId w:val="3"/>
              </w:numPr>
              <w:spacing w:before="0" w:after="0"/>
              <w:ind w:left="1025" w:hanging="283"/>
              <w:rPr>
                <w:rFonts w:cs="Arial"/>
                <w:b w:val="0"/>
                <w:sz w:val="20"/>
                <w:lang w:val="en-GB"/>
              </w:rPr>
            </w:pPr>
            <w:r w:rsidRPr="005356E7">
              <w:rPr>
                <w:rFonts w:cs="Arial"/>
                <w:b w:val="0"/>
                <w:sz w:val="20"/>
                <w:lang w:val="en-GB"/>
              </w:rPr>
              <w:t>forest land shall be protected, in particular in protective forests and special purpose forests</w:t>
            </w:r>
          </w:p>
          <w:p w14:paraId="0CA01140" w14:textId="5B713BE6" w:rsidR="005E4ADE" w:rsidRPr="005356E7" w:rsidRDefault="005E4ADE" w:rsidP="005E4ADE">
            <w:pPr>
              <w:pStyle w:val="Nadpis2"/>
              <w:numPr>
                <w:ilvl w:val="0"/>
                <w:numId w:val="3"/>
              </w:numPr>
              <w:spacing w:before="0" w:after="0"/>
              <w:ind w:left="1025" w:hanging="283"/>
              <w:rPr>
                <w:rFonts w:cs="Arial"/>
                <w:b w:val="0"/>
                <w:sz w:val="20"/>
                <w:lang w:val="en-GB"/>
              </w:rPr>
            </w:pPr>
            <w:r w:rsidRPr="005356E7">
              <w:rPr>
                <w:rFonts w:cs="Arial"/>
                <w:b w:val="0"/>
                <w:sz w:val="20"/>
                <w:lang w:val="en-GB"/>
              </w:rPr>
              <w:t xml:space="preserve">only the </w:t>
            </w:r>
            <w:r w:rsidR="009C00FB" w:rsidRPr="005356E7">
              <w:rPr>
                <w:rFonts w:cs="Arial"/>
                <w:b w:val="0"/>
                <w:sz w:val="20"/>
                <w:lang w:val="en-GB"/>
              </w:rPr>
              <w:t>inevitabl</w:t>
            </w:r>
            <w:r w:rsidR="000C312D" w:rsidRPr="005356E7">
              <w:rPr>
                <w:rFonts w:cs="Arial"/>
                <w:b w:val="0"/>
                <w:sz w:val="20"/>
                <w:lang w:val="en-GB"/>
              </w:rPr>
              <w:t>y</w:t>
            </w:r>
            <w:r w:rsidR="009C00FB" w:rsidRPr="005356E7">
              <w:rPr>
                <w:rFonts w:cs="Arial"/>
                <w:b w:val="0"/>
                <w:sz w:val="20"/>
                <w:lang w:val="en-GB"/>
              </w:rPr>
              <w:t xml:space="preserve"> </w:t>
            </w:r>
            <w:r w:rsidRPr="005356E7">
              <w:rPr>
                <w:rFonts w:cs="Arial"/>
                <w:b w:val="0"/>
                <w:sz w:val="20"/>
                <w:lang w:val="en-GB"/>
              </w:rPr>
              <w:t xml:space="preserve">necessary area of forest land </w:t>
            </w:r>
            <w:r w:rsidR="00765D46" w:rsidRPr="005356E7">
              <w:rPr>
                <w:rFonts w:cs="Arial"/>
                <w:b w:val="0"/>
                <w:sz w:val="20"/>
                <w:lang w:val="en-GB"/>
              </w:rPr>
              <w:t xml:space="preserve">shall be used </w:t>
            </w:r>
            <w:r w:rsidRPr="005356E7">
              <w:rPr>
                <w:rFonts w:cs="Arial"/>
                <w:b w:val="0"/>
                <w:sz w:val="20"/>
                <w:lang w:val="en-GB"/>
              </w:rPr>
              <w:t>and disturbance to the integrity of the forest</w:t>
            </w:r>
            <w:r w:rsidR="00765D46" w:rsidRPr="005356E7">
              <w:rPr>
                <w:rFonts w:cs="Arial"/>
                <w:b w:val="0"/>
                <w:sz w:val="20"/>
                <w:lang w:val="en-GB"/>
              </w:rPr>
              <w:t xml:space="preserve"> shall be limited</w:t>
            </w:r>
          </w:p>
          <w:p w14:paraId="313DC38A" w14:textId="77777777" w:rsidR="000C312D" w:rsidRPr="005356E7" w:rsidRDefault="005E4ADE" w:rsidP="005E4ADE">
            <w:pPr>
              <w:pStyle w:val="Nadpis2"/>
              <w:numPr>
                <w:ilvl w:val="0"/>
                <w:numId w:val="3"/>
              </w:numPr>
              <w:spacing w:before="0" w:after="0"/>
              <w:ind w:left="1025" w:hanging="283"/>
              <w:rPr>
                <w:rFonts w:cs="Arial"/>
                <w:lang w:val="en-GB"/>
              </w:rPr>
            </w:pPr>
            <w:r w:rsidRPr="005356E7">
              <w:rPr>
                <w:rFonts w:cs="Arial"/>
                <w:b w:val="0"/>
                <w:sz w:val="20"/>
                <w:lang w:val="en-GB"/>
              </w:rPr>
              <w:t>the use of the functions of the surrounding</w:t>
            </w:r>
            <w:r w:rsidR="000C312D" w:rsidRPr="005356E7">
              <w:rPr>
                <w:rFonts w:cs="Arial"/>
                <w:b w:val="0"/>
                <w:sz w:val="20"/>
                <w:lang w:val="en-GB"/>
              </w:rPr>
              <w:t xml:space="preserve"> forest shall not be restricted</w:t>
            </w:r>
          </w:p>
          <w:p w14:paraId="3FB866EF" w14:textId="7FD8C054" w:rsidR="007F4711" w:rsidRPr="005356E7" w:rsidRDefault="007F4711" w:rsidP="00094AE3">
            <w:pPr>
              <w:pStyle w:val="Textnormy"/>
              <w:spacing w:after="0"/>
              <w:ind w:left="742" w:hanging="742"/>
              <w:jc w:val="left"/>
              <w:rPr>
                <w:rFonts w:cs="Arial"/>
                <w:lang w:val="en-GB"/>
              </w:rPr>
            </w:pPr>
            <w:r w:rsidRPr="005356E7">
              <w:rPr>
                <w:rFonts w:cs="Arial"/>
                <w:lang w:val="en-GB"/>
              </w:rPr>
              <w:t>8.1.1.3</w:t>
            </w:r>
            <w:r w:rsidR="00094AE3" w:rsidRPr="005356E7">
              <w:rPr>
                <w:rFonts w:cs="Arial"/>
                <w:lang w:val="en-GB"/>
              </w:rPr>
              <w:tab/>
            </w:r>
            <w:r w:rsidR="005C7416" w:rsidRPr="005356E7">
              <w:rPr>
                <w:rFonts w:cs="Arial"/>
                <w:lang w:val="en-GB"/>
              </w:rPr>
              <w:t xml:space="preserve">Exclusion </w:t>
            </w:r>
            <w:r w:rsidR="006A5223" w:rsidRPr="005356E7">
              <w:rPr>
                <w:rFonts w:cs="Arial"/>
                <w:lang w:val="en-GB"/>
              </w:rPr>
              <w:t>of forest land from the performance of forest functions</w:t>
            </w:r>
            <w:r w:rsidR="005C7416" w:rsidRPr="005356E7">
              <w:rPr>
                <w:rFonts w:cs="Arial"/>
                <w:lang w:val="en-GB"/>
              </w:rPr>
              <w:t>:</w:t>
            </w:r>
          </w:p>
          <w:p w14:paraId="16DA126D" w14:textId="4F63E4AF" w:rsidR="002F5CA9" w:rsidRPr="005356E7" w:rsidRDefault="002F5CA9" w:rsidP="002F5CA9">
            <w:pPr>
              <w:pStyle w:val="Nadpis2"/>
              <w:numPr>
                <w:ilvl w:val="0"/>
                <w:numId w:val="3"/>
              </w:numPr>
              <w:spacing w:before="0" w:after="0"/>
              <w:ind w:left="1025" w:hanging="283"/>
              <w:rPr>
                <w:rFonts w:cs="Arial"/>
                <w:b w:val="0"/>
                <w:sz w:val="20"/>
                <w:lang w:val="en-GB"/>
              </w:rPr>
            </w:pPr>
            <w:r w:rsidRPr="005356E7">
              <w:rPr>
                <w:rFonts w:cs="Arial"/>
                <w:b w:val="0"/>
                <w:sz w:val="20"/>
                <w:lang w:val="en-GB"/>
              </w:rPr>
              <w:t>shall be in compliance with national and regional policy and legislation applicable for land use and forest management and is a result of national or regional land-use planning governed by a governmental or other official authority including consultation with affected stakeholders</w:t>
            </w:r>
          </w:p>
          <w:p w14:paraId="4701AD4C" w14:textId="18E7C626" w:rsidR="002F5CA9" w:rsidRPr="005356E7" w:rsidRDefault="00E847BF" w:rsidP="002F5CA9">
            <w:pPr>
              <w:pStyle w:val="Nadpis2"/>
              <w:numPr>
                <w:ilvl w:val="0"/>
                <w:numId w:val="3"/>
              </w:numPr>
              <w:spacing w:before="0" w:after="0"/>
              <w:ind w:left="1025" w:hanging="283"/>
              <w:rPr>
                <w:rFonts w:cs="Arial"/>
                <w:b w:val="0"/>
                <w:sz w:val="20"/>
                <w:lang w:val="en-GB"/>
              </w:rPr>
            </w:pPr>
            <w:r w:rsidRPr="005356E7">
              <w:rPr>
                <w:rFonts w:cs="Arial"/>
                <w:b w:val="0"/>
                <w:sz w:val="20"/>
                <w:lang w:val="en-GB"/>
              </w:rPr>
              <w:t xml:space="preserve">shall </w:t>
            </w:r>
            <w:r w:rsidR="002F5CA9" w:rsidRPr="005356E7">
              <w:rPr>
                <w:rFonts w:cs="Arial"/>
                <w:b w:val="0"/>
                <w:sz w:val="20"/>
                <w:lang w:val="en-GB"/>
              </w:rPr>
              <w:t xml:space="preserve">entail </w:t>
            </w:r>
            <w:r w:rsidRPr="005356E7">
              <w:rPr>
                <w:rFonts w:cs="Arial"/>
                <w:b w:val="0"/>
                <w:sz w:val="20"/>
                <w:lang w:val="en-GB"/>
              </w:rPr>
              <w:t xml:space="preserve">only </w:t>
            </w:r>
            <w:r w:rsidR="002F5CA9" w:rsidRPr="005356E7">
              <w:rPr>
                <w:rFonts w:cs="Arial"/>
                <w:b w:val="0"/>
                <w:sz w:val="20"/>
                <w:lang w:val="en-GB"/>
              </w:rPr>
              <w:t xml:space="preserve">a small proportion (no greater than 5%) of forest type </w:t>
            </w:r>
            <w:ins w:id="55" w:author="Hubert Paluš" w:date="2022-08-02T08:16:00Z">
              <w:r w:rsidR="00BA3D99" w:rsidRPr="00BA3D99">
                <w:rPr>
                  <w:rFonts w:cs="Arial"/>
                  <w:b w:val="0"/>
                  <w:sz w:val="20"/>
                  <w:lang w:val="en-GB"/>
                </w:rPr>
                <w:t>within the certified</w:t>
              </w:r>
              <w:r w:rsidR="00BA3D99" w:rsidRPr="00BA3D99" w:rsidDel="00BA3D99">
                <w:rPr>
                  <w:rFonts w:cs="Arial"/>
                  <w:b w:val="0"/>
                  <w:sz w:val="20"/>
                  <w:lang w:val="en-GB"/>
                </w:rPr>
                <w:t xml:space="preserve"> </w:t>
              </w:r>
            </w:ins>
            <w:del w:id="56" w:author="Hubert Paluš" w:date="2022-08-02T08:16:00Z">
              <w:r w:rsidR="00056CC6" w:rsidRPr="005356E7" w:rsidDel="00BA3D99">
                <w:rPr>
                  <w:rFonts w:cs="Arial"/>
                  <w:b w:val="0"/>
                  <w:sz w:val="20"/>
                  <w:lang w:val="en-GB"/>
                </w:rPr>
                <w:delText xml:space="preserve">of the managed </w:delText>
              </w:r>
            </w:del>
            <w:r w:rsidR="002F5CA9" w:rsidRPr="005356E7">
              <w:rPr>
                <w:rFonts w:cs="Arial"/>
                <w:b w:val="0"/>
                <w:sz w:val="20"/>
                <w:lang w:val="en-GB"/>
              </w:rPr>
              <w:t>area</w:t>
            </w:r>
          </w:p>
          <w:p w14:paraId="26622450" w14:textId="093AA287" w:rsidR="002F5CA9" w:rsidRPr="005356E7" w:rsidRDefault="00E847BF" w:rsidP="002F5CA9">
            <w:pPr>
              <w:pStyle w:val="Nadpis2"/>
              <w:numPr>
                <w:ilvl w:val="0"/>
                <w:numId w:val="3"/>
              </w:numPr>
              <w:spacing w:before="0" w:after="0"/>
              <w:ind w:left="1025" w:hanging="283"/>
              <w:rPr>
                <w:rFonts w:cs="Arial"/>
                <w:b w:val="0"/>
                <w:sz w:val="20"/>
                <w:lang w:val="en-GB"/>
              </w:rPr>
            </w:pPr>
            <w:r w:rsidRPr="005356E7">
              <w:rPr>
                <w:rFonts w:cs="Arial"/>
                <w:b w:val="0"/>
                <w:sz w:val="20"/>
                <w:lang w:val="en-GB"/>
              </w:rPr>
              <w:t xml:space="preserve">shall </w:t>
            </w:r>
            <w:r w:rsidR="002F5CA9" w:rsidRPr="005356E7">
              <w:rPr>
                <w:rFonts w:cs="Arial"/>
                <w:b w:val="0"/>
                <w:sz w:val="20"/>
                <w:lang w:val="en-GB"/>
              </w:rPr>
              <w:t xml:space="preserve">not have negative impacts on </w:t>
            </w:r>
            <w:r w:rsidR="00070550" w:rsidRPr="005356E7">
              <w:rPr>
                <w:rFonts w:cs="Arial"/>
                <w:b w:val="0"/>
                <w:sz w:val="20"/>
                <w:lang w:val="en-GB"/>
              </w:rPr>
              <w:t>protected species, habitats and/or</w:t>
            </w:r>
            <w:r w:rsidR="001B34F2" w:rsidRPr="005356E7">
              <w:rPr>
                <w:rFonts w:cs="Arial"/>
                <w:b w:val="0"/>
                <w:sz w:val="20"/>
                <w:lang w:val="en-GB"/>
              </w:rPr>
              <w:t xml:space="preserve"> protected area</w:t>
            </w:r>
            <w:r w:rsidR="00070550" w:rsidRPr="005356E7">
              <w:rPr>
                <w:rFonts w:cs="Arial"/>
                <w:b w:val="0"/>
                <w:sz w:val="20"/>
                <w:lang w:val="en-GB"/>
              </w:rPr>
              <w:t xml:space="preserve">, </w:t>
            </w:r>
            <w:r w:rsidR="00D56DC9" w:rsidRPr="005356E7">
              <w:rPr>
                <w:rFonts w:cs="Arial"/>
                <w:b w:val="0"/>
                <w:sz w:val="20"/>
                <w:lang w:val="en-GB"/>
              </w:rPr>
              <w:t>elements of cultural or spiritual significance</w:t>
            </w:r>
          </w:p>
          <w:p w14:paraId="1E17D387" w14:textId="3BF4BD87" w:rsidR="002F5CA9" w:rsidRPr="005356E7" w:rsidRDefault="009700E4" w:rsidP="002F5CA9">
            <w:pPr>
              <w:pStyle w:val="Nadpis2"/>
              <w:numPr>
                <w:ilvl w:val="0"/>
                <w:numId w:val="3"/>
              </w:numPr>
              <w:spacing w:before="0" w:after="0"/>
              <w:ind w:left="1025" w:hanging="283"/>
              <w:rPr>
                <w:rFonts w:cs="Arial"/>
                <w:b w:val="0"/>
                <w:sz w:val="20"/>
                <w:lang w:val="en-GB"/>
              </w:rPr>
            </w:pPr>
            <w:r w:rsidRPr="005356E7">
              <w:rPr>
                <w:rFonts w:cs="Arial"/>
                <w:b w:val="0"/>
                <w:sz w:val="20"/>
                <w:lang w:val="en-GB"/>
              </w:rPr>
              <w:t xml:space="preserve">shall not concern </w:t>
            </w:r>
            <w:r w:rsidR="002F5CA9" w:rsidRPr="005356E7">
              <w:rPr>
                <w:rFonts w:cs="Arial"/>
                <w:b w:val="0"/>
                <w:sz w:val="20"/>
                <w:lang w:val="en-GB"/>
              </w:rPr>
              <w:t>areas of significantly high carbon stock</w:t>
            </w:r>
          </w:p>
          <w:p w14:paraId="33C4FB33" w14:textId="40387D58" w:rsidR="007F4711" w:rsidRPr="005356E7" w:rsidRDefault="009700E4" w:rsidP="004A2969">
            <w:pPr>
              <w:pStyle w:val="Nadpis2"/>
              <w:numPr>
                <w:ilvl w:val="0"/>
                <w:numId w:val="3"/>
              </w:numPr>
              <w:spacing w:before="0" w:after="0"/>
              <w:ind w:left="1025" w:hanging="283"/>
              <w:rPr>
                <w:rFonts w:cs="Arial"/>
                <w:b w:val="0"/>
                <w:sz w:val="20"/>
                <w:lang w:val="en-GB"/>
              </w:rPr>
            </w:pPr>
            <w:r w:rsidRPr="005356E7">
              <w:rPr>
                <w:rFonts w:cs="Arial"/>
                <w:b w:val="0"/>
                <w:sz w:val="20"/>
                <w:lang w:val="en-GB"/>
              </w:rPr>
              <w:t xml:space="preserve">shall </w:t>
            </w:r>
            <w:r w:rsidR="008C6F3D" w:rsidRPr="005356E7">
              <w:rPr>
                <w:rFonts w:cs="Arial"/>
                <w:b w:val="0"/>
                <w:sz w:val="20"/>
                <w:lang w:val="en-GB"/>
              </w:rPr>
              <w:t>be prosperous for</w:t>
            </w:r>
            <w:r w:rsidR="002F5CA9" w:rsidRPr="005356E7">
              <w:rPr>
                <w:rFonts w:cs="Arial"/>
                <w:b w:val="0"/>
                <w:sz w:val="20"/>
                <w:lang w:val="en-GB"/>
              </w:rPr>
              <w:t xml:space="preserve"> </w:t>
            </w:r>
            <w:r w:rsidRPr="005356E7">
              <w:rPr>
                <w:rFonts w:cs="Arial"/>
                <w:b w:val="0"/>
                <w:sz w:val="20"/>
                <w:lang w:val="en-GB"/>
              </w:rPr>
              <w:t>local communities</w:t>
            </w:r>
          </w:p>
          <w:p w14:paraId="26E59FA8" w14:textId="5DF64CFB" w:rsidR="007F4711" w:rsidRPr="005356E7" w:rsidRDefault="007F4711" w:rsidP="00A4235C">
            <w:pPr>
              <w:pStyle w:val="Textnormy"/>
              <w:spacing w:after="0"/>
              <w:ind w:left="742" w:hanging="742"/>
              <w:jc w:val="left"/>
              <w:rPr>
                <w:rFonts w:cs="Arial"/>
                <w:lang w:val="en-GB"/>
              </w:rPr>
            </w:pPr>
            <w:r w:rsidRPr="005356E7">
              <w:rPr>
                <w:rFonts w:cs="Arial"/>
                <w:lang w:val="en-GB"/>
              </w:rPr>
              <w:t>8.1.1.4</w:t>
            </w:r>
            <w:r w:rsidR="00A4235C" w:rsidRPr="005356E7">
              <w:rPr>
                <w:rFonts w:cs="Arial"/>
                <w:lang w:val="en-GB"/>
              </w:rPr>
              <w:tab/>
            </w:r>
            <w:r w:rsidR="00F741CD" w:rsidRPr="005356E7">
              <w:rPr>
                <w:rFonts w:cs="Arial"/>
                <w:lang w:val="en-GB"/>
              </w:rPr>
              <w:t xml:space="preserve">Biological and technical recultivation projects of forest land temporarily excluded from forest functions </w:t>
            </w:r>
            <w:r w:rsidR="00624B8C" w:rsidRPr="005356E7">
              <w:rPr>
                <w:rFonts w:cs="Arial"/>
                <w:lang w:val="en-GB"/>
              </w:rPr>
              <w:t xml:space="preserve">shall </w:t>
            </w:r>
            <w:r w:rsidR="00F741CD" w:rsidRPr="005356E7">
              <w:rPr>
                <w:rFonts w:cs="Arial"/>
                <w:lang w:val="en-GB"/>
              </w:rPr>
              <w:t xml:space="preserve">correspond to natural conditions and </w:t>
            </w:r>
            <w:r w:rsidR="00624B8C" w:rsidRPr="005356E7">
              <w:rPr>
                <w:rFonts w:cs="Arial"/>
                <w:lang w:val="en-GB"/>
              </w:rPr>
              <w:t>be</w:t>
            </w:r>
            <w:r w:rsidR="00F741CD" w:rsidRPr="005356E7">
              <w:rPr>
                <w:rFonts w:cs="Arial"/>
                <w:lang w:val="en-GB"/>
              </w:rPr>
              <w:t xml:space="preserve"> in accordance with the relevant management models. Their </w:t>
            </w:r>
            <w:r w:rsidR="00F741CD" w:rsidRPr="005356E7">
              <w:rPr>
                <w:rFonts w:cs="Arial"/>
                <w:lang w:val="en-GB"/>
              </w:rPr>
              <w:lastRenderedPageBreak/>
              <w:t xml:space="preserve">implementation </w:t>
            </w:r>
            <w:r w:rsidR="00D77F47" w:rsidRPr="005356E7">
              <w:rPr>
                <w:rFonts w:cs="Arial"/>
                <w:lang w:val="en-GB"/>
              </w:rPr>
              <w:t>shall be</w:t>
            </w:r>
            <w:r w:rsidR="00F741CD" w:rsidRPr="005356E7">
              <w:rPr>
                <w:rFonts w:cs="Arial"/>
                <w:lang w:val="en-GB"/>
              </w:rPr>
              <w:t xml:space="preserve"> continuously monitored. </w:t>
            </w:r>
            <w:ins w:id="57" w:author="Hubert Paluš" w:date="2022-08-02T08:13:00Z">
              <w:r w:rsidR="00BA3D99" w:rsidRPr="00BA3D99">
                <w:rPr>
                  <w:rFonts w:cs="Arial"/>
                  <w:lang w:val="en-GB"/>
                </w:rPr>
                <w:t xml:space="preserve">Converting forest to a forest </w:t>
              </w:r>
            </w:ins>
            <w:del w:id="58" w:author="Hubert Paluš" w:date="2022-08-02T08:13:00Z">
              <w:r w:rsidR="00F741CD" w:rsidRPr="005356E7" w:rsidDel="00BA3D99">
                <w:rPr>
                  <w:rFonts w:cs="Arial"/>
                  <w:lang w:val="en-GB"/>
                </w:rPr>
                <w:delText xml:space="preserve">Replacement of the original stand by a </w:delText>
              </w:r>
            </w:del>
            <w:r w:rsidR="00F741CD" w:rsidRPr="005356E7">
              <w:rPr>
                <w:rFonts w:cs="Arial"/>
                <w:lang w:val="en-GB"/>
              </w:rPr>
              <w:t xml:space="preserve">plantation is </w:t>
            </w:r>
            <w:r w:rsidR="001228D0" w:rsidRPr="005356E7">
              <w:rPr>
                <w:rFonts w:cs="Arial"/>
                <w:lang w:val="en-GB"/>
              </w:rPr>
              <w:t>prohibited</w:t>
            </w:r>
            <w:r w:rsidR="00F741CD" w:rsidRPr="005356E7">
              <w:rPr>
                <w:rFonts w:cs="Arial"/>
                <w:lang w:val="en-GB"/>
              </w:rPr>
              <w:t>.</w:t>
            </w:r>
          </w:p>
          <w:p w14:paraId="24452DC0" w14:textId="62AD1F27" w:rsidR="007F4711" w:rsidRPr="005356E7" w:rsidRDefault="007F4711" w:rsidP="00A4235C">
            <w:pPr>
              <w:pStyle w:val="Textnormy"/>
              <w:spacing w:after="0"/>
              <w:ind w:left="742" w:hanging="742"/>
              <w:jc w:val="left"/>
              <w:rPr>
                <w:rFonts w:cs="Arial"/>
                <w:lang w:val="en-GB"/>
              </w:rPr>
            </w:pPr>
            <w:r w:rsidRPr="005356E7">
              <w:rPr>
                <w:rFonts w:cs="Arial"/>
                <w:lang w:val="en-GB"/>
              </w:rPr>
              <w:t>8.1.1.5</w:t>
            </w:r>
            <w:r w:rsidR="00A4235C" w:rsidRPr="005356E7">
              <w:rPr>
                <w:rFonts w:cs="Arial"/>
                <w:lang w:val="en-GB"/>
              </w:rPr>
              <w:tab/>
            </w:r>
            <w:r w:rsidR="00297B0A" w:rsidRPr="005356E7">
              <w:rPr>
                <w:rFonts w:cs="Arial"/>
                <w:lang w:val="en-GB" w:eastAsia="sk-SK"/>
              </w:rPr>
              <w:t>Forest lands are stabilized by clear boundaries in the terrain</w:t>
            </w:r>
          </w:p>
        </w:tc>
      </w:tr>
      <w:tr w:rsidR="00D64448" w:rsidRPr="005356E7" w14:paraId="760F39A3" w14:textId="77777777" w:rsidTr="00C87346">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99D" w14:textId="3279CEE8" w:rsidR="007F4711" w:rsidRPr="005356E7" w:rsidRDefault="00EE3114" w:rsidP="007F4711">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7CA4B5F2" w14:textId="77777777" w:rsidR="00AD2D35" w:rsidRPr="005356E7" w:rsidRDefault="00AD2D35" w:rsidP="00AD2D35">
            <w:pPr>
              <w:pStyle w:val="Textnormy"/>
              <w:numPr>
                <w:ilvl w:val="0"/>
                <w:numId w:val="3"/>
              </w:numPr>
              <w:spacing w:after="0"/>
              <w:rPr>
                <w:rFonts w:cs="Arial"/>
                <w:lang w:val="en-GB"/>
              </w:rPr>
            </w:pPr>
            <w:r w:rsidRPr="005356E7">
              <w:rPr>
                <w:rFonts w:cs="Arial"/>
                <w:lang w:val="en-GB"/>
              </w:rPr>
              <w:t>information of ŠS LH</w:t>
            </w:r>
          </w:p>
          <w:p w14:paraId="4ECE388A" w14:textId="77777777" w:rsidR="00AD2D35" w:rsidRPr="005356E7" w:rsidRDefault="00AD2D35" w:rsidP="00AD2D35">
            <w:pPr>
              <w:pStyle w:val="Textnormy"/>
              <w:numPr>
                <w:ilvl w:val="0"/>
                <w:numId w:val="3"/>
              </w:numPr>
              <w:spacing w:after="0"/>
              <w:rPr>
                <w:rFonts w:cs="Arial"/>
                <w:lang w:val="en-GB"/>
              </w:rPr>
            </w:pPr>
            <w:r w:rsidRPr="005356E7">
              <w:rPr>
                <w:rFonts w:cs="Arial"/>
                <w:lang w:val="en-GB"/>
              </w:rPr>
              <w:t>decisions on exclusion and decisions issued in doubt</w:t>
            </w:r>
          </w:p>
          <w:p w14:paraId="760F39A0" w14:textId="42AB54F1" w:rsidR="007F4711" w:rsidRPr="005356E7" w:rsidRDefault="005E08CE" w:rsidP="0014766E">
            <w:pPr>
              <w:pStyle w:val="Textnormy"/>
              <w:numPr>
                <w:ilvl w:val="0"/>
                <w:numId w:val="3"/>
              </w:numPr>
              <w:spacing w:after="0"/>
              <w:jc w:val="left"/>
              <w:rPr>
                <w:rFonts w:cs="Arial"/>
                <w:lang w:val="en-GB"/>
              </w:rPr>
            </w:pPr>
            <w:r w:rsidRPr="005356E7">
              <w:rPr>
                <w:rFonts w:cs="Arial"/>
                <w:lang w:val="en-GB"/>
              </w:rPr>
              <w:t>documentation of participant in certification</w:t>
            </w:r>
          </w:p>
          <w:p w14:paraId="760F39A2" w14:textId="675C7E8C" w:rsidR="007F4711"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p>
        </w:tc>
      </w:tr>
    </w:tbl>
    <w:p w14:paraId="760F39A4" w14:textId="77777777" w:rsidR="00051BDC" w:rsidRPr="005356E7" w:rsidRDefault="00051BDC" w:rsidP="00C87346">
      <w:pPr>
        <w:ind w:left="-142"/>
        <w:rPr>
          <w:rFonts w:ascii="Arial" w:hAnsi="Arial" w:cs="Arial"/>
          <w:sz w:val="20"/>
          <w:szCs w:val="20"/>
          <w:shd w:val="clear" w:color="auto" w:fill="FFFFFF"/>
          <w:lang w:val="en-GB"/>
        </w:rPr>
      </w:pPr>
    </w:p>
    <w:p w14:paraId="760F39A7" w14:textId="6554D280" w:rsidR="00F45292" w:rsidRPr="005356E7" w:rsidRDefault="00F45292">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9AC" w14:textId="77777777" w:rsidTr="00C62EF7">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9AA" w14:textId="044FA42E" w:rsidR="00B8110E"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9AB" w14:textId="77777777" w:rsidR="00B8110E" w:rsidRPr="005356E7" w:rsidRDefault="00B8110E" w:rsidP="00FB473B">
            <w:pPr>
              <w:spacing w:after="0" w:line="240" w:lineRule="auto"/>
              <w:outlineLvl w:val="1"/>
              <w:rPr>
                <w:rFonts w:ascii="Arial" w:eastAsia="Times New Roman" w:hAnsi="Arial" w:cs="Arial"/>
                <w:b/>
                <w:bCs/>
                <w:sz w:val="36"/>
                <w:szCs w:val="36"/>
                <w:lang w:val="en-GB" w:eastAsia="sk-SK"/>
              </w:rPr>
            </w:pPr>
            <w:r w:rsidRPr="005356E7">
              <w:rPr>
                <w:rFonts w:ascii="Arial" w:eastAsia="Times New Roman" w:hAnsi="Arial" w:cs="Arial"/>
                <w:b/>
                <w:bCs/>
                <w:sz w:val="20"/>
                <w:szCs w:val="20"/>
                <w:lang w:val="en-GB" w:eastAsia="sk-SK"/>
              </w:rPr>
              <w:t>8.1.</w:t>
            </w:r>
          </w:p>
        </w:tc>
      </w:tr>
      <w:tr w:rsidR="00846DD5" w:rsidRPr="005356E7" w14:paraId="760F39AF"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9AD" w14:textId="5D37C506" w:rsidR="00B8110E"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14:paraId="760F39AE" w14:textId="365990C3" w:rsidR="00B8110E" w:rsidRPr="005356E7" w:rsidRDefault="00885D30" w:rsidP="001A5DD4">
            <w:pPr>
              <w:rPr>
                <w:rFonts w:ascii="Arial" w:hAnsi="Arial" w:cs="Arial"/>
                <w:b/>
                <w:caps/>
                <w:lang w:val="en-GB"/>
              </w:rPr>
            </w:pPr>
            <w:r w:rsidRPr="005356E7">
              <w:rPr>
                <w:rFonts w:ascii="Arial" w:hAnsi="Arial" w:cs="Arial"/>
                <w:b/>
                <w:caps/>
                <w:lang w:val="en-GB"/>
              </w:rPr>
              <w:t>MAINTENANCE OR APPROPRIATE ENHANCEMENT OF FOREST RESOURCES AND THEIR CONTRIBUTION TO THE GLOBAL CARBON CYCLE</w:t>
            </w:r>
          </w:p>
        </w:tc>
      </w:tr>
      <w:tr w:rsidR="00846DD5" w:rsidRPr="005356E7" w14:paraId="760F39B2"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9B0" w14:textId="7C2B6CB0" w:rsidR="00B8110E" w:rsidRPr="005356E7" w:rsidRDefault="007F0B49" w:rsidP="00B8110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9B1" w14:textId="0B9D657A" w:rsidR="00B8110E" w:rsidRPr="005356E7" w:rsidRDefault="00B8110E" w:rsidP="00B8110E">
            <w:pPr>
              <w:pStyle w:val="Odsekzoznamu"/>
              <w:ind w:left="336" w:hanging="360"/>
              <w:rPr>
                <w:rFonts w:ascii="Arial" w:hAnsi="Arial" w:cs="Arial"/>
                <w:b/>
                <w:lang w:val="en-GB" w:eastAsia="sk-SK"/>
              </w:rPr>
            </w:pPr>
            <w:r w:rsidRPr="005356E7">
              <w:rPr>
                <w:rFonts w:ascii="Arial" w:hAnsi="Arial" w:cs="Arial"/>
                <w:b/>
                <w:lang w:val="en-GB" w:eastAsia="sk-SK"/>
              </w:rPr>
              <w:t xml:space="preserve">8.1.2. </w:t>
            </w:r>
            <w:r w:rsidR="00D17FE0" w:rsidRPr="005356E7">
              <w:rPr>
                <w:rFonts w:ascii="Arial" w:hAnsi="Arial" w:cs="Arial"/>
                <w:b/>
                <w:lang w:val="en-GB" w:eastAsia="sk-SK"/>
              </w:rPr>
              <w:t>MULTIFUNCTION USE OF FOREST RESOURCES</w:t>
            </w:r>
          </w:p>
        </w:tc>
      </w:tr>
      <w:tr w:rsidR="00846DD5" w:rsidRPr="005356E7" w14:paraId="760F39B5" w14:textId="77777777" w:rsidTr="00867709">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9B3" w14:textId="53D14F6E" w:rsidR="0061358F" w:rsidRPr="005356E7" w:rsidRDefault="002C12D9" w:rsidP="0061358F">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9B4" w14:textId="4E876ECC" w:rsidR="0061358F" w:rsidRPr="005356E7" w:rsidRDefault="006579DB" w:rsidP="0061358F">
            <w:pPr>
              <w:pStyle w:val="TDNormaltext"/>
              <w:jc w:val="left"/>
            </w:pPr>
            <w:r w:rsidRPr="005356E7">
              <w:t xml:space="preserve">Methods and procedures of forest management planning shall ensure the maintenance and improvement of the </w:t>
            </w:r>
            <w:r w:rsidR="00746C5E" w:rsidRPr="005356E7">
              <w:t xml:space="preserve">biodiversity conditions </w:t>
            </w:r>
            <w:r w:rsidRPr="005356E7">
              <w:t>and vitality of forest resources in order to fulfil the required functions while maintaining and enhancing long-term competitiveness and viability of forestry.</w:t>
            </w:r>
            <w:r w:rsidR="001533F9" w:rsidRPr="005356E7">
              <w:t xml:space="preserve"> Forest plantations are undesirable and forest plantations are not subject to forest certification.</w:t>
            </w:r>
          </w:p>
        </w:tc>
      </w:tr>
      <w:tr w:rsidR="00846DD5" w:rsidRPr="005356E7" w14:paraId="760F39B8" w14:textId="77777777" w:rsidTr="00867709">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9B6" w14:textId="36B67738" w:rsidR="0061358F" w:rsidRPr="005356E7" w:rsidRDefault="00EE3114" w:rsidP="0061358F">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9B7" w14:textId="22BB6CA8" w:rsidR="0061358F" w:rsidRPr="005356E7" w:rsidRDefault="00F262F3" w:rsidP="0061358F">
            <w:pPr>
              <w:pStyle w:val="TDNormaltext"/>
              <w:jc w:val="left"/>
            </w:pPr>
            <w:r w:rsidRPr="005356E7">
              <w:t xml:space="preserve">To increase the use of economic, environmental, cultural and social values of forest resources </w:t>
            </w:r>
            <w:r w:rsidR="00947659" w:rsidRPr="005356E7">
              <w:t>for</w:t>
            </w:r>
            <w:r w:rsidRPr="005356E7">
              <w:t xml:space="preserve"> the development of rural areas</w:t>
            </w:r>
          </w:p>
        </w:tc>
      </w:tr>
      <w:tr w:rsidR="00846DD5" w:rsidRPr="005356E7" w14:paraId="760F39BD"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9B9" w14:textId="3E708254" w:rsidR="00B8110E" w:rsidRPr="005356E7" w:rsidRDefault="00EE3114" w:rsidP="00B8110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0076EE17" w14:textId="77777777" w:rsidR="006B40DF" w:rsidRPr="005356E7" w:rsidRDefault="006B40DF" w:rsidP="006B40DF">
            <w:pPr>
              <w:pStyle w:val="Textnormy"/>
              <w:numPr>
                <w:ilvl w:val="0"/>
                <w:numId w:val="3"/>
              </w:numPr>
              <w:spacing w:after="0"/>
              <w:rPr>
                <w:rFonts w:cs="Arial"/>
                <w:lang w:val="en-GB"/>
              </w:rPr>
            </w:pPr>
            <w:r w:rsidRPr="005356E7">
              <w:rPr>
                <w:rFonts w:cs="Arial"/>
                <w:lang w:val="en-GB"/>
              </w:rPr>
              <w:t>Act NR SR 326/2005 Coll. on forests as amended</w:t>
            </w:r>
          </w:p>
          <w:p w14:paraId="6D989E00" w14:textId="77777777" w:rsidR="006B40DF" w:rsidRPr="005356E7" w:rsidRDefault="006B40DF" w:rsidP="006B40DF">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760F39BC" w14:textId="7898328D" w:rsidR="006B40DF" w:rsidRPr="005356E7" w:rsidRDefault="006B40DF" w:rsidP="006B40DF">
            <w:pPr>
              <w:pStyle w:val="Textnormy"/>
              <w:numPr>
                <w:ilvl w:val="0"/>
                <w:numId w:val="3"/>
              </w:numPr>
              <w:spacing w:after="0"/>
              <w:jc w:val="left"/>
              <w:rPr>
                <w:rFonts w:cs="Arial"/>
                <w:lang w:val="en-GB"/>
              </w:rPr>
            </w:pPr>
            <w:r w:rsidRPr="005356E7">
              <w:rPr>
                <w:rFonts w:cs="Arial"/>
                <w:lang w:val="en-GB"/>
              </w:rPr>
              <w:t>Decree MP SR 453/2006 Coll. on forest management and forest protection as amended</w:t>
            </w:r>
          </w:p>
        </w:tc>
      </w:tr>
      <w:tr w:rsidR="00846DD5" w:rsidRPr="005356E7" w14:paraId="760F39CA" w14:textId="77777777" w:rsidTr="002A14DA">
        <w:trPr>
          <w:trHeight w:val="1739"/>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9BE" w14:textId="23486B67" w:rsidR="00B8110E" w:rsidRPr="005356E7" w:rsidRDefault="00EE3114" w:rsidP="00B8110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B8110E"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9BF" w14:textId="038354EA" w:rsidR="00B8110E" w:rsidRPr="005356E7" w:rsidRDefault="00B8110E" w:rsidP="00A4235C">
            <w:pPr>
              <w:pStyle w:val="Textnormy"/>
              <w:spacing w:after="0"/>
              <w:ind w:left="742" w:hanging="742"/>
              <w:jc w:val="left"/>
              <w:rPr>
                <w:rFonts w:cs="Arial"/>
                <w:lang w:val="en-GB"/>
              </w:rPr>
            </w:pPr>
            <w:r w:rsidRPr="005356E7">
              <w:rPr>
                <w:rFonts w:cs="Arial"/>
                <w:lang w:val="en-GB"/>
              </w:rPr>
              <w:t>8.1.2.1</w:t>
            </w:r>
            <w:r w:rsidR="00A4235C" w:rsidRPr="005356E7">
              <w:rPr>
                <w:rFonts w:cs="Arial"/>
                <w:lang w:val="en-GB"/>
              </w:rPr>
              <w:tab/>
            </w:r>
            <w:r w:rsidR="008A4B51" w:rsidRPr="005356E7">
              <w:rPr>
                <w:rFonts w:cs="Arial"/>
                <w:lang w:val="en-GB"/>
              </w:rPr>
              <w:t xml:space="preserve">Synergy </w:t>
            </w:r>
            <w:r w:rsidR="00CB36DF" w:rsidRPr="005356E7">
              <w:rPr>
                <w:rFonts w:cs="Arial"/>
                <w:lang w:val="en-GB"/>
              </w:rPr>
              <w:t xml:space="preserve">with the FMP elaborators </w:t>
            </w:r>
            <w:r w:rsidR="00253C01" w:rsidRPr="005356E7">
              <w:rPr>
                <w:rFonts w:cs="Arial"/>
                <w:lang w:val="en-GB"/>
              </w:rPr>
              <w:t xml:space="preserve">and affected stakeholders </w:t>
            </w:r>
            <w:r w:rsidR="008A4B51" w:rsidRPr="005356E7">
              <w:rPr>
                <w:rFonts w:cs="Arial"/>
                <w:lang w:val="en-GB"/>
              </w:rPr>
              <w:t xml:space="preserve">shall be </w:t>
            </w:r>
            <w:r w:rsidR="00D82820" w:rsidRPr="005356E7">
              <w:rPr>
                <w:rFonts w:cs="Arial"/>
                <w:lang w:val="en-GB"/>
              </w:rPr>
              <w:t xml:space="preserve">provided </w:t>
            </w:r>
            <w:r w:rsidR="008A4B51" w:rsidRPr="005356E7">
              <w:rPr>
                <w:rFonts w:cs="Arial"/>
                <w:lang w:val="en-GB"/>
              </w:rPr>
              <w:t xml:space="preserve">in </w:t>
            </w:r>
            <w:r w:rsidR="009E789E" w:rsidRPr="005356E7">
              <w:rPr>
                <w:rFonts w:cs="Arial"/>
                <w:lang w:val="en-GB"/>
              </w:rPr>
              <w:t xml:space="preserve">designing </w:t>
            </w:r>
            <w:r w:rsidR="008A4B51" w:rsidRPr="005356E7">
              <w:rPr>
                <w:rFonts w:cs="Arial"/>
                <w:lang w:val="en-GB"/>
              </w:rPr>
              <w:t>proposals for the proclamation of protective forests and forests f</w:t>
            </w:r>
            <w:r w:rsidR="00CB36DF" w:rsidRPr="005356E7">
              <w:rPr>
                <w:rFonts w:cs="Arial"/>
                <w:lang w:val="en-GB"/>
              </w:rPr>
              <w:t>ulf</w:t>
            </w:r>
            <w:r w:rsidR="008A4B51" w:rsidRPr="005356E7">
              <w:rPr>
                <w:rFonts w:cs="Arial"/>
                <w:lang w:val="en-GB"/>
              </w:rPr>
              <w:t>illing specific ecological, social and cultural functions</w:t>
            </w:r>
          </w:p>
          <w:p w14:paraId="760F39C9" w14:textId="17E34CF3" w:rsidR="00B8110E" w:rsidRPr="005356E7" w:rsidRDefault="00B8110E" w:rsidP="00156CC0">
            <w:pPr>
              <w:pStyle w:val="Textnormy"/>
              <w:spacing w:after="0"/>
              <w:ind w:left="742" w:hanging="742"/>
              <w:jc w:val="left"/>
              <w:rPr>
                <w:rFonts w:cs="Arial"/>
                <w:lang w:val="en-GB"/>
              </w:rPr>
            </w:pPr>
            <w:r w:rsidRPr="005356E7">
              <w:rPr>
                <w:rFonts w:cs="Arial"/>
                <w:lang w:val="en-GB"/>
              </w:rPr>
              <w:t>8.1.2.2</w:t>
            </w:r>
            <w:r w:rsidR="00A4235C" w:rsidRPr="005356E7">
              <w:rPr>
                <w:rFonts w:cs="Arial"/>
                <w:lang w:val="en-GB"/>
              </w:rPr>
              <w:tab/>
            </w:r>
            <w:r w:rsidR="002A14DA" w:rsidRPr="005356E7">
              <w:rPr>
                <w:rFonts w:cs="Arial"/>
                <w:lang w:val="en-GB"/>
              </w:rPr>
              <w:t>The a</w:t>
            </w:r>
            <w:r w:rsidR="000249E8" w:rsidRPr="005356E7">
              <w:rPr>
                <w:rFonts w:cs="Arial"/>
                <w:lang w:val="en-GB"/>
              </w:rPr>
              <w:t>pplied forest management practices shall prevent the degradation of existing communities, both in their biological component and in soil and water resources</w:t>
            </w:r>
          </w:p>
        </w:tc>
      </w:tr>
      <w:tr w:rsidR="00817C32" w:rsidRPr="005356E7" w14:paraId="760F39CD" w14:textId="77777777" w:rsidTr="00156CC0">
        <w:trPr>
          <w:trHeight w:val="60"/>
        </w:trPr>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9CB" w14:textId="4D5C9D01" w:rsidR="00817C32" w:rsidRPr="005356E7" w:rsidRDefault="00EE3114" w:rsidP="00B8110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6FB18B86" w14:textId="4D3DCAF8" w:rsidR="00817C32" w:rsidRPr="005356E7" w:rsidRDefault="002A14DA" w:rsidP="004D1350">
            <w:pPr>
              <w:pStyle w:val="Textnormy"/>
              <w:numPr>
                <w:ilvl w:val="0"/>
                <w:numId w:val="3"/>
              </w:numPr>
              <w:spacing w:after="0"/>
              <w:jc w:val="left"/>
              <w:rPr>
                <w:rFonts w:cs="Arial"/>
                <w:lang w:val="en-GB"/>
              </w:rPr>
            </w:pPr>
            <w:r w:rsidRPr="005356E7">
              <w:rPr>
                <w:rFonts w:cs="Arial"/>
                <w:lang w:val="en-GB"/>
              </w:rPr>
              <w:t>information of ŠS LH</w:t>
            </w:r>
          </w:p>
          <w:p w14:paraId="0AD3B5D2" w14:textId="47496EFF" w:rsidR="003646A6" w:rsidRPr="005356E7" w:rsidRDefault="00337661" w:rsidP="003646A6">
            <w:pPr>
              <w:pStyle w:val="Textnormy"/>
              <w:numPr>
                <w:ilvl w:val="0"/>
                <w:numId w:val="3"/>
              </w:numPr>
              <w:spacing w:after="0"/>
              <w:jc w:val="left"/>
              <w:rPr>
                <w:rFonts w:cs="Arial"/>
                <w:lang w:val="en-GB"/>
              </w:rPr>
            </w:pPr>
            <w:r w:rsidRPr="005356E7">
              <w:rPr>
                <w:rFonts w:cs="Arial"/>
                <w:lang w:val="en-GB"/>
              </w:rPr>
              <w:t xml:space="preserve">records related to </w:t>
            </w:r>
            <w:r w:rsidR="00311FD1" w:rsidRPr="005356E7">
              <w:rPr>
                <w:rFonts w:cs="Arial"/>
                <w:lang w:val="en-GB"/>
              </w:rPr>
              <w:t>FMP elaboration</w:t>
            </w:r>
          </w:p>
          <w:p w14:paraId="450D0C67" w14:textId="72A0B9C9" w:rsidR="0024165B" w:rsidRPr="005356E7" w:rsidRDefault="00311FD1" w:rsidP="003646A6">
            <w:pPr>
              <w:pStyle w:val="Textnormy"/>
              <w:numPr>
                <w:ilvl w:val="0"/>
                <w:numId w:val="3"/>
              </w:numPr>
              <w:spacing w:after="0"/>
              <w:jc w:val="left"/>
              <w:rPr>
                <w:rFonts w:cs="Arial"/>
                <w:lang w:val="en-GB"/>
              </w:rPr>
            </w:pPr>
            <w:r w:rsidRPr="005356E7">
              <w:rPr>
                <w:rFonts w:cs="Arial"/>
                <w:lang w:val="en-GB"/>
              </w:rPr>
              <w:t>communication with stakeholders</w:t>
            </w:r>
          </w:p>
          <w:p w14:paraId="59781F20" w14:textId="4118A883" w:rsidR="00817C32" w:rsidRPr="005356E7" w:rsidRDefault="005E08CE" w:rsidP="004D1350">
            <w:pPr>
              <w:pStyle w:val="Textnormy"/>
              <w:numPr>
                <w:ilvl w:val="0"/>
                <w:numId w:val="3"/>
              </w:numPr>
              <w:spacing w:after="0"/>
              <w:jc w:val="left"/>
              <w:rPr>
                <w:rFonts w:cs="Arial"/>
                <w:lang w:val="en-GB"/>
              </w:rPr>
            </w:pPr>
            <w:r w:rsidRPr="005356E7">
              <w:rPr>
                <w:rFonts w:cs="Arial"/>
                <w:lang w:val="en-GB"/>
              </w:rPr>
              <w:t>documentation of participant in certification</w:t>
            </w:r>
          </w:p>
          <w:p w14:paraId="760F39CC" w14:textId="727409D2" w:rsidR="00817C32" w:rsidRPr="005356E7" w:rsidRDefault="004A0FCE" w:rsidP="00817C32">
            <w:pPr>
              <w:pStyle w:val="Textnormy"/>
              <w:numPr>
                <w:ilvl w:val="0"/>
                <w:numId w:val="3"/>
              </w:numPr>
              <w:spacing w:after="0"/>
              <w:jc w:val="left"/>
              <w:rPr>
                <w:rFonts w:cs="Arial"/>
                <w:lang w:val="en-GB"/>
              </w:rPr>
            </w:pPr>
            <w:r w:rsidRPr="005356E7">
              <w:rPr>
                <w:rFonts w:cs="Arial"/>
                <w:lang w:val="en-GB"/>
              </w:rPr>
              <w:t>inspection in forest</w:t>
            </w:r>
          </w:p>
        </w:tc>
      </w:tr>
    </w:tbl>
    <w:p w14:paraId="760F39CE" w14:textId="35DF0593" w:rsidR="00F45292" w:rsidRPr="005356E7" w:rsidRDefault="00F45292" w:rsidP="00C87346">
      <w:pPr>
        <w:ind w:left="-142"/>
        <w:rPr>
          <w:rFonts w:ascii="Arial" w:hAnsi="Arial" w:cs="Arial"/>
          <w:sz w:val="20"/>
          <w:szCs w:val="20"/>
          <w:shd w:val="clear" w:color="auto" w:fill="FFFFFF"/>
          <w:lang w:val="en-GB"/>
        </w:rPr>
      </w:pPr>
    </w:p>
    <w:p w14:paraId="47E5B9CF" w14:textId="77777777" w:rsidR="00F45292" w:rsidRPr="005356E7" w:rsidRDefault="00F45292">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9D8" w14:textId="77777777" w:rsidTr="00C62EF7">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9D6" w14:textId="6463BED9" w:rsidR="00B8110E"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9D7" w14:textId="77777777" w:rsidR="00B8110E" w:rsidRPr="005356E7" w:rsidRDefault="00B8110E" w:rsidP="00FB473B">
            <w:pPr>
              <w:spacing w:after="0" w:line="240" w:lineRule="auto"/>
              <w:outlineLvl w:val="1"/>
              <w:rPr>
                <w:rFonts w:ascii="Arial" w:eastAsia="Times New Roman" w:hAnsi="Arial" w:cs="Arial"/>
                <w:b/>
                <w:bCs/>
                <w:sz w:val="36"/>
                <w:szCs w:val="36"/>
                <w:lang w:val="en-GB" w:eastAsia="sk-SK"/>
              </w:rPr>
            </w:pPr>
            <w:r w:rsidRPr="005356E7">
              <w:rPr>
                <w:rFonts w:ascii="Arial" w:eastAsia="Times New Roman" w:hAnsi="Arial" w:cs="Arial"/>
                <w:b/>
                <w:bCs/>
                <w:sz w:val="20"/>
                <w:szCs w:val="20"/>
                <w:lang w:val="en-GB" w:eastAsia="sk-SK"/>
              </w:rPr>
              <w:t>8.1.</w:t>
            </w:r>
          </w:p>
        </w:tc>
      </w:tr>
      <w:tr w:rsidR="00846DD5" w:rsidRPr="005356E7" w14:paraId="760F39DB"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9D9" w14:textId="54258333" w:rsidR="00B8110E"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vAlign w:val="center"/>
            <w:hideMark/>
          </w:tcPr>
          <w:p w14:paraId="760F39DA" w14:textId="727E6D3C" w:rsidR="00B8110E" w:rsidRPr="005356E7" w:rsidRDefault="00885D30" w:rsidP="001A5DD4">
            <w:pPr>
              <w:rPr>
                <w:rFonts w:ascii="Arial" w:hAnsi="Arial" w:cs="Arial"/>
                <w:b/>
                <w:caps/>
                <w:lang w:val="en-GB"/>
              </w:rPr>
            </w:pPr>
            <w:r w:rsidRPr="005356E7">
              <w:rPr>
                <w:rFonts w:ascii="Arial" w:hAnsi="Arial" w:cs="Arial"/>
                <w:b/>
                <w:caps/>
                <w:lang w:val="en-GB"/>
              </w:rPr>
              <w:t>MAINTENANCE OR APPROPRIATE ENHANCEMENT OF FOREST RESOURCES AND THEIR CONTRIBUTION TO THE GLOBAL CARBON CYCLE</w:t>
            </w:r>
          </w:p>
        </w:tc>
      </w:tr>
      <w:tr w:rsidR="00846DD5" w:rsidRPr="005356E7" w14:paraId="760F39DE"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9DC" w14:textId="72AD34A7" w:rsidR="00B8110E" w:rsidRPr="005356E7" w:rsidRDefault="007F0B49" w:rsidP="00B8110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9DD" w14:textId="4E652C99" w:rsidR="00B8110E" w:rsidRPr="005356E7" w:rsidRDefault="00B8110E" w:rsidP="00B8110E">
            <w:pPr>
              <w:pStyle w:val="Odsekzoznamu"/>
              <w:ind w:left="336" w:hanging="360"/>
              <w:rPr>
                <w:rFonts w:ascii="Arial" w:hAnsi="Arial" w:cs="Arial"/>
                <w:b/>
                <w:lang w:val="en-GB" w:eastAsia="sk-SK"/>
              </w:rPr>
            </w:pPr>
            <w:r w:rsidRPr="005356E7">
              <w:rPr>
                <w:rFonts w:ascii="Arial" w:hAnsi="Arial" w:cs="Arial"/>
                <w:b/>
                <w:lang w:val="en-GB" w:eastAsia="sk-SK"/>
              </w:rPr>
              <w:t>8.1.3. MANA</w:t>
            </w:r>
            <w:r w:rsidR="00A96939" w:rsidRPr="005356E7">
              <w:rPr>
                <w:rFonts w:ascii="Arial" w:hAnsi="Arial" w:cs="Arial"/>
                <w:b/>
                <w:lang w:val="en-GB" w:eastAsia="sk-SK"/>
              </w:rPr>
              <w:t>GEMENT OF NON-FOREST LAND</w:t>
            </w:r>
          </w:p>
        </w:tc>
      </w:tr>
      <w:tr w:rsidR="00846DD5" w:rsidRPr="005356E7" w14:paraId="760F39E1"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9DF" w14:textId="15D6A0C3" w:rsidR="00B8110E" w:rsidRPr="005356E7" w:rsidRDefault="002C12D9" w:rsidP="00B8110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9E0" w14:textId="7E045451" w:rsidR="00B8110E" w:rsidRPr="005356E7" w:rsidRDefault="00987975" w:rsidP="00805D0F">
            <w:pPr>
              <w:pStyle w:val="Odsekzoznamu"/>
              <w:ind w:left="0" w:hanging="24"/>
              <w:rPr>
                <w:rFonts w:ascii="Arial" w:hAnsi="Arial" w:cs="Arial"/>
                <w:lang w:val="en-GB" w:eastAsia="sk-SK"/>
              </w:rPr>
            </w:pPr>
            <w:r w:rsidRPr="005356E7">
              <w:rPr>
                <w:rFonts w:ascii="Arial" w:hAnsi="Arial" w:cs="Arial"/>
                <w:lang w:val="en-GB" w:eastAsia="sk-SK"/>
              </w:rPr>
              <w:t>Abandoned and unused agricultural land and other treeless areas are the opportunities for expansion of forest area whenever they can add to increasing of the economic, ecological, social and cultural potential of the country</w:t>
            </w:r>
            <w:r w:rsidR="00D36CB1" w:rsidRPr="005356E7">
              <w:rPr>
                <w:rFonts w:ascii="Arial" w:hAnsi="Arial" w:cs="Arial"/>
                <w:lang w:val="en-GB" w:eastAsia="sk-SK"/>
              </w:rPr>
              <w:t>, while</w:t>
            </w:r>
            <w:r w:rsidR="00D36CB1" w:rsidRPr="005356E7">
              <w:rPr>
                <w:lang w:val="en-GB"/>
              </w:rPr>
              <w:t xml:space="preserve"> </w:t>
            </w:r>
            <w:r w:rsidR="00D36CB1" w:rsidRPr="005356E7">
              <w:rPr>
                <w:rFonts w:ascii="Arial" w:hAnsi="Arial" w:cs="Arial"/>
                <w:lang w:val="en-GB" w:eastAsia="sk-SK"/>
              </w:rPr>
              <w:t>at the same time, non-forest areas are important landscape elements and elements important from the point of view of biodiversity, especially in areas with high forest cover</w:t>
            </w:r>
          </w:p>
        </w:tc>
      </w:tr>
      <w:tr w:rsidR="00846DD5" w:rsidRPr="005356E7" w14:paraId="760F39E4"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9E2" w14:textId="0CC795A1" w:rsidR="005D3F99" w:rsidRPr="005356E7" w:rsidRDefault="00EE3114" w:rsidP="005D3F99">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9E3" w14:textId="7577F8F3" w:rsidR="005D3F99" w:rsidRPr="005356E7" w:rsidRDefault="00DE122C" w:rsidP="00805D0F">
            <w:pPr>
              <w:pStyle w:val="Odsekzoznamu"/>
              <w:ind w:left="0" w:hanging="24"/>
              <w:rPr>
                <w:rFonts w:ascii="Arial" w:hAnsi="Arial" w:cs="Arial"/>
                <w:lang w:val="en-GB" w:eastAsia="sk-SK"/>
              </w:rPr>
            </w:pPr>
            <w:r w:rsidRPr="005356E7">
              <w:rPr>
                <w:rFonts w:ascii="Arial" w:hAnsi="Arial" w:cs="Arial"/>
                <w:lang w:val="en-GB" w:eastAsia="sk-SK"/>
              </w:rPr>
              <w:t xml:space="preserve">To </w:t>
            </w:r>
            <w:r w:rsidR="00432C1A" w:rsidRPr="005356E7">
              <w:rPr>
                <w:rFonts w:ascii="Arial" w:hAnsi="Arial" w:cs="Arial"/>
                <w:lang w:val="en-GB" w:eastAsia="sk-SK"/>
              </w:rPr>
              <w:t>effectively consider</w:t>
            </w:r>
            <w:r w:rsidRPr="005356E7">
              <w:rPr>
                <w:rFonts w:ascii="Arial" w:hAnsi="Arial" w:cs="Arial"/>
                <w:lang w:val="en-GB" w:eastAsia="sk-SK"/>
              </w:rPr>
              <w:t xml:space="preserve"> </w:t>
            </w:r>
            <w:r w:rsidR="00EA6219" w:rsidRPr="005356E7">
              <w:rPr>
                <w:rFonts w:ascii="Arial" w:hAnsi="Arial" w:cs="Arial"/>
                <w:lang w:val="en-GB" w:eastAsia="sk-SK"/>
              </w:rPr>
              <w:t xml:space="preserve">the afforestation of </w:t>
            </w:r>
            <w:r w:rsidRPr="005356E7">
              <w:rPr>
                <w:rFonts w:ascii="Arial" w:hAnsi="Arial" w:cs="Arial"/>
                <w:lang w:val="en-GB" w:eastAsia="sk-SK"/>
              </w:rPr>
              <w:t xml:space="preserve">abandoned agricultural land, non-forest land and other unused forest land. </w:t>
            </w:r>
            <w:r w:rsidR="00EA6219" w:rsidRPr="005356E7">
              <w:rPr>
                <w:rFonts w:ascii="Arial" w:hAnsi="Arial" w:cs="Arial"/>
                <w:lang w:val="en-GB" w:eastAsia="sk-SK"/>
              </w:rPr>
              <w:t>At the same time to maintain the existing non-forest elements significant from the landscaping as well as ecological</w:t>
            </w:r>
            <w:r w:rsidR="00240139" w:rsidRPr="005356E7">
              <w:rPr>
                <w:rFonts w:ascii="Arial" w:hAnsi="Arial" w:cs="Arial"/>
                <w:lang w:val="en-GB" w:eastAsia="sk-SK"/>
              </w:rPr>
              <w:t xml:space="preserve"> point of view</w:t>
            </w:r>
            <w:r w:rsidR="00EA6219" w:rsidRPr="005356E7">
              <w:rPr>
                <w:rFonts w:ascii="Arial" w:hAnsi="Arial" w:cs="Arial"/>
                <w:lang w:val="en-GB" w:eastAsia="sk-SK"/>
              </w:rPr>
              <w:t>.</w:t>
            </w:r>
            <w:r w:rsidR="00EE3854" w:rsidRPr="005356E7">
              <w:rPr>
                <w:rFonts w:ascii="Arial" w:hAnsi="Arial" w:cs="Arial"/>
                <w:lang w:val="en-GB" w:eastAsia="sk-SK"/>
              </w:rPr>
              <w:t xml:space="preserve"> </w:t>
            </w:r>
          </w:p>
        </w:tc>
      </w:tr>
      <w:tr w:rsidR="00846DD5" w:rsidRPr="005356E7" w14:paraId="760F39E9"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9E5" w14:textId="4D45825F" w:rsidR="005D3F99" w:rsidRPr="005356E7" w:rsidRDefault="00EE3114" w:rsidP="00B8110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E84730B" w14:textId="77777777" w:rsidR="00617505" w:rsidRPr="005356E7" w:rsidRDefault="00617505" w:rsidP="00617505">
            <w:pPr>
              <w:pStyle w:val="Textnormy"/>
              <w:numPr>
                <w:ilvl w:val="0"/>
                <w:numId w:val="3"/>
              </w:numPr>
              <w:spacing w:after="0"/>
              <w:rPr>
                <w:rFonts w:cs="Arial"/>
                <w:lang w:val="en-GB"/>
              </w:rPr>
            </w:pPr>
            <w:r w:rsidRPr="005356E7">
              <w:rPr>
                <w:rFonts w:cs="Arial"/>
                <w:lang w:val="en-GB"/>
              </w:rPr>
              <w:t>Act NR SR 326/2005 Coll. on forests as amended</w:t>
            </w:r>
          </w:p>
          <w:p w14:paraId="3A3E7272" w14:textId="77777777" w:rsidR="00617505" w:rsidRPr="005356E7" w:rsidRDefault="00617505" w:rsidP="00617505">
            <w:pPr>
              <w:pStyle w:val="Textnormy"/>
              <w:numPr>
                <w:ilvl w:val="0"/>
                <w:numId w:val="3"/>
              </w:numPr>
              <w:spacing w:after="0"/>
              <w:rPr>
                <w:rFonts w:cs="Arial"/>
                <w:lang w:val="en-GB"/>
              </w:rPr>
            </w:pPr>
            <w:r w:rsidRPr="005356E7">
              <w:rPr>
                <w:rFonts w:cs="Arial"/>
                <w:lang w:val="en-GB"/>
              </w:rPr>
              <w:t>Act NR SR 220/2004 Coll. on the protection and use of agricultural land as amended</w:t>
            </w:r>
          </w:p>
          <w:p w14:paraId="760F39E8" w14:textId="17F719A7" w:rsidR="005D3F99" w:rsidRPr="005356E7" w:rsidRDefault="00617505" w:rsidP="00617505">
            <w:pPr>
              <w:pStyle w:val="Odsekzoznamu"/>
              <w:numPr>
                <w:ilvl w:val="0"/>
                <w:numId w:val="3"/>
              </w:numPr>
              <w:rPr>
                <w:rFonts w:ascii="Arial" w:hAnsi="Arial" w:cs="Arial"/>
                <w:lang w:val="en-GB"/>
              </w:rPr>
            </w:pPr>
            <w:r w:rsidRPr="005356E7">
              <w:rPr>
                <w:rFonts w:ascii="Arial" w:hAnsi="Arial" w:cs="Arial"/>
                <w:lang w:val="en-GB"/>
              </w:rPr>
              <w:t>Act 330/1991 Coll. on land consolidation, land ownership, land offices, land fund and land communities as amended</w:t>
            </w:r>
          </w:p>
        </w:tc>
      </w:tr>
      <w:tr w:rsidR="00846DD5" w:rsidRPr="005356E7" w14:paraId="02FD355D"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4A59EF04" w14:textId="2619E8A5" w:rsidR="008C578F" w:rsidRPr="005356E7" w:rsidRDefault="00EE3114" w:rsidP="008C578F">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8C578F" w:rsidRPr="005356E7">
              <w:rPr>
                <w:rFonts w:ascii="Arial" w:eastAsia="Times New Roman" w:hAnsi="Arial" w:cs="Arial"/>
                <w:b/>
                <w:bCs/>
                <w:sz w:val="20"/>
                <w:szCs w:val="20"/>
                <w:lang w:val="en-GB" w:eastAsia="sk-SK"/>
              </w:rPr>
              <w:t xml:space="preserve"> </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24170379" w14:textId="42F1D5BA" w:rsidR="008C578F" w:rsidRPr="005356E7" w:rsidRDefault="008C578F" w:rsidP="00D210A7">
            <w:pPr>
              <w:pStyle w:val="Textnormy"/>
              <w:spacing w:after="0"/>
              <w:ind w:left="742" w:hanging="742"/>
              <w:rPr>
                <w:rFonts w:cs="Arial"/>
                <w:lang w:val="en-GB"/>
              </w:rPr>
            </w:pPr>
            <w:r w:rsidRPr="005356E7">
              <w:rPr>
                <w:rFonts w:cs="Arial"/>
                <w:lang w:val="en-GB"/>
              </w:rPr>
              <w:t>8.1.3.1</w:t>
            </w:r>
            <w:r w:rsidR="00A4235C" w:rsidRPr="005356E7">
              <w:rPr>
                <w:rFonts w:cs="Arial"/>
                <w:lang w:val="en-GB"/>
              </w:rPr>
              <w:tab/>
            </w:r>
            <w:r w:rsidR="00D210A7" w:rsidRPr="005356E7">
              <w:rPr>
                <w:rFonts w:cs="Arial"/>
                <w:lang w:val="en-GB"/>
              </w:rPr>
              <w:t>Non-forest lands declared to be forest shall be managed according to forest land management projects</w:t>
            </w:r>
          </w:p>
          <w:p w14:paraId="21ECEC49" w14:textId="0703AE74" w:rsidR="008C578F" w:rsidRPr="005356E7" w:rsidRDefault="008C578F" w:rsidP="00A4235C">
            <w:pPr>
              <w:pStyle w:val="Textnormy"/>
              <w:spacing w:after="0"/>
              <w:ind w:left="742" w:hanging="742"/>
              <w:jc w:val="left"/>
              <w:rPr>
                <w:rFonts w:cs="Arial"/>
                <w:lang w:val="en-GB"/>
              </w:rPr>
            </w:pPr>
            <w:r w:rsidRPr="005356E7">
              <w:rPr>
                <w:rFonts w:cs="Arial"/>
                <w:lang w:val="en-GB"/>
              </w:rPr>
              <w:t>8.1.3.2</w:t>
            </w:r>
            <w:r w:rsidR="00A4235C" w:rsidRPr="005356E7">
              <w:rPr>
                <w:rFonts w:cs="Arial"/>
                <w:lang w:val="en-GB"/>
              </w:rPr>
              <w:tab/>
            </w:r>
            <w:r w:rsidR="00144F65" w:rsidRPr="005356E7">
              <w:rPr>
                <w:rFonts w:cs="Arial"/>
                <w:lang w:val="en-GB"/>
              </w:rPr>
              <w:t>As far as possible, the manager shall declare non-forest lands overgrown with forests to be forests</w:t>
            </w:r>
          </w:p>
          <w:p w14:paraId="13F35DF3" w14:textId="3A4616C4" w:rsidR="00A60457" w:rsidRPr="005356E7" w:rsidRDefault="008C578F" w:rsidP="00144F65">
            <w:pPr>
              <w:pStyle w:val="Textnormy"/>
              <w:spacing w:after="0"/>
              <w:ind w:left="742" w:hanging="742"/>
              <w:jc w:val="left"/>
              <w:rPr>
                <w:rFonts w:cs="Arial"/>
                <w:lang w:val="en-GB"/>
              </w:rPr>
            </w:pPr>
            <w:r w:rsidRPr="005356E7">
              <w:rPr>
                <w:rFonts w:cs="Arial"/>
                <w:lang w:val="en-GB"/>
              </w:rPr>
              <w:t>8.1.3.3</w:t>
            </w:r>
            <w:r w:rsidR="00A4235C" w:rsidRPr="005356E7">
              <w:rPr>
                <w:rFonts w:cs="Arial"/>
                <w:lang w:val="en-GB"/>
              </w:rPr>
              <w:tab/>
            </w:r>
            <w:r w:rsidR="00144F65" w:rsidRPr="005356E7">
              <w:rPr>
                <w:rFonts w:cs="Arial"/>
                <w:lang w:val="en-GB"/>
              </w:rPr>
              <w:t>C</w:t>
            </w:r>
            <w:r w:rsidR="00A60457" w:rsidRPr="005356E7">
              <w:rPr>
                <w:rFonts w:cs="Arial"/>
                <w:lang w:val="en-GB"/>
              </w:rPr>
              <w:t>onversion of non-forest land to forest is only possible:</w:t>
            </w:r>
          </w:p>
          <w:p w14:paraId="7A6801E0" w14:textId="38B8BD47" w:rsidR="00A60457" w:rsidRPr="005356E7" w:rsidRDefault="00ED693C" w:rsidP="005529C6">
            <w:pPr>
              <w:pStyle w:val="Nadpis2"/>
              <w:numPr>
                <w:ilvl w:val="0"/>
                <w:numId w:val="3"/>
              </w:numPr>
              <w:spacing w:before="0" w:after="0"/>
              <w:ind w:left="1025" w:hanging="283"/>
              <w:rPr>
                <w:rFonts w:cs="Arial"/>
                <w:b w:val="0"/>
                <w:sz w:val="20"/>
                <w:lang w:val="en-GB"/>
              </w:rPr>
            </w:pPr>
            <w:r w:rsidRPr="005356E7">
              <w:rPr>
                <w:rFonts w:cs="Arial"/>
                <w:b w:val="0"/>
                <w:sz w:val="20"/>
                <w:lang w:val="en-GB"/>
              </w:rPr>
              <w:t xml:space="preserve">if </w:t>
            </w:r>
            <w:r w:rsidR="00A60457" w:rsidRPr="005356E7">
              <w:rPr>
                <w:rFonts w:cs="Arial"/>
                <w:b w:val="0"/>
                <w:sz w:val="20"/>
                <w:lang w:val="en-GB"/>
              </w:rPr>
              <w:t xml:space="preserve">it is </w:t>
            </w:r>
            <w:r w:rsidR="004E731D" w:rsidRPr="005356E7">
              <w:rPr>
                <w:rFonts w:cs="Arial"/>
                <w:b w:val="0"/>
                <w:sz w:val="20"/>
                <w:lang w:val="en-GB"/>
              </w:rPr>
              <w:t>supported</w:t>
            </w:r>
            <w:r w:rsidR="00A60457" w:rsidRPr="005356E7">
              <w:rPr>
                <w:rFonts w:cs="Arial"/>
                <w:b w:val="0"/>
                <w:sz w:val="20"/>
                <w:lang w:val="en-GB"/>
              </w:rPr>
              <w:t xml:space="preserve"> by a valid decision of </w:t>
            </w:r>
            <w:r w:rsidR="004E731D" w:rsidRPr="005356E7">
              <w:rPr>
                <w:rFonts w:cs="Arial"/>
                <w:b w:val="0"/>
                <w:sz w:val="20"/>
                <w:lang w:val="en-GB"/>
              </w:rPr>
              <w:t>the</w:t>
            </w:r>
            <w:r w:rsidR="00A60457" w:rsidRPr="005356E7">
              <w:rPr>
                <w:rFonts w:cs="Arial"/>
                <w:b w:val="0"/>
                <w:sz w:val="20"/>
                <w:lang w:val="en-GB"/>
              </w:rPr>
              <w:t xml:space="preserve"> state administration body</w:t>
            </w:r>
          </w:p>
          <w:p w14:paraId="031CDCF9" w14:textId="28BBDCA6" w:rsidR="00A60457" w:rsidRPr="005356E7" w:rsidRDefault="00ED693C" w:rsidP="005529C6">
            <w:pPr>
              <w:pStyle w:val="Nadpis2"/>
              <w:numPr>
                <w:ilvl w:val="0"/>
                <w:numId w:val="3"/>
              </w:numPr>
              <w:spacing w:before="0" w:after="0"/>
              <w:ind w:left="1025" w:hanging="283"/>
              <w:rPr>
                <w:rFonts w:cs="Arial"/>
                <w:b w:val="0"/>
                <w:sz w:val="20"/>
                <w:lang w:val="en-GB"/>
              </w:rPr>
            </w:pPr>
            <w:r w:rsidRPr="005356E7">
              <w:rPr>
                <w:rFonts w:cs="Arial"/>
                <w:b w:val="0"/>
                <w:sz w:val="20"/>
                <w:lang w:val="en-GB"/>
              </w:rPr>
              <w:t xml:space="preserve">if </w:t>
            </w:r>
            <w:r w:rsidR="00A60457" w:rsidRPr="005356E7">
              <w:rPr>
                <w:rFonts w:cs="Arial"/>
                <w:b w:val="0"/>
                <w:sz w:val="20"/>
                <w:lang w:val="en-GB"/>
              </w:rPr>
              <w:t>is based on consultations with authorities in the field of nature protection</w:t>
            </w:r>
          </w:p>
          <w:p w14:paraId="0555F3D5" w14:textId="26151EB2" w:rsidR="00A60457" w:rsidRPr="005356E7" w:rsidRDefault="00A60457" w:rsidP="005529C6">
            <w:pPr>
              <w:pStyle w:val="Nadpis2"/>
              <w:numPr>
                <w:ilvl w:val="0"/>
                <w:numId w:val="3"/>
              </w:numPr>
              <w:spacing w:before="0" w:after="0"/>
              <w:ind w:left="1025" w:hanging="283"/>
              <w:rPr>
                <w:rFonts w:cs="Arial"/>
                <w:b w:val="0"/>
                <w:sz w:val="20"/>
                <w:lang w:val="en-GB"/>
              </w:rPr>
            </w:pPr>
            <w:r w:rsidRPr="005356E7">
              <w:rPr>
                <w:rFonts w:cs="Arial"/>
                <w:b w:val="0"/>
                <w:sz w:val="20"/>
                <w:lang w:val="en-GB"/>
              </w:rPr>
              <w:t>unless they are significant and rare non-forest ecosystems</w:t>
            </w:r>
          </w:p>
          <w:p w14:paraId="4D77EEC6" w14:textId="754B8269" w:rsidR="00A60457" w:rsidRPr="005356E7" w:rsidRDefault="00A60457" w:rsidP="005529C6">
            <w:pPr>
              <w:pStyle w:val="Nadpis2"/>
              <w:numPr>
                <w:ilvl w:val="0"/>
                <w:numId w:val="3"/>
              </w:numPr>
              <w:spacing w:before="0" w:after="0"/>
              <w:ind w:left="1025" w:hanging="283"/>
              <w:rPr>
                <w:rFonts w:cs="Arial"/>
                <w:b w:val="0"/>
                <w:sz w:val="20"/>
                <w:lang w:val="en-GB"/>
              </w:rPr>
            </w:pPr>
            <w:r w:rsidRPr="005356E7">
              <w:rPr>
                <w:rFonts w:cs="Arial"/>
                <w:b w:val="0"/>
                <w:sz w:val="20"/>
                <w:lang w:val="en-GB"/>
              </w:rPr>
              <w:t>if there is no threat to rare or endangered species of organism</w:t>
            </w:r>
            <w:r w:rsidR="00F26902" w:rsidRPr="005356E7">
              <w:rPr>
                <w:rFonts w:cs="Arial"/>
                <w:b w:val="0"/>
                <w:sz w:val="20"/>
                <w:lang w:val="en-GB"/>
              </w:rPr>
              <w:t>s</w:t>
            </w:r>
            <w:r w:rsidRPr="005356E7">
              <w:rPr>
                <w:rFonts w:cs="Arial"/>
                <w:b w:val="0"/>
                <w:sz w:val="20"/>
                <w:lang w:val="en-GB"/>
              </w:rPr>
              <w:t xml:space="preserve"> or </w:t>
            </w:r>
            <w:r w:rsidR="00253433" w:rsidRPr="005356E7">
              <w:rPr>
                <w:rFonts w:cs="Arial"/>
                <w:b w:val="0"/>
                <w:sz w:val="20"/>
                <w:lang w:val="en-GB"/>
              </w:rPr>
              <w:t>their</w:t>
            </w:r>
            <w:r w:rsidRPr="005356E7">
              <w:rPr>
                <w:rFonts w:cs="Arial"/>
                <w:b w:val="0"/>
                <w:sz w:val="20"/>
                <w:lang w:val="en-GB"/>
              </w:rPr>
              <w:t xml:space="preserve"> habitat</w:t>
            </w:r>
            <w:r w:rsidR="00253433" w:rsidRPr="005356E7">
              <w:rPr>
                <w:rFonts w:cs="Arial"/>
                <w:b w:val="0"/>
                <w:sz w:val="20"/>
                <w:lang w:val="en-GB"/>
              </w:rPr>
              <w:t>s</w:t>
            </w:r>
            <w:r w:rsidRPr="005356E7">
              <w:rPr>
                <w:rFonts w:cs="Arial"/>
                <w:b w:val="0"/>
                <w:sz w:val="20"/>
                <w:lang w:val="en-GB"/>
              </w:rPr>
              <w:t xml:space="preserve"> identified on the site</w:t>
            </w:r>
          </w:p>
          <w:p w14:paraId="0D0FFBD6" w14:textId="462F1FCE" w:rsidR="00A60457" w:rsidRPr="005356E7" w:rsidRDefault="00A60457" w:rsidP="005529C6">
            <w:pPr>
              <w:pStyle w:val="Nadpis2"/>
              <w:numPr>
                <w:ilvl w:val="0"/>
                <w:numId w:val="3"/>
              </w:numPr>
              <w:spacing w:before="0" w:after="0"/>
              <w:ind w:left="1025" w:hanging="283"/>
              <w:rPr>
                <w:rFonts w:cs="Arial"/>
                <w:b w:val="0"/>
                <w:sz w:val="20"/>
                <w:lang w:val="en-GB"/>
              </w:rPr>
            </w:pPr>
            <w:r w:rsidRPr="005356E7">
              <w:rPr>
                <w:rFonts w:cs="Arial"/>
                <w:b w:val="0"/>
                <w:sz w:val="20"/>
                <w:lang w:val="en-GB"/>
              </w:rPr>
              <w:t xml:space="preserve">if the right </w:t>
            </w:r>
            <w:r w:rsidR="00E91FD9" w:rsidRPr="005356E7">
              <w:rPr>
                <w:rFonts w:cs="Arial"/>
                <w:b w:val="0"/>
                <w:sz w:val="20"/>
                <w:lang w:val="en-GB"/>
              </w:rPr>
              <w:t xml:space="preserve">of stakeholders </w:t>
            </w:r>
            <w:r w:rsidRPr="005356E7">
              <w:rPr>
                <w:rFonts w:cs="Arial"/>
                <w:b w:val="0"/>
                <w:sz w:val="20"/>
                <w:lang w:val="en-GB"/>
              </w:rPr>
              <w:t>to participate in the consultation is maintained</w:t>
            </w:r>
          </w:p>
          <w:p w14:paraId="393D0A19" w14:textId="529FB01F" w:rsidR="00A60457" w:rsidRPr="005356E7" w:rsidRDefault="00A60457" w:rsidP="005529C6">
            <w:pPr>
              <w:pStyle w:val="Nadpis2"/>
              <w:numPr>
                <w:ilvl w:val="0"/>
                <w:numId w:val="3"/>
              </w:numPr>
              <w:spacing w:before="0" w:after="0"/>
              <w:ind w:left="1025" w:hanging="283"/>
              <w:rPr>
                <w:rFonts w:cs="Arial"/>
                <w:b w:val="0"/>
                <w:sz w:val="20"/>
                <w:lang w:val="en-GB"/>
              </w:rPr>
            </w:pPr>
            <w:r w:rsidRPr="005356E7">
              <w:rPr>
                <w:rFonts w:cs="Arial"/>
                <w:b w:val="0"/>
                <w:sz w:val="20"/>
                <w:lang w:val="en-GB"/>
              </w:rPr>
              <w:t>if the carbon stock</w:t>
            </w:r>
            <w:r w:rsidR="006B5677" w:rsidRPr="005356E7">
              <w:rPr>
                <w:rFonts w:cs="Arial"/>
                <w:b w:val="0"/>
                <w:sz w:val="20"/>
                <w:lang w:val="en-GB"/>
              </w:rPr>
              <w:t xml:space="preserve"> is improved</w:t>
            </w:r>
          </w:p>
          <w:p w14:paraId="27B679AB" w14:textId="6224E1EC" w:rsidR="008C578F" w:rsidRPr="005356E7" w:rsidRDefault="00A60457" w:rsidP="006B5677">
            <w:pPr>
              <w:pStyle w:val="Nadpis2"/>
              <w:numPr>
                <w:ilvl w:val="0"/>
                <w:numId w:val="3"/>
              </w:numPr>
              <w:spacing w:before="0" w:after="0"/>
              <w:ind w:left="1025" w:hanging="283"/>
              <w:rPr>
                <w:rFonts w:cs="Arial"/>
                <w:b w:val="0"/>
                <w:sz w:val="20"/>
                <w:lang w:val="en-GB"/>
              </w:rPr>
            </w:pPr>
            <w:r w:rsidRPr="005356E7">
              <w:rPr>
                <w:rFonts w:cs="Arial"/>
                <w:b w:val="0"/>
                <w:sz w:val="20"/>
                <w:lang w:val="en-GB"/>
              </w:rPr>
              <w:t>if it is in line with long-term conservation, economic and social objectives</w:t>
            </w:r>
          </w:p>
          <w:p w14:paraId="77333821" w14:textId="7D94E5D9" w:rsidR="00D44A5C" w:rsidRPr="005356E7" w:rsidRDefault="008C578F" w:rsidP="00C9251C">
            <w:pPr>
              <w:pStyle w:val="Textnormy"/>
              <w:spacing w:after="0"/>
              <w:ind w:left="742" w:hanging="742"/>
              <w:jc w:val="left"/>
              <w:rPr>
                <w:rFonts w:cs="Arial"/>
                <w:lang w:val="en-GB"/>
              </w:rPr>
            </w:pPr>
            <w:r w:rsidRPr="005356E7">
              <w:rPr>
                <w:rFonts w:cs="Arial"/>
                <w:lang w:val="en-GB"/>
              </w:rPr>
              <w:t>8.1.3.4</w:t>
            </w:r>
            <w:r w:rsidR="00A4235C" w:rsidRPr="005356E7">
              <w:rPr>
                <w:rFonts w:cs="Arial"/>
                <w:lang w:val="en-GB"/>
              </w:rPr>
              <w:tab/>
            </w:r>
            <w:r w:rsidR="00666351" w:rsidRPr="005356E7">
              <w:rPr>
                <w:rFonts w:cs="Arial"/>
                <w:lang w:val="en-GB"/>
              </w:rPr>
              <w:t>Landscape-enhancing elements that increase biodiversity</w:t>
            </w:r>
            <w:r w:rsidR="00FB2DC3" w:rsidRPr="005356E7">
              <w:rPr>
                <w:rFonts w:cs="Arial"/>
                <w:lang w:val="en-GB"/>
              </w:rPr>
              <w:t>,</w:t>
            </w:r>
            <w:r w:rsidR="00924753" w:rsidRPr="005356E7">
              <w:rPr>
                <w:rFonts w:cs="Arial"/>
                <w:lang w:val="en-GB"/>
              </w:rPr>
              <w:t xml:space="preserve"> and</w:t>
            </w:r>
            <w:r w:rsidR="00666351" w:rsidRPr="005356E7">
              <w:rPr>
                <w:rFonts w:cs="Arial"/>
                <w:lang w:val="en-GB"/>
              </w:rPr>
              <w:t xml:space="preserve"> the existence of which is historically conditioned and located in the managed area, </w:t>
            </w:r>
            <w:r w:rsidR="00FB2DC3" w:rsidRPr="005356E7">
              <w:rPr>
                <w:rFonts w:cs="Arial"/>
                <w:lang w:val="en-GB"/>
              </w:rPr>
              <w:t xml:space="preserve">and </w:t>
            </w:r>
            <w:r w:rsidR="00C9251C" w:rsidRPr="005356E7">
              <w:rPr>
                <w:rFonts w:cs="Arial"/>
                <w:lang w:val="en-GB"/>
              </w:rPr>
              <w:t xml:space="preserve">which </w:t>
            </w:r>
            <w:r w:rsidR="00666351" w:rsidRPr="005356E7">
              <w:rPr>
                <w:rFonts w:cs="Arial"/>
                <w:lang w:val="en-GB"/>
              </w:rPr>
              <w:t xml:space="preserve">are owned / managed by the manager, such as meadows, </w:t>
            </w:r>
            <w:r w:rsidR="00722A46" w:rsidRPr="005356E7">
              <w:rPr>
                <w:rFonts w:cs="Arial"/>
                <w:lang w:val="en-GB"/>
              </w:rPr>
              <w:t>views</w:t>
            </w:r>
            <w:r w:rsidR="00666351" w:rsidRPr="005356E7">
              <w:rPr>
                <w:rFonts w:cs="Arial"/>
                <w:lang w:val="en-GB"/>
              </w:rPr>
              <w:t>, crossings</w:t>
            </w:r>
            <w:r w:rsidR="00FB2DC3" w:rsidRPr="005356E7">
              <w:rPr>
                <w:rFonts w:cs="Arial"/>
                <w:lang w:val="en-GB"/>
              </w:rPr>
              <w:t xml:space="preserve"> shall be maintained</w:t>
            </w:r>
          </w:p>
        </w:tc>
      </w:tr>
      <w:tr w:rsidR="00846DD5" w:rsidRPr="005356E7" w14:paraId="67814A9E"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tcPr>
          <w:p w14:paraId="3D3FC007" w14:textId="63D48B26" w:rsidR="00D44A5C" w:rsidRPr="005356E7" w:rsidRDefault="00BD5AA6" w:rsidP="008C578F">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r w:rsidR="00D44A5C" w:rsidRPr="005356E7">
              <w:rPr>
                <w:rFonts w:ascii="Arial" w:eastAsia="Times New Roman" w:hAnsi="Arial" w:cs="Arial"/>
                <w:b/>
                <w:bCs/>
                <w:sz w:val="20"/>
                <w:szCs w:val="20"/>
                <w:lang w:val="en-GB" w:eastAsia="sk-SK"/>
              </w:rPr>
              <w:t xml:space="preserve"> </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tcPr>
          <w:p w14:paraId="4A448A26" w14:textId="6321B119" w:rsidR="000A7472" w:rsidRPr="005356E7" w:rsidRDefault="00D44A5C" w:rsidP="00690139">
            <w:pPr>
              <w:pStyle w:val="Textnormy"/>
              <w:spacing w:after="0"/>
              <w:ind w:left="744" w:hanging="710"/>
              <w:rPr>
                <w:rFonts w:cs="Arial"/>
                <w:lang w:val="en-GB"/>
              </w:rPr>
            </w:pPr>
            <w:r w:rsidRPr="005356E7">
              <w:rPr>
                <w:rFonts w:cs="Arial"/>
                <w:lang w:val="en-GB"/>
              </w:rPr>
              <w:t>8.1.3.2</w:t>
            </w:r>
            <w:r w:rsidR="00690139" w:rsidRPr="005356E7">
              <w:rPr>
                <w:rFonts w:cs="Arial"/>
                <w:lang w:val="en-GB"/>
              </w:rPr>
              <w:tab/>
            </w:r>
            <w:r w:rsidR="000A7472" w:rsidRPr="005356E7">
              <w:rPr>
                <w:rFonts w:cs="Arial"/>
                <w:lang w:val="en-GB"/>
              </w:rPr>
              <w:t>In particular, non-forest land owned by the manager</w:t>
            </w:r>
            <w:r w:rsidR="00514D12" w:rsidRPr="005356E7">
              <w:rPr>
                <w:rFonts w:cs="Arial"/>
                <w:lang w:val="en-GB"/>
              </w:rPr>
              <w:t>,</w:t>
            </w:r>
            <w:r w:rsidR="000A7472" w:rsidRPr="005356E7">
              <w:rPr>
                <w:rFonts w:cs="Arial"/>
                <w:lang w:val="en-GB"/>
              </w:rPr>
              <w:t xml:space="preserve"> overgrown with forest trees with a minimum </w:t>
            </w:r>
            <w:r w:rsidR="00514D12" w:rsidRPr="005356E7">
              <w:rPr>
                <w:rFonts w:cs="Arial"/>
                <w:lang w:val="en-GB"/>
              </w:rPr>
              <w:t>area</w:t>
            </w:r>
            <w:r w:rsidR="000A7472" w:rsidRPr="005356E7">
              <w:rPr>
                <w:rFonts w:cs="Arial"/>
                <w:lang w:val="en-GB"/>
              </w:rPr>
              <w:t xml:space="preserve"> of 0.5 ha, a minimum width of 20 m, a loose canopy* and a potential height of more than 5 m (with the exception of </w:t>
            </w:r>
            <w:r w:rsidR="00357BF5" w:rsidRPr="005356E7">
              <w:rPr>
                <w:rFonts w:cs="Arial"/>
                <w:lang w:val="en-GB"/>
              </w:rPr>
              <w:t>dwarf mountain pine</w:t>
            </w:r>
            <w:r w:rsidR="000A7472" w:rsidRPr="005356E7">
              <w:rPr>
                <w:rFonts w:cs="Arial"/>
                <w:lang w:val="en-GB"/>
              </w:rPr>
              <w:t xml:space="preserve">) </w:t>
            </w:r>
            <w:r w:rsidR="005A5BAA" w:rsidRPr="005356E7">
              <w:rPr>
                <w:rFonts w:cs="Arial"/>
                <w:lang w:val="en-GB"/>
              </w:rPr>
              <w:t xml:space="preserve">shall be </w:t>
            </w:r>
            <w:r w:rsidR="000A7472" w:rsidRPr="005356E7">
              <w:rPr>
                <w:rFonts w:cs="Arial"/>
                <w:lang w:val="en-GB"/>
              </w:rPr>
              <w:t>declared a forest.</w:t>
            </w:r>
          </w:p>
          <w:p w14:paraId="51B6A914" w14:textId="3B6DADC7" w:rsidR="00D44A5C" w:rsidRPr="005356E7" w:rsidRDefault="005A5BAA" w:rsidP="00690139">
            <w:pPr>
              <w:pStyle w:val="Textnormy"/>
              <w:spacing w:after="0"/>
              <w:ind w:left="744" w:hanging="850"/>
              <w:jc w:val="left"/>
              <w:rPr>
                <w:rFonts w:cs="Arial"/>
                <w:sz w:val="18"/>
                <w:szCs w:val="18"/>
                <w:lang w:val="en-GB"/>
              </w:rPr>
            </w:pPr>
            <w:r w:rsidRPr="005356E7">
              <w:rPr>
                <w:rFonts w:cs="Arial"/>
                <w:sz w:val="18"/>
                <w:szCs w:val="18"/>
                <w:lang w:val="en-GB"/>
              </w:rPr>
              <w:tab/>
            </w:r>
            <w:r w:rsidR="000A7472" w:rsidRPr="005356E7">
              <w:rPr>
                <w:rFonts w:cs="Arial"/>
                <w:sz w:val="18"/>
                <w:szCs w:val="18"/>
                <w:lang w:val="en-GB"/>
              </w:rPr>
              <w:t>* / when the canopy is loose, the crowns do not touch, but no other trees can fit in the gaps</w:t>
            </w:r>
          </w:p>
        </w:tc>
      </w:tr>
      <w:tr w:rsidR="00846DD5" w:rsidRPr="005356E7" w14:paraId="760F39FB"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9F6" w14:textId="1BBEB4F7" w:rsidR="008C578F" w:rsidRPr="005356E7" w:rsidRDefault="00EE3114" w:rsidP="008C578F">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49585878" w14:textId="77777777" w:rsidR="00E3367F" w:rsidRPr="005356E7" w:rsidRDefault="00E3367F" w:rsidP="00E3367F">
            <w:pPr>
              <w:pStyle w:val="Textnormy"/>
              <w:numPr>
                <w:ilvl w:val="0"/>
                <w:numId w:val="3"/>
              </w:numPr>
              <w:spacing w:after="0"/>
              <w:rPr>
                <w:rFonts w:cs="Arial"/>
                <w:lang w:val="en-GB"/>
              </w:rPr>
            </w:pPr>
            <w:r w:rsidRPr="005356E7">
              <w:rPr>
                <w:rFonts w:cs="Arial"/>
                <w:lang w:val="en-GB"/>
              </w:rPr>
              <w:t>land consolidation projects</w:t>
            </w:r>
          </w:p>
          <w:p w14:paraId="5D46C3EB" w14:textId="77777777" w:rsidR="00E3367F" w:rsidRPr="005356E7" w:rsidRDefault="00E3367F" w:rsidP="00E3367F">
            <w:pPr>
              <w:pStyle w:val="Textnormy"/>
              <w:numPr>
                <w:ilvl w:val="0"/>
                <w:numId w:val="3"/>
              </w:numPr>
              <w:spacing w:after="0"/>
              <w:rPr>
                <w:rFonts w:cs="Arial"/>
                <w:lang w:val="en-GB"/>
              </w:rPr>
            </w:pPr>
            <w:r w:rsidRPr="005356E7">
              <w:rPr>
                <w:rFonts w:cs="Arial"/>
                <w:lang w:val="en-GB"/>
              </w:rPr>
              <w:t>decisions on change of land to forest land</w:t>
            </w:r>
          </w:p>
          <w:p w14:paraId="7ED6EBCE" w14:textId="77777777" w:rsidR="00E3367F" w:rsidRPr="005356E7" w:rsidRDefault="00E3367F" w:rsidP="00E3367F">
            <w:pPr>
              <w:pStyle w:val="Textnormy"/>
              <w:numPr>
                <w:ilvl w:val="0"/>
                <w:numId w:val="3"/>
              </w:numPr>
              <w:spacing w:after="0"/>
              <w:rPr>
                <w:rFonts w:cs="Arial"/>
                <w:lang w:val="en-GB"/>
              </w:rPr>
            </w:pPr>
            <w:r w:rsidRPr="005356E7">
              <w:rPr>
                <w:rFonts w:cs="Arial"/>
                <w:lang w:val="en-GB"/>
              </w:rPr>
              <w:t>FMP and forest land projects</w:t>
            </w:r>
          </w:p>
          <w:p w14:paraId="4AF94179" w14:textId="147E22E7" w:rsidR="00D44A5C" w:rsidRPr="005356E7" w:rsidRDefault="00E4482B" w:rsidP="00D44A5C">
            <w:pPr>
              <w:pStyle w:val="Textnormy"/>
              <w:numPr>
                <w:ilvl w:val="0"/>
                <w:numId w:val="3"/>
              </w:numPr>
              <w:spacing w:after="0"/>
              <w:jc w:val="left"/>
              <w:rPr>
                <w:rFonts w:cs="Arial"/>
                <w:lang w:val="en-GB"/>
              </w:rPr>
            </w:pPr>
            <w:r w:rsidRPr="005356E7">
              <w:rPr>
                <w:rFonts w:cs="Arial"/>
                <w:lang w:val="en-GB"/>
              </w:rPr>
              <w:t xml:space="preserve">ÚSES </w:t>
            </w:r>
            <w:r w:rsidR="00D44A5C" w:rsidRPr="005356E7">
              <w:rPr>
                <w:rFonts w:cs="Arial"/>
                <w:lang w:val="en-GB"/>
              </w:rPr>
              <w:t>do</w:t>
            </w:r>
            <w:r w:rsidRPr="005356E7">
              <w:rPr>
                <w:rFonts w:cs="Arial"/>
                <w:lang w:val="en-GB"/>
              </w:rPr>
              <w:t>cumentation</w:t>
            </w:r>
          </w:p>
          <w:p w14:paraId="760F39FA" w14:textId="5130CF75" w:rsidR="008C578F" w:rsidRPr="005356E7" w:rsidRDefault="004A0FCE" w:rsidP="00D44A5C">
            <w:pPr>
              <w:pStyle w:val="Textnormy"/>
              <w:numPr>
                <w:ilvl w:val="0"/>
                <w:numId w:val="3"/>
              </w:numPr>
              <w:spacing w:after="0"/>
              <w:jc w:val="left"/>
              <w:rPr>
                <w:rFonts w:cs="Arial"/>
                <w:lang w:val="en-GB"/>
              </w:rPr>
            </w:pPr>
            <w:r w:rsidRPr="005356E7">
              <w:rPr>
                <w:rFonts w:cs="Arial"/>
                <w:lang w:val="en-GB"/>
              </w:rPr>
              <w:t>inspection in forest</w:t>
            </w:r>
            <w:r w:rsidR="008C578F" w:rsidRPr="005356E7">
              <w:rPr>
                <w:rFonts w:cs="Arial"/>
                <w:lang w:val="en-GB"/>
              </w:rPr>
              <w:t xml:space="preserve"> </w:t>
            </w:r>
          </w:p>
        </w:tc>
      </w:tr>
    </w:tbl>
    <w:p w14:paraId="11C6BD96" w14:textId="77777777" w:rsidR="00F45292" w:rsidRPr="005356E7" w:rsidRDefault="00F45292">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11CF0C83" w14:textId="77777777" w:rsidR="00B8110E" w:rsidRPr="005356E7" w:rsidRDefault="00B8110E" w:rsidP="00C87346">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A02" w14:textId="77777777" w:rsidTr="00C62EF7">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A00" w14:textId="729E38F1" w:rsidR="00C61A47" w:rsidRPr="005356E7" w:rsidRDefault="002C12D9" w:rsidP="00C61A4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A01" w14:textId="77777777" w:rsidR="00C61A47" w:rsidRPr="005356E7" w:rsidRDefault="00C61A47" w:rsidP="00C61A47">
            <w:pPr>
              <w:pStyle w:val="Odsekzoznamu"/>
              <w:ind w:left="336" w:hanging="360"/>
              <w:rPr>
                <w:rFonts w:ascii="Arial" w:hAnsi="Arial" w:cs="Arial"/>
                <w:b/>
                <w:lang w:val="en-GB" w:eastAsia="sk-SK"/>
              </w:rPr>
            </w:pPr>
            <w:r w:rsidRPr="005356E7">
              <w:rPr>
                <w:rFonts w:ascii="Arial" w:hAnsi="Arial" w:cs="Arial"/>
                <w:b/>
                <w:lang w:val="en-GB" w:eastAsia="sk-SK"/>
              </w:rPr>
              <w:t>8.2.</w:t>
            </w:r>
          </w:p>
        </w:tc>
      </w:tr>
      <w:tr w:rsidR="00846DD5" w:rsidRPr="005356E7" w14:paraId="760F3A05"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03" w14:textId="7E45D37A" w:rsidR="00C61A47" w:rsidRPr="005356E7" w:rsidRDefault="002C12D9" w:rsidP="00C61A4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04" w14:textId="374A7520" w:rsidR="00C61A47" w:rsidRPr="005356E7" w:rsidRDefault="00634B00" w:rsidP="001A5DD4">
            <w:pPr>
              <w:rPr>
                <w:rFonts w:ascii="Arial" w:hAnsi="Arial" w:cs="Arial"/>
                <w:b/>
                <w:caps/>
                <w:lang w:val="en-GB"/>
              </w:rPr>
            </w:pPr>
            <w:r w:rsidRPr="005356E7">
              <w:rPr>
                <w:rFonts w:ascii="Arial" w:hAnsi="Arial" w:cs="Arial"/>
                <w:b/>
                <w:caps/>
                <w:lang w:val="en-GB"/>
              </w:rPr>
              <w:t>MAINTENANCE OF FOREST ECOSYSTEM HEALTH AND VITALITY</w:t>
            </w:r>
          </w:p>
        </w:tc>
      </w:tr>
      <w:tr w:rsidR="00846DD5" w:rsidRPr="005356E7" w14:paraId="760F3A08"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06" w14:textId="4E1F8E8E" w:rsidR="00C61A47" w:rsidRPr="005356E7" w:rsidRDefault="007F0B49" w:rsidP="00C61A4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07" w14:textId="71E0ACB3" w:rsidR="00C61A47" w:rsidRPr="005356E7" w:rsidRDefault="00C61A47" w:rsidP="00C61A47">
            <w:pPr>
              <w:pStyle w:val="Odsekzoznamu"/>
              <w:ind w:left="336" w:hanging="360"/>
              <w:rPr>
                <w:rFonts w:ascii="Arial" w:hAnsi="Arial" w:cs="Arial"/>
                <w:b/>
                <w:lang w:val="en-GB" w:eastAsia="sk-SK"/>
              </w:rPr>
            </w:pPr>
            <w:r w:rsidRPr="005356E7">
              <w:rPr>
                <w:rFonts w:ascii="Arial" w:hAnsi="Arial" w:cs="Arial"/>
                <w:b/>
                <w:lang w:val="en-GB" w:eastAsia="sk-SK"/>
              </w:rPr>
              <w:t xml:space="preserve">8.2.1. </w:t>
            </w:r>
            <w:r w:rsidR="00070C65" w:rsidRPr="005356E7">
              <w:rPr>
                <w:rFonts w:ascii="Arial" w:hAnsi="Arial" w:cs="Arial"/>
                <w:b/>
                <w:lang w:val="en-GB" w:eastAsia="sk-SK"/>
              </w:rPr>
              <w:t>INTEGRATED FOREST PROTECTION AND REVITALISATION OF DAMAGED FOREST ECOSYSTEMS</w:t>
            </w:r>
          </w:p>
        </w:tc>
      </w:tr>
      <w:tr w:rsidR="00846DD5" w:rsidRPr="005356E7" w14:paraId="760F3A0B"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09" w14:textId="2CBA28B1" w:rsidR="00C61A47" w:rsidRPr="005356E7" w:rsidRDefault="002C12D9" w:rsidP="00C61A4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0A" w14:textId="4D25E957" w:rsidR="00C61A47" w:rsidRPr="005356E7" w:rsidRDefault="00A744A6" w:rsidP="00805D0F">
            <w:pPr>
              <w:pStyle w:val="Odsekzoznamu"/>
              <w:ind w:left="0" w:hanging="24"/>
              <w:rPr>
                <w:rFonts w:ascii="Arial" w:hAnsi="Arial" w:cs="Arial"/>
                <w:lang w:val="en-GB" w:eastAsia="sk-SK"/>
              </w:rPr>
            </w:pPr>
            <w:r w:rsidRPr="005356E7">
              <w:rPr>
                <w:rFonts w:ascii="Arial" w:hAnsi="Arial" w:cs="Arial"/>
                <w:lang w:val="en-GB" w:eastAsia="sk-SK"/>
              </w:rPr>
              <w:t xml:space="preserve">Integrated forest protection shall be focused on effective, systematically applied prevention and environmentally sound suppression of effects of biotic pests. It shall use the utmost management and silvicultural measures promoting natural structures and processes as well as preventive biological and amelioration measures enhancing natural regulatory mechanisms and </w:t>
            </w:r>
            <w:proofErr w:type="spellStart"/>
            <w:r w:rsidRPr="005356E7">
              <w:rPr>
                <w:rFonts w:ascii="Arial" w:hAnsi="Arial" w:cs="Arial"/>
                <w:lang w:val="en-GB" w:eastAsia="sk-SK"/>
              </w:rPr>
              <w:t>ecologisation</w:t>
            </w:r>
            <w:proofErr w:type="spellEnd"/>
            <w:r w:rsidRPr="005356E7">
              <w:rPr>
                <w:rFonts w:ascii="Arial" w:hAnsi="Arial" w:cs="Arial"/>
                <w:lang w:val="en-GB" w:eastAsia="sk-SK"/>
              </w:rPr>
              <w:t xml:space="preserve"> of forestry operations.</w:t>
            </w:r>
          </w:p>
        </w:tc>
      </w:tr>
      <w:tr w:rsidR="00846DD5" w:rsidRPr="005356E7" w14:paraId="760F3A0E" w14:textId="77777777" w:rsidTr="005D3F99">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0C" w14:textId="7CCFEB6F" w:rsidR="005D3F99" w:rsidRPr="005356E7" w:rsidRDefault="00EE3114" w:rsidP="005D3F99">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0D" w14:textId="4D1BE09C" w:rsidR="005D3F99" w:rsidRPr="005356E7" w:rsidRDefault="0023774A" w:rsidP="00805D0F">
            <w:pPr>
              <w:pStyle w:val="Odsekzoznamu"/>
              <w:ind w:left="0" w:hanging="24"/>
              <w:rPr>
                <w:rFonts w:ascii="Arial" w:hAnsi="Arial" w:cs="Arial"/>
                <w:lang w:val="en-GB" w:eastAsia="sk-SK"/>
              </w:rPr>
            </w:pPr>
            <w:r w:rsidRPr="005356E7">
              <w:rPr>
                <w:rFonts w:ascii="Arial" w:hAnsi="Arial" w:cs="Arial"/>
                <w:lang w:val="en-GB" w:eastAsia="sk-SK"/>
              </w:rPr>
              <w:t>To maintain or improve the condition of forest stands in relation to their stability, biodiversity, vitality and ecological value by implementing appropriate measures with the maximum possible use of natural processes</w:t>
            </w:r>
          </w:p>
        </w:tc>
      </w:tr>
      <w:tr w:rsidR="00846DD5" w:rsidRPr="005356E7" w14:paraId="760F3A14"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0F" w14:textId="71C87520" w:rsidR="00C61A47" w:rsidRPr="005356E7" w:rsidRDefault="00EE3114" w:rsidP="00C61A4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551A74DA" w14:textId="77777777" w:rsidR="008B5920" w:rsidRPr="005356E7" w:rsidRDefault="008B5920" w:rsidP="008B5920">
            <w:pPr>
              <w:pStyle w:val="Textnormy"/>
              <w:numPr>
                <w:ilvl w:val="0"/>
                <w:numId w:val="3"/>
              </w:numPr>
              <w:spacing w:after="0"/>
              <w:rPr>
                <w:rFonts w:cs="Arial"/>
                <w:lang w:val="en-GB"/>
              </w:rPr>
            </w:pPr>
            <w:r w:rsidRPr="005356E7">
              <w:rPr>
                <w:rFonts w:cs="Arial"/>
                <w:lang w:val="en-GB"/>
              </w:rPr>
              <w:t>Act NR SR 326/2005 Coll. on forests as amended</w:t>
            </w:r>
          </w:p>
          <w:p w14:paraId="7301BF6F" w14:textId="77777777" w:rsidR="008B5920" w:rsidRPr="005356E7" w:rsidRDefault="008B5920" w:rsidP="008B5920">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251A0946" w14:textId="77777777" w:rsidR="008B5920" w:rsidRPr="005356E7" w:rsidRDefault="008B5920" w:rsidP="008B5920">
            <w:pPr>
              <w:pStyle w:val="Textnormy"/>
              <w:numPr>
                <w:ilvl w:val="0"/>
                <w:numId w:val="3"/>
              </w:numPr>
              <w:spacing w:after="0"/>
              <w:rPr>
                <w:rFonts w:cs="Arial"/>
                <w:lang w:val="en-GB"/>
              </w:rPr>
            </w:pPr>
            <w:r w:rsidRPr="005356E7">
              <w:rPr>
                <w:rFonts w:cs="Arial"/>
                <w:lang w:val="en-GB"/>
              </w:rPr>
              <w:t>Decree MP SR 453/2006 Coll. on forest management and forest protection as amended</w:t>
            </w:r>
          </w:p>
          <w:p w14:paraId="72E29752" w14:textId="7194B02E" w:rsidR="008B5920" w:rsidRPr="005356E7" w:rsidRDefault="008B5920" w:rsidP="008B5920">
            <w:pPr>
              <w:pStyle w:val="Textnormy"/>
              <w:numPr>
                <w:ilvl w:val="0"/>
                <w:numId w:val="3"/>
              </w:numPr>
              <w:spacing w:after="0"/>
              <w:rPr>
                <w:rFonts w:cs="Arial"/>
                <w:lang w:val="en-GB"/>
              </w:rPr>
            </w:pPr>
            <w:r w:rsidRPr="005356E7">
              <w:rPr>
                <w:rFonts w:cs="Arial"/>
                <w:lang w:val="en-GB"/>
              </w:rPr>
              <w:t>Decree MPRV SR 297/2011 Z. z. on forest management records</w:t>
            </w:r>
            <w:r w:rsidR="002F265D" w:rsidRPr="005356E7">
              <w:rPr>
                <w:rFonts w:cs="Arial"/>
                <w:lang w:val="en-GB"/>
              </w:rPr>
              <w:t xml:space="preserve"> as amended</w:t>
            </w:r>
          </w:p>
          <w:p w14:paraId="760F3A13" w14:textId="45F13DBA" w:rsidR="008B5920" w:rsidRPr="005356E7" w:rsidRDefault="004056B5" w:rsidP="00856088">
            <w:pPr>
              <w:pStyle w:val="Textnormy"/>
              <w:numPr>
                <w:ilvl w:val="0"/>
                <w:numId w:val="3"/>
              </w:numPr>
              <w:spacing w:after="0"/>
              <w:jc w:val="left"/>
              <w:rPr>
                <w:rFonts w:cs="Arial"/>
                <w:lang w:val="en-GB"/>
              </w:rPr>
            </w:pPr>
            <w:r w:rsidRPr="005356E7">
              <w:rPr>
                <w:rFonts w:cs="Arial"/>
                <w:lang w:val="en-GB"/>
              </w:rPr>
              <w:t xml:space="preserve">Decree MŽP </w:t>
            </w:r>
            <w:r w:rsidR="00DF3588" w:rsidRPr="005356E7">
              <w:rPr>
                <w:rFonts w:cs="Arial"/>
                <w:lang w:val="en-GB"/>
              </w:rPr>
              <w:t xml:space="preserve">SR </w:t>
            </w:r>
            <w:r w:rsidRPr="005356E7">
              <w:rPr>
                <w:rFonts w:cs="Arial"/>
                <w:lang w:val="en-GB"/>
              </w:rPr>
              <w:t>450/2019 Coll.</w:t>
            </w:r>
            <w:r w:rsidR="00D73F52" w:rsidRPr="005356E7">
              <w:rPr>
                <w:rFonts w:cs="Arial"/>
                <w:lang w:val="en-GB"/>
              </w:rPr>
              <w:t xml:space="preserve"> </w:t>
            </w:r>
            <w:r w:rsidR="00E46B7B" w:rsidRPr="005356E7">
              <w:rPr>
                <w:rFonts w:cs="Arial"/>
                <w:lang w:val="en-GB"/>
              </w:rPr>
              <w:t>laying down</w:t>
            </w:r>
            <w:r w:rsidRPr="005356E7">
              <w:rPr>
                <w:rFonts w:cs="Arial"/>
                <w:lang w:val="en-GB"/>
              </w:rPr>
              <w:t xml:space="preserve"> the conditions and methods </w:t>
            </w:r>
            <w:r w:rsidR="00E46B7B" w:rsidRPr="005356E7">
              <w:rPr>
                <w:rFonts w:cs="Arial"/>
                <w:lang w:val="en-GB"/>
              </w:rPr>
              <w:t>for</w:t>
            </w:r>
            <w:r w:rsidRPr="005356E7">
              <w:rPr>
                <w:rFonts w:cs="Arial"/>
                <w:lang w:val="en-GB"/>
              </w:rPr>
              <w:t xml:space="preserve"> remov</w:t>
            </w:r>
            <w:r w:rsidR="00E46B7B" w:rsidRPr="005356E7">
              <w:rPr>
                <w:rFonts w:cs="Arial"/>
                <w:lang w:val="en-GB"/>
              </w:rPr>
              <w:t>ing</w:t>
            </w:r>
            <w:r w:rsidRPr="005356E7">
              <w:rPr>
                <w:rFonts w:cs="Arial"/>
                <w:lang w:val="en-GB"/>
              </w:rPr>
              <w:t xml:space="preserve"> invasive non-native species</w:t>
            </w:r>
          </w:p>
        </w:tc>
      </w:tr>
      <w:tr w:rsidR="00846DD5" w:rsidRPr="005356E7" w14:paraId="760F3A19" w14:textId="77777777" w:rsidTr="00D048F2">
        <w:trPr>
          <w:trHeight w:val="761"/>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A15" w14:textId="2931F3A8" w:rsidR="00C61A47" w:rsidRPr="005356E7" w:rsidRDefault="00EE3114" w:rsidP="00C61A4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C61A47"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213BA4A7" w14:textId="73CA63B1" w:rsidR="00192779" w:rsidRPr="005356E7" w:rsidRDefault="00C61A47" w:rsidP="00A4235C">
            <w:pPr>
              <w:pStyle w:val="Textnormy"/>
              <w:spacing w:after="0"/>
              <w:ind w:left="742" w:hanging="742"/>
              <w:jc w:val="left"/>
              <w:rPr>
                <w:rFonts w:cs="Arial"/>
                <w:lang w:val="en-GB"/>
              </w:rPr>
            </w:pPr>
            <w:r w:rsidRPr="005356E7">
              <w:rPr>
                <w:rFonts w:cs="Arial"/>
                <w:lang w:val="en-GB"/>
              </w:rPr>
              <w:t>8.2.1.1</w:t>
            </w:r>
            <w:r w:rsidR="00A4235C" w:rsidRPr="005356E7">
              <w:rPr>
                <w:rFonts w:cs="Arial"/>
                <w:lang w:val="en-GB"/>
              </w:rPr>
              <w:tab/>
            </w:r>
            <w:r w:rsidR="00B51E72" w:rsidRPr="005356E7">
              <w:rPr>
                <w:rFonts w:cs="Arial"/>
                <w:lang w:val="en-GB"/>
              </w:rPr>
              <w:t xml:space="preserve">Implemented measures shall ensure the preservation or improvement of the health of forest ecosystems. Damaged and degraded forest ecosystems are revitalized in order to maintain or restore the genetic, species and structural diversity corresponding to the </w:t>
            </w:r>
            <w:r w:rsidR="00B51E72" w:rsidRPr="00177EDD">
              <w:rPr>
                <w:rFonts w:cs="Arial"/>
                <w:lang w:val="en-GB"/>
              </w:rPr>
              <w:t>relevant HSLT</w:t>
            </w:r>
          </w:p>
          <w:p w14:paraId="05ED0926" w14:textId="62459AF0" w:rsidR="00E15821" w:rsidRPr="005356E7" w:rsidRDefault="00192779" w:rsidP="00E15821">
            <w:pPr>
              <w:pStyle w:val="Textnormy"/>
              <w:spacing w:after="0"/>
              <w:ind w:left="742" w:hanging="742"/>
              <w:jc w:val="left"/>
              <w:rPr>
                <w:rFonts w:cs="Arial"/>
                <w:lang w:val="en-GB"/>
              </w:rPr>
            </w:pPr>
            <w:r w:rsidRPr="005356E7">
              <w:rPr>
                <w:rFonts w:cs="Arial"/>
                <w:lang w:val="en-GB"/>
              </w:rPr>
              <w:t>8.2.1.2</w:t>
            </w:r>
            <w:r w:rsidR="00656E93" w:rsidRPr="005356E7">
              <w:rPr>
                <w:rFonts w:cs="Arial"/>
                <w:lang w:val="en-GB"/>
              </w:rPr>
              <w:tab/>
            </w:r>
            <w:r w:rsidR="00320D7A" w:rsidRPr="005356E7">
              <w:rPr>
                <w:rFonts w:cs="Arial"/>
                <w:lang w:val="en-GB"/>
              </w:rPr>
              <w:t xml:space="preserve">Fertilizers shall be used </w:t>
            </w:r>
            <w:r w:rsidR="0095575C" w:rsidRPr="005356E7">
              <w:rPr>
                <w:rFonts w:cs="Arial"/>
                <w:lang w:val="en-GB"/>
              </w:rPr>
              <w:t>to</w:t>
            </w:r>
            <w:r w:rsidR="00320D7A" w:rsidRPr="005356E7">
              <w:rPr>
                <w:rFonts w:cs="Arial"/>
                <w:lang w:val="en-GB"/>
              </w:rPr>
              <w:t xml:space="preserve"> a limited extent in forest nurseries and </w:t>
            </w:r>
            <w:r w:rsidR="0095575C" w:rsidRPr="005356E7">
              <w:rPr>
                <w:rFonts w:cs="Arial"/>
                <w:lang w:val="en-GB"/>
              </w:rPr>
              <w:t xml:space="preserve">only </w:t>
            </w:r>
            <w:r w:rsidR="00320D7A" w:rsidRPr="005356E7">
              <w:rPr>
                <w:rFonts w:cs="Arial"/>
                <w:lang w:val="en-GB"/>
              </w:rPr>
              <w:t>in</w:t>
            </w:r>
            <w:r w:rsidR="00FE3D99" w:rsidRPr="005356E7">
              <w:rPr>
                <w:rFonts w:cs="Arial"/>
                <w:lang w:val="en-GB"/>
              </w:rPr>
              <w:t>dividual</w:t>
            </w:r>
            <w:r w:rsidR="0095575C" w:rsidRPr="005356E7">
              <w:rPr>
                <w:rFonts w:cs="Arial"/>
                <w:lang w:val="en-GB"/>
              </w:rPr>
              <w:t xml:space="preserve">ly </w:t>
            </w:r>
            <w:r w:rsidR="00FE3D99" w:rsidRPr="005356E7">
              <w:rPr>
                <w:rFonts w:cs="Arial"/>
                <w:lang w:val="en-GB"/>
              </w:rPr>
              <w:t>appli</w:t>
            </w:r>
            <w:r w:rsidR="0095575C" w:rsidRPr="005356E7">
              <w:rPr>
                <w:rFonts w:cs="Arial"/>
                <w:lang w:val="en-GB"/>
              </w:rPr>
              <w:t>ed</w:t>
            </w:r>
            <w:r w:rsidR="00FE3D99" w:rsidRPr="005356E7">
              <w:rPr>
                <w:rFonts w:cs="Arial"/>
                <w:lang w:val="en-GB"/>
              </w:rPr>
              <w:t xml:space="preserve"> </w:t>
            </w:r>
            <w:r w:rsidR="0095575C" w:rsidRPr="005356E7">
              <w:rPr>
                <w:rFonts w:cs="Arial"/>
                <w:lang w:val="en-GB"/>
              </w:rPr>
              <w:t xml:space="preserve">in </w:t>
            </w:r>
            <w:r w:rsidR="00320D7A" w:rsidRPr="005356E7">
              <w:rPr>
                <w:rFonts w:cs="Arial"/>
                <w:lang w:val="en-GB"/>
              </w:rPr>
              <w:t>artificial forest</w:t>
            </w:r>
            <w:r w:rsidR="00777A09" w:rsidRPr="005356E7">
              <w:rPr>
                <w:rFonts w:cs="Arial"/>
                <w:lang w:val="en-GB"/>
              </w:rPr>
              <w:t xml:space="preserve"> regeneration</w:t>
            </w:r>
          </w:p>
          <w:p w14:paraId="7184B01F" w14:textId="5D385D43" w:rsidR="00E15821" w:rsidRPr="005356E7" w:rsidRDefault="00E15821" w:rsidP="00E15821">
            <w:pPr>
              <w:pStyle w:val="Textnormy"/>
              <w:spacing w:after="0"/>
              <w:ind w:left="742" w:hanging="742"/>
              <w:jc w:val="left"/>
              <w:rPr>
                <w:rFonts w:cs="Arial"/>
                <w:lang w:val="en-GB"/>
              </w:rPr>
            </w:pPr>
            <w:r w:rsidRPr="005356E7">
              <w:rPr>
                <w:rFonts w:cs="Arial"/>
                <w:lang w:val="en-GB"/>
              </w:rPr>
              <w:t>8.2.1.3</w:t>
            </w:r>
            <w:r w:rsidRPr="005356E7">
              <w:rPr>
                <w:rFonts w:cs="Arial"/>
                <w:lang w:val="en-GB"/>
              </w:rPr>
              <w:tab/>
            </w:r>
            <w:r w:rsidR="00B07B1B" w:rsidRPr="005356E7">
              <w:rPr>
                <w:rFonts w:cs="Arial"/>
                <w:lang w:val="en-GB"/>
              </w:rPr>
              <w:t xml:space="preserve">Area application of fertilizers, taking into account their impact on individual components of the environment and in the amounts recommended by pedological analysis </w:t>
            </w:r>
            <w:r w:rsidR="00FD3FA9" w:rsidRPr="005356E7">
              <w:rPr>
                <w:rFonts w:cs="Arial"/>
                <w:lang w:val="en-GB"/>
              </w:rPr>
              <w:t xml:space="preserve">shall be </w:t>
            </w:r>
            <w:r w:rsidR="00B07B1B" w:rsidRPr="005356E7">
              <w:rPr>
                <w:rFonts w:cs="Arial"/>
                <w:lang w:val="en-GB"/>
              </w:rPr>
              <w:t xml:space="preserve">carried out in special cases as part of land </w:t>
            </w:r>
            <w:r w:rsidR="00607C75" w:rsidRPr="005356E7">
              <w:rPr>
                <w:rFonts w:cs="Arial"/>
                <w:lang w:val="en-GB"/>
              </w:rPr>
              <w:t>amelioration</w:t>
            </w:r>
            <w:r w:rsidR="00B07B1B" w:rsidRPr="005356E7">
              <w:rPr>
                <w:rFonts w:cs="Arial"/>
                <w:lang w:val="en-GB"/>
              </w:rPr>
              <w:t xml:space="preserve"> measures to improve long-term </w:t>
            </w:r>
            <w:r w:rsidR="0067357E" w:rsidRPr="005356E7">
              <w:rPr>
                <w:rFonts w:cs="Arial"/>
                <w:lang w:val="en-GB"/>
              </w:rPr>
              <w:t>unfavourable</w:t>
            </w:r>
            <w:r w:rsidR="00B07B1B" w:rsidRPr="005356E7">
              <w:rPr>
                <w:rFonts w:cs="Arial"/>
                <w:lang w:val="en-GB"/>
              </w:rPr>
              <w:t xml:space="preserve"> soil conditions or land reclamation</w:t>
            </w:r>
          </w:p>
          <w:p w14:paraId="760F3A16" w14:textId="1D9D7346" w:rsidR="00C61A47" w:rsidRPr="005356E7" w:rsidRDefault="00E15821" w:rsidP="00A4235C">
            <w:pPr>
              <w:pStyle w:val="Textnormy"/>
              <w:spacing w:after="0"/>
              <w:ind w:left="742" w:hanging="742"/>
              <w:jc w:val="left"/>
              <w:rPr>
                <w:rFonts w:cs="Arial"/>
                <w:lang w:val="en-GB"/>
              </w:rPr>
            </w:pPr>
            <w:r w:rsidRPr="005356E7">
              <w:rPr>
                <w:rFonts w:cs="Arial"/>
                <w:lang w:val="en-GB"/>
              </w:rPr>
              <w:t>8.2.1.4</w:t>
            </w:r>
            <w:r w:rsidRPr="005356E7">
              <w:rPr>
                <w:rFonts w:cs="Arial"/>
                <w:lang w:val="en-GB"/>
              </w:rPr>
              <w:tab/>
            </w:r>
            <w:r w:rsidR="00E546F0" w:rsidRPr="005356E7">
              <w:rPr>
                <w:rFonts w:cs="Arial"/>
                <w:lang w:val="en-GB"/>
              </w:rPr>
              <w:t>If natural and operational conditions allow, clear</w:t>
            </w:r>
            <w:r w:rsidR="00224740" w:rsidRPr="005356E7">
              <w:rPr>
                <w:rFonts w:cs="Arial"/>
                <w:lang w:val="en-GB"/>
              </w:rPr>
              <w:t xml:space="preserve">ed areas </w:t>
            </w:r>
            <w:r w:rsidR="00E546F0" w:rsidRPr="005356E7">
              <w:rPr>
                <w:rFonts w:cs="Arial"/>
                <w:lang w:val="en-GB"/>
              </w:rPr>
              <w:t xml:space="preserve">caused by harmful factors </w:t>
            </w:r>
            <w:r w:rsidR="00110B35" w:rsidRPr="005356E7">
              <w:rPr>
                <w:rFonts w:cs="Arial"/>
                <w:lang w:val="en-GB"/>
              </w:rPr>
              <w:t>shall be</w:t>
            </w:r>
            <w:r w:rsidR="00E546F0" w:rsidRPr="005356E7">
              <w:rPr>
                <w:rFonts w:cs="Arial"/>
                <w:lang w:val="en-GB"/>
              </w:rPr>
              <w:t xml:space="preserve"> revitalized (re</w:t>
            </w:r>
            <w:r w:rsidR="00224740" w:rsidRPr="005356E7">
              <w:rPr>
                <w:rFonts w:cs="Arial"/>
                <w:lang w:val="en-GB"/>
              </w:rPr>
              <w:t>generated</w:t>
            </w:r>
            <w:r w:rsidR="00E546F0" w:rsidRPr="005356E7">
              <w:rPr>
                <w:rFonts w:cs="Arial"/>
                <w:lang w:val="en-GB"/>
              </w:rPr>
              <w:t xml:space="preserve"> forest) with </w:t>
            </w:r>
            <w:r w:rsidR="00AC3879" w:rsidRPr="005356E7">
              <w:rPr>
                <w:rFonts w:cs="Arial"/>
                <w:lang w:val="en-GB"/>
              </w:rPr>
              <w:t xml:space="preserve">a </w:t>
            </w:r>
            <w:r w:rsidR="00E546F0" w:rsidRPr="005356E7">
              <w:rPr>
                <w:rFonts w:cs="Arial"/>
                <w:lang w:val="en-GB"/>
              </w:rPr>
              <w:t>maximum use of naturally occurring tree</w:t>
            </w:r>
            <w:r w:rsidR="00C03B39" w:rsidRPr="005356E7">
              <w:rPr>
                <w:rFonts w:cs="Arial"/>
                <w:lang w:val="en-GB"/>
              </w:rPr>
              <w:t xml:space="preserve"> species</w:t>
            </w:r>
            <w:r w:rsidR="00E546F0" w:rsidRPr="005356E7">
              <w:rPr>
                <w:rFonts w:cs="Arial"/>
                <w:lang w:val="en-GB"/>
              </w:rPr>
              <w:t xml:space="preserve"> according to the operati</w:t>
            </w:r>
            <w:r w:rsidR="00050A99" w:rsidRPr="005356E7">
              <w:rPr>
                <w:rFonts w:cs="Arial"/>
                <w:lang w:val="en-GB"/>
              </w:rPr>
              <w:t xml:space="preserve">onal </w:t>
            </w:r>
            <w:r w:rsidR="002019F7" w:rsidRPr="005356E7">
              <w:rPr>
                <w:rFonts w:cs="Arial"/>
                <w:lang w:val="en-GB"/>
              </w:rPr>
              <w:t>arrangement</w:t>
            </w:r>
            <w:r w:rsidR="00E546F0" w:rsidRPr="005356E7">
              <w:rPr>
                <w:rFonts w:cs="Arial"/>
                <w:lang w:val="en-GB"/>
              </w:rPr>
              <w:t xml:space="preserve"> or through the p</w:t>
            </w:r>
            <w:r w:rsidR="0016025C" w:rsidRPr="005356E7">
              <w:rPr>
                <w:rFonts w:cs="Arial"/>
                <w:lang w:val="en-GB"/>
              </w:rPr>
              <w:t>hase of p</w:t>
            </w:r>
            <w:r w:rsidR="00E546F0" w:rsidRPr="005356E7">
              <w:rPr>
                <w:rFonts w:cs="Arial"/>
                <w:lang w:val="en-GB"/>
              </w:rPr>
              <w:t>reparatory forest</w:t>
            </w:r>
            <w:r w:rsidR="00AC3879" w:rsidRPr="005356E7">
              <w:rPr>
                <w:rFonts w:cs="Arial"/>
                <w:lang w:val="en-GB"/>
              </w:rPr>
              <w:t>, respectively</w:t>
            </w:r>
          </w:p>
          <w:p w14:paraId="760F3A18" w14:textId="6A7D2755" w:rsidR="00C61A47" w:rsidRPr="005356E7" w:rsidRDefault="00C61A47" w:rsidP="00E15821">
            <w:pPr>
              <w:pStyle w:val="Textnormy"/>
              <w:spacing w:after="0"/>
              <w:ind w:left="742" w:hanging="742"/>
              <w:jc w:val="left"/>
              <w:rPr>
                <w:rFonts w:cs="Arial"/>
                <w:lang w:val="en-GB"/>
              </w:rPr>
            </w:pPr>
            <w:r w:rsidRPr="005356E7">
              <w:rPr>
                <w:rFonts w:cs="Arial"/>
                <w:lang w:val="en-GB"/>
              </w:rPr>
              <w:t>8</w:t>
            </w:r>
            <w:r w:rsidR="00192779" w:rsidRPr="005356E7">
              <w:rPr>
                <w:rFonts w:cs="Arial"/>
                <w:lang w:val="en-GB"/>
              </w:rPr>
              <w:t>.2.1.5</w:t>
            </w:r>
            <w:r w:rsidR="00A4235C" w:rsidRPr="005356E7">
              <w:rPr>
                <w:rFonts w:cs="Arial"/>
                <w:lang w:val="en-GB"/>
              </w:rPr>
              <w:tab/>
            </w:r>
            <w:r w:rsidR="00110B35" w:rsidRPr="005356E7">
              <w:rPr>
                <w:rFonts w:cs="Arial"/>
                <w:lang w:val="en-GB"/>
              </w:rPr>
              <w:t>The use of fertilisers shall be properly documented</w:t>
            </w:r>
          </w:p>
        </w:tc>
      </w:tr>
      <w:tr w:rsidR="00846DD5" w:rsidRPr="005356E7" w14:paraId="760F3A1D" w14:textId="77777777" w:rsidTr="00192779">
        <w:trPr>
          <w:trHeight w:val="673"/>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tcPr>
          <w:p w14:paraId="760F3A1A" w14:textId="33ADC5FC" w:rsidR="00C61A47" w:rsidRPr="005356E7" w:rsidRDefault="00BD5AA6" w:rsidP="00C61A4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p>
        </w:tc>
        <w:tc>
          <w:tcPr>
            <w:tcW w:w="6095" w:type="dxa"/>
            <w:tcBorders>
              <w:top w:val="nil"/>
              <w:left w:val="nil"/>
              <w:bottom w:val="single" w:sz="4" w:space="0" w:color="auto"/>
              <w:right w:val="single" w:sz="18" w:space="0" w:color="auto"/>
            </w:tcBorders>
            <w:tcMar>
              <w:top w:w="0" w:type="dxa"/>
              <w:left w:w="108" w:type="dxa"/>
              <w:bottom w:w="0" w:type="dxa"/>
              <w:right w:w="108" w:type="dxa"/>
            </w:tcMar>
          </w:tcPr>
          <w:p w14:paraId="760F3A1C" w14:textId="47758149" w:rsidR="00C61A47" w:rsidRPr="005356E7" w:rsidRDefault="00C61A47" w:rsidP="00192779">
            <w:pPr>
              <w:pStyle w:val="Odsekzoznamu"/>
              <w:ind w:left="883" w:hanging="883"/>
              <w:rPr>
                <w:rFonts w:ascii="Arial" w:hAnsi="Arial" w:cs="Arial"/>
                <w:lang w:val="en-GB" w:eastAsia="sk-SK"/>
              </w:rPr>
            </w:pPr>
            <w:r w:rsidRPr="005356E7">
              <w:rPr>
                <w:rFonts w:ascii="Arial" w:hAnsi="Arial" w:cs="Arial"/>
                <w:lang w:val="en-GB" w:eastAsia="sk-SK"/>
              </w:rPr>
              <w:t>8.2.1.1</w:t>
            </w:r>
            <w:r w:rsidR="00D0116A" w:rsidRPr="005356E7">
              <w:rPr>
                <w:rFonts w:ascii="Arial" w:hAnsi="Arial" w:cs="Arial"/>
                <w:lang w:val="en-GB" w:eastAsia="sk-SK"/>
              </w:rPr>
              <w:tab/>
            </w:r>
            <w:r w:rsidR="00B02DCB" w:rsidRPr="005356E7">
              <w:rPr>
                <w:rFonts w:ascii="Arial" w:hAnsi="Arial" w:cs="Arial"/>
                <w:lang w:val="en-GB" w:eastAsia="sk-SK"/>
              </w:rPr>
              <w:t>A</w:t>
            </w:r>
            <w:r w:rsidR="003E68A3" w:rsidRPr="005356E7">
              <w:rPr>
                <w:rFonts w:ascii="Arial" w:hAnsi="Arial" w:cs="Arial"/>
                <w:lang w:val="en-GB" w:eastAsia="sk-SK"/>
              </w:rPr>
              <w:t xml:space="preserve">s </w:t>
            </w:r>
            <w:r w:rsidR="00D0116A" w:rsidRPr="005356E7">
              <w:rPr>
                <w:rFonts w:ascii="Arial" w:hAnsi="Arial" w:cs="Arial"/>
                <w:lang w:val="en-GB" w:eastAsia="sk-SK"/>
              </w:rPr>
              <w:t xml:space="preserve">damaged and degraded stands </w:t>
            </w:r>
            <w:r w:rsidR="003E68A3" w:rsidRPr="005356E7">
              <w:rPr>
                <w:rFonts w:ascii="Arial" w:hAnsi="Arial" w:cs="Arial"/>
                <w:lang w:val="en-GB" w:eastAsia="sk-SK"/>
              </w:rPr>
              <w:t xml:space="preserve">are considered stands </w:t>
            </w:r>
            <w:r w:rsidR="00D0116A" w:rsidRPr="005356E7">
              <w:rPr>
                <w:rFonts w:ascii="Arial" w:hAnsi="Arial" w:cs="Arial"/>
                <w:lang w:val="en-GB" w:eastAsia="sk-SK"/>
              </w:rPr>
              <w:t>under significant influence of natural harmful factors</w:t>
            </w:r>
            <w:r w:rsidR="00565EC8" w:rsidRPr="005356E7">
              <w:rPr>
                <w:rFonts w:ascii="Arial" w:hAnsi="Arial" w:cs="Arial"/>
                <w:lang w:val="en-GB" w:eastAsia="sk-SK"/>
              </w:rPr>
              <w:t>,</w:t>
            </w:r>
            <w:r w:rsidR="00D0116A" w:rsidRPr="005356E7">
              <w:rPr>
                <w:rFonts w:ascii="Arial" w:hAnsi="Arial" w:cs="Arial"/>
                <w:lang w:val="en-GB" w:eastAsia="sk-SK"/>
              </w:rPr>
              <w:t xml:space="preserve"> while they cease to fulfil the basic </w:t>
            </w:r>
            <w:r w:rsidR="00565EC8" w:rsidRPr="005356E7">
              <w:rPr>
                <w:rFonts w:ascii="Arial" w:hAnsi="Arial" w:cs="Arial"/>
                <w:lang w:val="en-GB" w:eastAsia="sk-SK"/>
              </w:rPr>
              <w:t xml:space="preserve">forest </w:t>
            </w:r>
            <w:r w:rsidR="00D0116A" w:rsidRPr="005356E7">
              <w:rPr>
                <w:rFonts w:ascii="Arial" w:hAnsi="Arial" w:cs="Arial"/>
                <w:lang w:val="en-GB" w:eastAsia="sk-SK"/>
              </w:rPr>
              <w:t>functions</w:t>
            </w:r>
          </w:p>
        </w:tc>
      </w:tr>
      <w:tr w:rsidR="00C61A47" w:rsidRPr="005356E7" w14:paraId="760F3A22"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A1E" w14:textId="3D830B34" w:rsidR="00C61A47" w:rsidRPr="005356E7" w:rsidRDefault="00EE3114" w:rsidP="00C61A4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4574BAF4" w14:textId="68FFF10B" w:rsidR="00C55A22" w:rsidRPr="005356E7" w:rsidRDefault="00C55A22" w:rsidP="00C55A22">
            <w:pPr>
              <w:pStyle w:val="Textnormy"/>
              <w:numPr>
                <w:ilvl w:val="0"/>
                <w:numId w:val="3"/>
              </w:numPr>
              <w:spacing w:after="0"/>
              <w:rPr>
                <w:rFonts w:cs="Arial"/>
                <w:lang w:val="en-GB"/>
              </w:rPr>
            </w:pPr>
            <w:r w:rsidRPr="005356E7">
              <w:rPr>
                <w:rFonts w:cs="Arial"/>
                <w:lang w:val="en-GB"/>
              </w:rPr>
              <w:t>forest amelioration projects</w:t>
            </w:r>
          </w:p>
          <w:p w14:paraId="2A350DDD" w14:textId="77777777" w:rsidR="00C55A22" w:rsidRPr="005356E7" w:rsidRDefault="00C55A22" w:rsidP="00C55A22">
            <w:pPr>
              <w:pStyle w:val="Textnormy"/>
              <w:numPr>
                <w:ilvl w:val="0"/>
                <w:numId w:val="3"/>
              </w:numPr>
              <w:spacing w:after="0"/>
              <w:rPr>
                <w:rFonts w:cs="Arial"/>
                <w:lang w:val="en-GB"/>
              </w:rPr>
            </w:pPr>
            <w:r w:rsidRPr="005356E7">
              <w:rPr>
                <w:rFonts w:cs="Arial"/>
                <w:lang w:val="en-GB"/>
              </w:rPr>
              <w:t xml:space="preserve">FMP and LHE of forest manager </w:t>
            </w:r>
          </w:p>
          <w:p w14:paraId="4CEDE3F5" w14:textId="2CDFE82C" w:rsidR="00F65927" w:rsidRPr="005356E7" w:rsidRDefault="00B63840" w:rsidP="0014766E">
            <w:pPr>
              <w:pStyle w:val="Textnormy"/>
              <w:numPr>
                <w:ilvl w:val="0"/>
                <w:numId w:val="3"/>
              </w:numPr>
              <w:spacing w:after="0"/>
              <w:jc w:val="left"/>
              <w:rPr>
                <w:rFonts w:cs="Arial"/>
                <w:lang w:val="en-GB"/>
              </w:rPr>
            </w:pPr>
            <w:r w:rsidRPr="005356E7">
              <w:rPr>
                <w:rFonts w:cs="Arial"/>
                <w:lang w:val="en-GB"/>
              </w:rPr>
              <w:t>reviews and opinions of expert authorities</w:t>
            </w:r>
          </w:p>
          <w:p w14:paraId="61CB0371" w14:textId="10EBF75A" w:rsidR="00F65927" w:rsidRPr="005356E7" w:rsidRDefault="00311FD1" w:rsidP="0014766E">
            <w:pPr>
              <w:pStyle w:val="Textnormy"/>
              <w:numPr>
                <w:ilvl w:val="0"/>
                <w:numId w:val="3"/>
              </w:numPr>
              <w:spacing w:after="0"/>
              <w:jc w:val="left"/>
              <w:rPr>
                <w:rFonts w:cs="Arial"/>
                <w:lang w:val="en-GB"/>
              </w:rPr>
            </w:pPr>
            <w:r w:rsidRPr="005356E7">
              <w:rPr>
                <w:rFonts w:cs="Arial"/>
                <w:lang w:val="en-GB"/>
              </w:rPr>
              <w:t>communication with stakeholders</w:t>
            </w:r>
          </w:p>
          <w:p w14:paraId="760F3A21" w14:textId="2F905141" w:rsidR="00C61A47"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p>
        </w:tc>
      </w:tr>
    </w:tbl>
    <w:p w14:paraId="760F3A25" w14:textId="4BF827BA" w:rsidR="00F45292" w:rsidRPr="005356E7" w:rsidRDefault="00F45292">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0A18D700" w14:textId="77777777" w:rsidR="00211B93" w:rsidRPr="005356E7" w:rsidRDefault="00211B93" w:rsidP="009378B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A2D" w14:textId="77777777" w:rsidTr="00C62EF7">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A2B" w14:textId="58B6A354" w:rsidR="00211B93"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A2C" w14:textId="77777777" w:rsidR="00211B93" w:rsidRPr="005356E7" w:rsidRDefault="00211B93" w:rsidP="00FB473B">
            <w:pPr>
              <w:pStyle w:val="Odsekzoznamu"/>
              <w:ind w:left="336" w:hanging="360"/>
              <w:rPr>
                <w:rFonts w:ascii="Arial" w:hAnsi="Arial" w:cs="Arial"/>
                <w:b/>
                <w:lang w:val="en-GB" w:eastAsia="sk-SK"/>
              </w:rPr>
            </w:pPr>
            <w:r w:rsidRPr="005356E7">
              <w:rPr>
                <w:rFonts w:ascii="Arial" w:hAnsi="Arial" w:cs="Arial"/>
                <w:b/>
                <w:lang w:val="en-GB" w:eastAsia="sk-SK"/>
              </w:rPr>
              <w:t>8.2.</w:t>
            </w:r>
          </w:p>
        </w:tc>
      </w:tr>
      <w:tr w:rsidR="00846DD5" w:rsidRPr="005356E7" w14:paraId="760F3A30" w14:textId="77777777" w:rsidTr="00FC1DB3">
        <w:trPr>
          <w:trHeight w:val="587"/>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2E" w14:textId="3A4BC80B" w:rsidR="00211B93"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2F" w14:textId="2CB33240" w:rsidR="00211B93" w:rsidRPr="005356E7" w:rsidRDefault="00634B00" w:rsidP="001A5DD4">
            <w:pPr>
              <w:rPr>
                <w:rFonts w:ascii="Arial" w:hAnsi="Arial" w:cs="Arial"/>
                <w:b/>
                <w:caps/>
                <w:lang w:val="en-GB"/>
              </w:rPr>
            </w:pPr>
            <w:r w:rsidRPr="005356E7">
              <w:rPr>
                <w:rFonts w:ascii="Arial" w:hAnsi="Arial" w:cs="Arial"/>
                <w:b/>
                <w:caps/>
                <w:lang w:val="en-GB"/>
              </w:rPr>
              <w:t>MAINTENANCE OF FOREST ECOSYSTEM HEALTH AND VITALITY</w:t>
            </w:r>
          </w:p>
        </w:tc>
      </w:tr>
      <w:tr w:rsidR="00846DD5" w:rsidRPr="005356E7" w14:paraId="760F3A33"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31" w14:textId="1BFA22CA" w:rsidR="00211B93" w:rsidRPr="005356E7" w:rsidRDefault="007F0B49"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32" w14:textId="485D1362" w:rsidR="00211B93" w:rsidRPr="005356E7" w:rsidRDefault="00211B93" w:rsidP="00211B93">
            <w:pPr>
              <w:pStyle w:val="Odsekzoznamu"/>
              <w:ind w:left="336" w:hanging="360"/>
              <w:rPr>
                <w:rFonts w:ascii="Arial" w:hAnsi="Arial" w:cs="Arial"/>
                <w:b/>
                <w:lang w:val="en-GB" w:eastAsia="sk-SK"/>
              </w:rPr>
            </w:pPr>
            <w:r w:rsidRPr="005356E7">
              <w:rPr>
                <w:rFonts w:ascii="Arial" w:hAnsi="Arial" w:cs="Arial"/>
                <w:b/>
                <w:lang w:val="en-GB" w:eastAsia="sk-SK"/>
              </w:rPr>
              <w:t xml:space="preserve">8.2.2. </w:t>
            </w:r>
            <w:r w:rsidR="00507E31" w:rsidRPr="005356E7">
              <w:rPr>
                <w:rFonts w:ascii="Arial" w:hAnsi="Arial" w:cs="Arial"/>
                <w:b/>
                <w:lang w:val="en-GB" w:eastAsia="sk-SK"/>
              </w:rPr>
              <w:t>MONITORING OF FOREST HEALTH AND FOREST PROTECTION MEASURES</w:t>
            </w:r>
          </w:p>
        </w:tc>
      </w:tr>
      <w:tr w:rsidR="00846DD5" w:rsidRPr="005356E7" w14:paraId="760F3A36"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34" w14:textId="365A1E5D" w:rsidR="00211B93" w:rsidRPr="005356E7" w:rsidRDefault="002C12D9"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35" w14:textId="3315AC90" w:rsidR="00211B93" w:rsidRPr="005356E7" w:rsidRDefault="00881816" w:rsidP="00805D0F">
            <w:pPr>
              <w:pStyle w:val="Odsekzoznamu"/>
              <w:ind w:left="0" w:hanging="24"/>
              <w:rPr>
                <w:rFonts w:ascii="Arial" w:hAnsi="Arial" w:cs="Arial"/>
                <w:lang w:val="en-GB" w:eastAsia="sk-SK"/>
              </w:rPr>
            </w:pPr>
            <w:r w:rsidRPr="005356E7">
              <w:rPr>
                <w:rFonts w:ascii="Arial" w:hAnsi="Arial" w:cs="Arial"/>
                <w:lang w:val="en-GB" w:eastAsia="sk-SK"/>
              </w:rPr>
              <w:t>Systematic monitoring of forest health shall be focused on key harmful factors that have potential, when outbreaks, negatively affect the health and vitality of forest ecosystems. Planning and implementation of measures to protect forests shall be, considering the state and development of pest abundance, focused on prevention, protection and defence, and limiting the consequences.</w:t>
            </w:r>
          </w:p>
        </w:tc>
      </w:tr>
      <w:tr w:rsidR="00846DD5" w:rsidRPr="005356E7" w14:paraId="760F3A39" w14:textId="77777777" w:rsidTr="005D3F99">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37" w14:textId="2C28D266" w:rsidR="005D3F99" w:rsidRPr="005356E7" w:rsidRDefault="00EE3114" w:rsidP="005D3F99">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38" w14:textId="5AD7CE25" w:rsidR="005D3F99" w:rsidRPr="005356E7" w:rsidRDefault="00BD0D34" w:rsidP="00805D0F">
            <w:pPr>
              <w:pStyle w:val="Odsekzoznamu"/>
              <w:ind w:left="0" w:hanging="24"/>
              <w:rPr>
                <w:rFonts w:ascii="Arial" w:hAnsi="Arial" w:cs="Arial"/>
                <w:lang w:val="en-GB" w:eastAsia="sk-SK"/>
              </w:rPr>
            </w:pPr>
            <w:r w:rsidRPr="005356E7">
              <w:rPr>
                <w:rFonts w:ascii="Arial" w:hAnsi="Arial" w:cs="Arial"/>
                <w:lang w:val="en-GB" w:eastAsia="sk-SK"/>
              </w:rPr>
              <w:t>To ensure the pr</w:t>
            </w:r>
            <w:r w:rsidR="0025666B" w:rsidRPr="005356E7">
              <w:rPr>
                <w:rFonts w:ascii="Arial" w:hAnsi="Arial" w:cs="Arial"/>
                <w:lang w:val="en-GB" w:eastAsia="sk-SK"/>
              </w:rPr>
              <w:t>e</w:t>
            </w:r>
            <w:r w:rsidRPr="005356E7">
              <w:rPr>
                <w:rFonts w:ascii="Arial" w:hAnsi="Arial" w:cs="Arial"/>
                <w:lang w:val="en-GB" w:eastAsia="sk-SK"/>
              </w:rPr>
              <w:t>servation and improvement of health and vitality of forests</w:t>
            </w:r>
          </w:p>
        </w:tc>
      </w:tr>
      <w:tr w:rsidR="00846DD5" w:rsidRPr="005356E7" w14:paraId="760F3A3F"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3A" w14:textId="33F4B97D" w:rsidR="00211B93" w:rsidRPr="005356E7" w:rsidRDefault="00EE3114"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B1DA5BC" w14:textId="77777777" w:rsidR="007D3A90" w:rsidRPr="005356E7" w:rsidRDefault="007D3A90" w:rsidP="007D3A90">
            <w:pPr>
              <w:pStyle w:val="Textnormy"/>
              <w:numPr>
                <w:ilvl w:val="0"/>
                <w:numId w:val="3"/>
              </w:numPr>
              <w:spacing w:after="0"/>
              <w:rPr>
                <w:rFonts w:cs="Arial"/>
                <w:lang w:val="en-GB"/>
              </w:rPr>
            </w:pPr>
            <w:r w:rsidRPr="005356E7">
              <w:rPr>
                <w:rFonts w:cs="Arial"/>
                <w:lang w:val="en-GB"/>
              </w:rPr>
              <w:t>Act NR SR 326/2005 Coll. on forests as amended</w:t>
            </w:r>
          </w:p>
          <w:p w14:paraId="3B6C054C" w14:textId="77777777" w:rsidR="007D3A90" w:rsidRPr="005356E7" w:rsidRDefault="007D3A90" w:rsidP="007D3A90">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3A1412F2" w14:textId="77777777" w:rsidR="007D3A90" w:rsidRPr="005356E7" w:rsidRDefault="007D3A90" w:rsidP="007D3A90">
            <w:pPr>
              <w:pStyle w:val="Textnormy"/>
              <w:numPr>
                <w:ilvl w:val="0"/>
                <w:numId w:val="3"/>
              </w:numPr>
              <w:spacing w:after="0"/>
              <w:rPr>
                <w:rFonts w:cs="Arial"/>
                <w:lang w:val="en-GB"/>
              </w:rPr>
            </w:pPr>
            <w:r w:rsidRPr="005356E7">
              <w:rPr>
                <w:rFonts w:cs="Arial"/>
                <w:lang w:val="en-GB"/>
              </w:rPr>
              <w:t>Decree MP SR 453/2006 Coll. on forest management and forest protection as amended</w:t>
            </w:r>
          </w:p>
          <w:p w14:paraId="760F3A3E" w14:textId="405EBD59" w:rsidR="00211B93" w:rsidRPr="005356E7" w:rsidRDefault="007E393C" w:rsidP="007E393C">
            <w:pPr>
              <w:pStyle w:val="Odsekzoznamu"/>
              <w:numPr>
                <w:ilvl w:val="0"/>
                <w:numId w:val="3"/>
              </w:numPr>
              <w:rPr>
                <w:rFonts w:ascii="Arial" w:hAnsi="Arial" w:cs="Arial"/>
                <w:lang w:val="en-GB"/>
              </w:rPr>
            </w:pPr>
            <w:r w:rsidRPr="005356E7">
              <w:rPr>
                <w:rFonts w:ascii="Arial" w:hAnsi="Arial" w:cs="Arial"/>
                <w:lang w:val="en-GB"/>
              </w:rPr>
              <w:t>Decree MPRV SR 297/2011 Z. z. on forest management records</w:t>
            </w:r>
            <w:r w:rsidR="002F265D" w:rsidRPr="005356E7">
              <w:rPr>
                <w:lang w:val="en-GB"/>
              </w:rPr>
              <w:t xml:space="preserve"> </w:t>
            </w:r>
            <w:r w:rsidR="002F265D" w:rsidRPr="005356E7">
              <w:rPr>
                <w:rFonts w:ascii="Arial" w:hAnsi="Arial" w:cs="Arial"/>
                <w:lang w:val="en-GB"/>
              </w:rPr>
              <w:t>as amended</w:t>
            </w:r>
          </w:p>
        </w:tc>
      </w:tr>
      <w:tr w:rsidR="00846DD5" w:rsidRPr="005356E7" w14:paraId="760F3A44" w14:textId="77777777" w:rsidTr="00211B93">
        <w:trPr>
          <w:trHeight w:val="2073"/>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A40" w14:textId="1F427B10" w:rsidR="00211B93" w:rsidRPr="005356E7" w:rsidRDefault="00EE3114"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211B93"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A41" w14:textId="4EFF74AE" w:rsidR="00211B93" w:rsidRPr="005356E7" w:rsidRDefault="00211B93" w:rsidP="00A4235C">
            <w:pPr>
              <w:pStyle w:val="Textnormy"/>
              <w:spacing w:after="0"/>
              <w:ind w:left="742" w:hanging="742"/>
              <w:jc w:val="left"/>
              <w:rPr>
                <w:rFonts w:cs="Arial"/>
                <w:lang w:val="en-GB"/>
              </w:rPr>
            </w:pPr>
            <w:r w:rsidRPr="005356E7">
              <w:rPr>
                <w:rFonts w:cs="Arial"/>
                <w:lang w:val="en-GB"/>
              </w:rPr>
              <w:t>8.2.2.1</w:t>
            </w:r>
            <w:r w:rsidR="00A4235C" w:rsidRPr="005356E7">
              <w:rPr>
                <w:rFonts w:cs="Arial"/>
                <w:lang w:val="en-GB"/>
              </w:rPr>
              <w:tab/>
            </w:r>
            <w:r w:rsidR="009E5C23" w:rsidRPr="005356E7">
              <w:rPr>
                <w:rFonts w:cs="Arial"/>
                <w:lang w:val="en-GB"/>
              </w:rPr>
              <w:t>The state and development of damage of forest stands by biotic, abiotic and anthropogenic harmful factors shall be monitored</w:t>
            </w:r>
          </w:p>
          <w:p w14:paraId="74E43EF0" w14:textId="50D298C2" w:rsidR="00DA3FF2" w:rsidRPr="005356E7" w:rsidRDefault="00211B93" w:rsidP="00F56565">
            <w:pPr>
              <w:pStyle w:val="Textnormy"/>
              <w:spacing w:after="0"/>
              <w:ind w:left="742" w:hanging="742"/>
              <w:jc w:val="left"/>
              <w:rPr>
                <w:lang w:val="en-GB"/>
              </w:rPr>
            </w:pPr>
            <w:r w:rsidRPr="005356E7">
              <w:rPr>
                <w:rFonts w:cs="Arial"/>
                <w:lang w:val="en-GB"/>
              </w:rPr>
              <w:t>8.2.2.2</w:t>
            </w:r>
            <w:r w:rsidR="00A4235C" w:rsidRPr="005356E7">
              <w:rPr>
                <w:rFonts w:cs="Arial"/>
                <w:lang w:val="en-GB"/>
              </w:rPr>
              <w:tab/>
            </w:r>
            <w:r w:rsidR="0050051F" w:rsidRPr="005356E7">
              <w:rPr>
                <w:lang w:val="en-GB"/>
              </w:rPr>
              <w:t xml:space="preserve"> </w:t>
            </w:r>
            <w:r w:rsidR="0050051F" w:rsidRPr="005356E7">
              <w:rPr>
                <w:rFonts w:cs="Arial"/>
                <w:lang w:val="en-GB"/>
              </w:rPr>
              <w:t>Effective and accessible conservation, defens</w:t>
            </w:r>
            <w:r w:rsidR="00601883" w:rsidRPr="005356E7">
              <w:rPr>
                <w:rFonts w:cs="Arial"/>
                <w:lang w:val="en-GB"/>
              </w:rPr>
              <w:t>ive</w:t>
            </w:r>
            <w:r w:rsidR="0050051F" w:rsidRPr="005356E7">
              <w:rPr>
                <w:rFonts w:cs="Arial"/>
                <w:lang w:val="en-GB"/>
              </w:rPr>
              <w:t xml:space="preserve"> and preventi</w:t>
            </w:r>
            <w:r w:rsidR="00601883" w:rsidRPr="005356E7">
              <w:rPr>
                <w:rFonts w:cs="Arial"/>
                <w:lang w:val="en-GB"/>
              </w:rPr>
              <w:t>ve</w:t>
            </w:r>
            <w:r w:rsidR="0050051F" w:rsidRPr="005356E7">
              <w:rPr>
                <w:rFonts w:cs="Arial"/>
                <w:lang w:val="en-GB"/>
              </w:rPr>
              <w:t xml:space="preserve"> measures </w:t>
            </w:r>
            <w:r w:rsidR="00601883" w:rsidRPr="005356E7">
              <w:rPr>
                <w:rFonts w:cs="Arial"/>
                <w:lang w:val="en-GB"/>
              </w:rPr>
              <w:t xml:space="preserve">shall be </w:t>
            </w:r>
            <w:r w:rsidR="0050051F" w:rsidRPr="005356E7">
              <w:rPr>
                <w:rFonts w:cs="Arial"/>
                <w:lang w:val="en-GB"/>
              </w:rPr>
              <w:t xml:space="preserve">implemented at all stages of forest development to prevent the spread and </w:t>
            </w:r>
            <w:r w:rsidR="00762289" w:rsidRPr="005356E7">
              <w:rPr>
                <w:rFonts w:cs="Arial"/>
                <w:lang w:val="en-GB"/>
              </w:rPr>
              <w:t>reproduction</w:t>
            </w:r>
            <w:r w:rsidR="0050051F" w:rsidRPr="005356E7">
              <w:rPr>
                <w:rFonts w:cs="Arial"/>
                <w:lang w:val="en-GB"/>
              </w:rPr>
              <w:t xml:space="preserve"> of pests, including project-based measures to prevent the spread and </w:t>
            </w:r>
            <w:r w:rsidR="00F56565" w:rsidRPr="005356E7">
              <w:rPr>
                <w:rFonts w:cs="Arial"/>
                <w:lang w:val="en-GB"/>
              </w:rPr>
              <w:t>reproduction</w:t>
            </w:r>
            <w:r w:rsidR="0050051F" w:rsidRPr="005356E7">
              <w:rPr>
                <w:rFonts w:cs="Arial"/>
                <w:lang w:val="en-GB"/>
              </w:rPr>
              <w:t xml:space="preserve"> of pests. Biological and biotechnical products and processes shall be used wherever appropriate and justified.</w:t>
            </w:r>
          </w:p>
          <w:p w14:paraId="65953F14" w14:textId="2277C38F" w:rsidR="00211B93" w:rsidRPr="005356E7" w:rsidRDefault="00211B93" w:rsidP="00A4235C">
            <w:pPr>
              <w:pStyle w:val="Textnormy"/>
              <w:spacing w:after="0"/>
              <w:ind w:left="742" w:hanging="742"/>
              <w:jc w:val="left"/>
              <w:rPr>
                <w:rFonts w:cs="Arial"/>
                <w:lang w:val="en-GB"/>
              </w:rPr>
            </w:pPr>
            <w:r w:rsidRPr="005356E7">
              <w:rPr>
                <w:rFonts w:cs="Arial"/>
                <w:lang w:val="en-GB"/>
              </w:rPr>
              <w:t>8.2.2.3</w:t>
            </w:r>
            <w:r w:rsidR="00A4235C" w:rsidRPr="005356E7">
              <w:rPr>
                <w:rFonts w:cs="Arial"/>
                <w:lang w:val="en-GB"/>
              </w:rPr>
              <w:tab/>
            </w:r>
            <w:r w:rsidR="004F6CB8" w:rsidRPr="005356E7">
              <w:rPr>
                <w:rFonts w:cs="Arial"/>
                <w:lang w:val="en-GB"/>
              </w:rPr>
              <w:t xml:space="preserve">Accidental </w:t>
            </w:r>
            <w:r w:rsidR="005419CE" w:rsidRPr="005356E7">
              <w:rPr>
                <w:rFonts w:cs="Arial"/>
                <w:lang w:val="en-GB"/>
              </w:rPr>
              <w:t>felling</w:t>
            </w:r>
            <w:r w:rsidR="004F6CB8" w:rsidRPr="005356E7">
              <w:rPr>
                <w:rFonts w:cs="Arial"/>
                <w:lang w:val="en-GB"/>
              </w:rPr>
              <w:t xml:space="preserve"> </w:t>
            </w:r>
            <w:r w:rsidR="005419CE" w:rsidRPr="005356E7">
              <w:rPr>
                <w:rFonts w:cs="Arial"/>
                <w:lang w:val="en-GB"/>
              </w:rPr>
              <w:t xml:space="preserve">shall be carried out </w:t>
            </w:r>
            <w:r w:rsidR="004F6CB8" w:rsidRPr="005356E7">
              <w:rPr>
                <w:rFonts w:cs="Arial"/>
                <w:lang w:val="en-GB"/>
              </w:rPr>
              <w:t>prefer</w:t>
            </w:r>
            <w:r w:rsidR="005F4A42" w:rsidRPr="005356E7">
              <w:rPr>
                <w:rFonts w:cs="Arial"/>
                <w:lang w:val="en-GB"/>
              </w:rPr>
              <w:t>ably</w:t>
            </w:r>
            <w:r w:rsidR="004F6CB8" w:rsidRPr="005356E7">
              <w:rPr>
                <w:rFonts w:cs="Arial"/>
                <w:lang w:val="en-GB"/>
              </w:rPr>
              <w:t xml:space="preserve">, the processing deadline </w:t>
            </w:r>
            <w:r w:rsidR="005F4A42" w:rsidRPr="005356E7">
              <w:rPr>
                <w:rFonts w:cs="Arial"/>
                <w:lang w:val="en-GB"/>
              </w:rPr>
              <w:t>shall be</w:t>
            </w:r>
            <w:r w:rsidR="004F6CB8" w:rsidRPr="005356E7">
              <w:rPr>
                <w:rFonts w:cs="Arial"/>
                <w:lang w:val="en-GB"/>
              </w:rPr>
              <w:t xml:space="preserve"> met. In the case of accidental </w:t>
            </w:r>
            <w:r w:rsidR="00891202" w:rsidRPr="005356E7">
              <w:rPr>
                <w:rFonts w:cs="Arial"/>
                <w:lang w:val="en-GB"/>
              </w:rPr>
              <w:t xml:space="preserve">felling </w:t>
            </w:r>
            <w:r w:rsidR="004F6CB8" w:rsidRPr="005356E7">
              <w:rPr>
                <w:rFonts w:cs="Arial"/>
                <w:lang w:val="en-GB"/>
              </w:rPr>
              <w:t xml:space="preserve">in protected areas, the principle of reasonable assessment </w:t>
            </w:r>
            <w:r w:rsidR="008015EC" w:rsidRPr="005356E7">
              <w:rPr>
                <w:rFonts w:cs="Arial"/>
                <w:lang w:val="en-GB"/>
              </w:rPr>
              <w:t xml:space="preserve">shall be </w:t>
            </w:r>
            <w:r w:rsidR="00281385" w:rsidRPr="005356E7">
              <w:rPr>
                <w:rFonts w:cs="Arial"/>
                <w:lang w:val="en-GB"/>
              </w:rPr>
              <w:t>respected,</w:t>
            </w:r>
            <w:r w:rsidR="004F6CB8" w:rsidRPr="005356E7">
              <w:rPr>
                <w:rFonts w:cs="Arial"/>
                <w:lang w:val="en-GB"/>
              </w:rPr>
              <w:t xml:space="preserve"> and its implementation is governed by the </w:t>
            </w:r>
            <w:r w:rsidR="00632758" w:rsidRPr="005356E7">
              <w:rPr>
                <w:rFonts w:cs="Arial"/>
                <w:lang w:val="en-GB"/>
              </w:rPr>
              <w:t xml:space="preserve">statement </w:t>
            </w:r>
            <w:r w:rsidR="004F6CB8" w:rsidRPr="005356E7">
              <w:rPr>
                <w:rFonts w:cs="Arial"/>
                <w:lang w:val="en-GB"/>
              </w:rPr>
              <w:t xml:space="preserve">of the </w:t>
            </w:r>
            <w:r w:rsidR="00632758" w:rsidRPr="005356E7">
              <w:rPr>
                <w:rFonts w:cs="Arial"/>
                <w:lang w:val="en-GB"/>
              </w:rPr>
              <w:t xml:space="preserve">State Nature Conservancy </w:t>
            </w:r>
            <w:r w:rsidR="00306DD1" w:rsidRPr="005356E7">
              <w:rPr>
                <w:rFonts w:cs="Arial"/>
                <w:lang w:val="en-GB"/>
              </w:rPr>
              <w:t xml:space="preserve">or </w:t>
            </w:r>
            <w:r w:rsidR="000A2E93" w:rsidRPr="005356E7">
              <w:rPr>
                <w:rFonts w:cs="Arial"/>
                <w:lang w:val="en-GB"/>
              </w:rPr>
              <w:t xml:space="preserve">a </w:t>
            </w:r>
            <w:r w:rsidR="004F6CB8" w:rsidRPr="005356E7">
              <w:rPr>
                <w:rFonts w:cs="Arial"/>
                <w:lang w:val="en-GB"/>
              </w:rPr>
              <w:t xml:space="preserve">decision </w:t>
            </w:r>
            <w:r w:rsidR="0094367B" w:rsidRPr="005356E7">
              <w:rPr>
                <w:rFonts w:cs="Arial"/>
                <w:lang w:val="en-GB"/>
              </w:rPr>
              <w:t xml:space="preserve">issued by </w:t>
            </w:r>
            <w:r w:rsidR="004F6CB8" w:rsidRPr="005356E7">
              <w:rPr>
                <w:rFonts w:cs="Arial"/>
                <w:lang w:val="en-GB"/>
              </w:rPr>
              <w:t xml:space="preserve">the nature </w:t>
            </w:r>
            <w:r w:rsidR="00CD38A5" w:rsidRPr="005356E7">
              <w:rPr>
                <w:rFonts w:cs="Arial"/>
                <w:lang w:val="en-GB"/>
              </w:rPr>
              <w:t>conservancy state administration body</w:t>
            </w:r>
            <w:r w:rsidR="00537550" w:rsidRPr="005356E7">
              <w:rPr>
                <w:rFonts w:cs="Arial"/>
                <w:lang w:val="en-GB"/>
              </w:rPr>
              <w:t>, respectively</w:t>
            </w:r>
            <w:r w:rsidR="004F6CB8" w:rsidRPr="005356E7">
              <w:rPr>
                <w:rFonts w:cs="Arial"/>
                <w:lang w:val="en-GB"/>
              </w:rPr>
              <w:t>.</w:t>
            </w:r>
          </w:p>
          <w:p w14:paraId="760F3A43" w14:textId="7B56C35C" w:rsidR="00035060" w:rsidRPr="005356E7" w:rsidRDefault="00F65927" w:rsidP="00281385">
            <w:pPr>
              <w:pStyle w:val="Textnormy"/>
              <w:spacing w:after="0"/>
              <w:ind w:left="742" w:hanging="742"/>
              <w:jc w:val="left"/>
              <w:rPr>
                <w:rFonts w:cs="Arial"/>
                <w:lang w:val="en-GB"/>
              </w:rPr>
            </w:pPr>
            <w:r w:rsidRPr="005356E7">
              <w:rPr>
                <w:rFonts w:cs="Arial"/>
                <w:lang w:val="en-GB"/>
              </w:rPr>
              <w:t>8.2.2.4</w:t>
            </w:r>
            <w:r w:rsidR="004A3E0F" w:rsidRPr="005356E7">
              <w:rPr>
                <w:rFonts w:cs="Arial"/>
                <w:lang w:val="en-GB"/>
              </w:rPr>
              <w:tab/>
            </w:r>
            <w:r w:rsidR="00A9424B" w:rsidRPr="005356E7">
              <w:rPr>
                <w:lang w:val="en-GB"/>
              </w:rPr>
              <w:t>Fencing of l</w:t>
            </w:r>
            <w:r w:rsidR="00530D77" w:rsidRPr="005356E7">
              <w:rPr>
                <w:rFonts w:cs="Arial"/>
                <w:lang w:val="en-GB"/>
              </w:rPr>
              <w:t>arge-scale clear</w:t>
            </w:r>
            <w:r w:rsidR="00A9424B" w:rsidRPr="005356E7">
              <w:rPr>
                <w:rFonts w:cs="Arial"/>
                <w:lang w:val="en-GB"/>
              </w:rPr>
              <w:t>ed a</w:t>
            </w:r>
            <w:r w:rsidR="00344A58" w:rsidRPr="005356E7">
              <w:rPr>
                <w:rFonts w:cs="Arial"/>
                <w:lang w:val="en-GB"/>
              </w:rPr>
              <w:t xml:space="preserve">reas </w:t>
            </w:r>
            <w:r w:rsidR="00530D77" w:rsidRPr="005356E7">
              <w:rPr>
                <w:rFonts w:cs="Arial"/>
                <w:lang w:val="en-GB"/>
              </w:rPr>
              <w:t xml:space="preserve">providing protection of vegetation against damage by animals </w:t>
            </w:r>
            <w:r w:rsidR="00344A58" w:rsidRPr="005356E7">
              <w:rPr>
                <w:rFonts w:cs="Arial"/>
                <w:lang w:val="en-GB"/>
              </w:rPr>
              <w:t xml:space="preserve">shall be </w:t>
            </w:r>
            <w:r w:rsidR="00530D77" w:rsidRPr="005356E7">
              <w:rPr>
                <w:rFonts w:cs="Arial"/>
                <w:lang w:val="en-GB"/>
              </w:rPr>
              <w:t>built with the passage of through corridors. The p</w:t>
            </w:r>
            <w:r w:rsidR="00281385" w:rsidRPr="005356E7">
              <w:rPr>
                <w:rFonts w:cs="Arial"/>
                <w:lang w:val="en-GB"/>
              </w:rPr>
              <w:t>assage</w:t>
            </w:r>
            <w:r w:rsidR="00530D77" w:rsidRPr="005356E7">
              <w:rPr>
                <w:rFonts w:cs="Arial"/>
                <w:lang w:val="en-GB"/>
              </w:rPr>
              <w:t xml:space="preserve"> of existing natural corridors </w:t>
            </w:r>
            <w:r w:rsidR="00281385" w:rsidRPr="005356E7">
              <w:rPr>
                <w:rFonts w:cs="Arial"/>
                <w:lang w:val="en-GB"/>
              </w:rPr>
              <w:t>shall be</w:t>
            </w:r>
            <w:r w:rsidR="00530D77" w:rsidRPr="005356E7">
              <w:rPr>
                <w:rFonts w:cs="Arial"/>
                <w:lang w:val="en-GB"/>
              </w:rPr>
              <w:t xml:space="preserve"> maintained.</w:t>
            </w:r>
          </w:p>
        </w:tc>
      </w:tr>
      <w:tr w:rsidR="00211B93" w:rsidRPr="005356E7" w14:paraId="760F3A4C"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A45" w14:textId="3E9935EC" w:rsidR="00211B93" w:rsidRPr="005356E7" w:rsidRDefault="00EE3114"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760F3A46" w14:textId="44C31F46" w:rsidR="00211B93" w:rsidRPr="005356E7" w:rsidRDefault="00EF248E" w:rsidP="0014766E">
            <w:pPr>
              <w:pStyle w:val="Textnormy"/>
              <w:numPr>
                <w:ilvl w:val="0"/>
                <w:numId w:val="3"/>
              </w:numPr>
              <w:spacing w:after="0"/>
              <w:jc w:val="left"/>
              <w:rPr>
                <w:rFonts w:cs="Arial"/>
                <w:lang w:val="en-GB"/>
              </w:rPr>
            </w:pPr>
            <w:r w:rsidRPr="005356E7">
              <w:rPr>
                <w:rFonts w:cs="Arial"/>
                <w:lang w:val="en-GB"/>
              </w:rPr>
              <w:t>i</w:t>
            </w:r>
            <w:r w:rsidR="00211B93" w:rsidRPr="005356E7">
              <w:rPr>
                <w:rFonts w:cs="Arial"/>
                <w:lang w:val="en-GB"/>
              </w:rPr>
              <w:t>nform</w:t>
            </w:r>
            <w:r w:rsidR="00384704" w:rsidRPr="005356E7">
              <w:rPr>
                <w:rFonts w:cs="Arial"/>
                <w:lang w:val="en-GB"/>
              </w:rPr>
              <w:t xml:space="preserve">ation of </w:t>
            </w:r>
            <w:r w:rsidR="00211B93" w:rsidRPr="005356E7">
              <w:rPr>
                <w:rFonts w:cs="Arial"/>
                <w:lang w:val="en-GB"/>
              </w:rPr>
              <w:t>ŠS LH a</w:t>
            </w:r>
            <w:r w:rsidR="006A50B3" w:rsidRPr="005356E7">
              <w:rPr>
                <w:rFonts w:cs="Arial"/>
                <w:lang w:val="en-GB"/>
              </w:rPr>
              <w:t xml:space="preserve">nd </w:t>
            </w:r>
            <w:r w:rsidR="00211B93" w:rsidRPr="005356E7">
              <w:rPr>
                <w:rFonts w:cs="Arial"/>
                <w:lang w:val="en-GB"/>
              </w:rPr>
              <w:t>ŽP</w:t>
            </w:r>
          </w:p>
          <w:p w14:paraId="7DBA8748" w14:textId="63D66EF5" w:rsidR="003056BD" w:rsidRPr="005356E7" w:rsidRDefault="003056BD" w:rsidP="003056BD">
            <w:pPr>
              <w:pStyle w:val="Textnormy"/>
              <w:numPr>
                <w:ilvl w:val="0"/>
                <w:numId w:val="3"/>
              </w:numPr>
              <w:spacing w:after="0"/>
              <w:rPr>
                <w:rFonts w:cs="Arial"/>
                <w:lang w:val="en-GB"/>
              </w:rPr>
            </w:pPr>
            <w:r w:rsidRPr="005356E7">
              <w:rPr>
                <w:rFonts w:cs="Arial"/>
                <w:lang w:val="en-GB"/>
              </w:rPr>
              <w:t xml:space="preserve">accidental </w:t>
            </w:r>
            <w:r w:rsidR="0083302B" w:rsidRPr="005356E7">
              <w:rPr>
                <w:rFonts w:cs="Arial"/>
                <w:lang w:val="en-GB"/>
              </w:rPr>
              <w:t>felling</w:t>
            </w:r>
            <w:r w:rsidRPr="005356E7">
              <w:rPr>
                <w:rFonts w:cs="Arial"/>
                <w:lang w:val="en-GB"/>
              </w:rPr>
              <w:t xml:space="preserve"> reports and processing </w:t>
            </w:r>
            <w:r w:rsidR="00C73450" w:rsidRPr="005356E7">
              <w:rPr>
                <w:rFonts w:cs="Arial"/>
                <w:lang w:val="en-GB"/>
              </w:rPr>
              <w:t>applications</w:t>
            </w:r>
          </w:p>
          <w:p w14:paraId="77E4D881" w14:textId="0DEABBCF" w:rsidR="003056BD" w:rsidRPr="005356E7" w:rsidRDefault="003056BD" w:rsidP="003056BD">
            <w:pPr>
              <w:pStyle w:val="Textnormy"/>
              <w:numPr>
                <w:ilvl w:val="0"/>
                <w:numId w:val="3"/>
              </w:numPr>
              <w:spacing w:after="0"/>
              <w:rPr>
                <w:rFonts w:cs="Arial"/>
                <w:lang w:val="en-GB"/>
              </w:rPr>
            </w:pPr>
            <w:r w:rsidRPr="005356E7">
              <w:rPr>
                <w:rFonts w:cs="Arial"/>
                <w:lang w:val="en-GB"/>
              </w:rPr>
              <w:t xml:space="preserve">authorized </w:t>
            </w:r>
            <w:r w:rsidR="00C73450" w:rsidRPr="005356E7">
              <w:rPr>
                <w:rFonts w:cs="Arial"/>
                <w:lang w:val="en-GB"/>
              </w:rPr>
              <w:t xml:space="preserve">schedules of </w:t>
            </w:r>
            <w:r w:rsidRPr="005356E7">
              <w:rPr>
                <w:rFonts w:cs="Arial"/>
                <w:lang w:val="en-GB"/>
              </w:rPr>
              <w:t xml:space="preserve">processing </w:t>
            </w:r>
            <w:r w:rsidR="00C73450" w:rsidRPr="005356E7">
              <w:rPr>
                <w:rFonts w:cs="Arial"/>
                <w:lang w:val="en-GB"/>
              </w:rPr>
              <w:t xml:space="preserve">accidental </w:t>
            </w:r>
            <w:r w:rsidR="0083302B" w:rsidRPr="005356E7">
              <w:rPr>
                <w:rFonts w:cs="Arial"/>
                <w:lang w:val="en-GB"/>
              </w:rPr>
              <w:t>felling</w:t>
            </w:r>
          </w:p>
          <w:p w14:paraId="2152B6BD" w14:textId="13485283" w:rsidR="003056BD" w:rsidRPr="005356E7" w:rsidRDefault="003056BD" w:rsidP="003056BD">
            <w:pPr>
              <w:pStyle w:val="Textnormy"/>
              <w:numPr>
                <w:ilvl w:val="0"/>
                <w:numId w:val="3"/>
              </w:numPr>
              <w:spacing w:after="0"/>
              <w:rPr>
                <w:rFonts w:cs="Arial"/>
                <w:lang w:val="en-GB"/>
              </w:rPr>
            </w:pPr>
            <w:r w:rsidRPr="005356E7">
              <w:rPr>
                <w:rFonts w:cs="Arial"/>
                <w:lang w:val="en-GB"/>
              </w:rPr>
              <w:t xml:space="preserve">LHE </w:t>
            </w:r>
            <w:r w:rsidR="0083302B" w:rsidRPr="005356E7">
              <w:rPr>
                <w:rFonts w:cs="Arial"/>
                <w:lang w:val="en-GB"/>
              </w:rPr>
              <w:t xml:space="preserve">of forest </w:t>
            </w:r>
            <w:r w:rsidRPr="005356E7">
              <w:rPr>
                <w:rFonts w:cs="Arial"/>
                <w:lang w:val="en-GB"/>
              </w:rPr>
              <w:t>manager</w:t>
            </w:r>
          </w:p>
          <w:p w14:paraId="7F58B3DE" w14:textId="43B45A19" w:rsidR="003056BD" w:rsidRPr="005356E7" w:rsidRDefault="003056BD" w:rsidP="003056BD">
            <w:pPr>
              <w:pStyle w:val="Textnormy"/>
              <w:numPr>
                <w:ilvl w:val="0"/>
                <w:numId w:val="3"/>
              </w:numPr>
              <w:spacing w:after="0"/>
              <w:jc w:val="left"/>
              <w:rPr>
                <w:rFonts w:cs="Arial"/>
                <w:lang w:val="en-GB"/>
              </w:rPr>
            </w:pPr>
            <w:r w:rsidRPr="005356E7">
              <w:rPr>
                <w:rFonts w:cs="Arial"/>
                <w:lang w:val="en-GB"/>
              </w:rPr>
              <w:t xml:space="preserve">results of </w:t>
            </w:r>
            <w:r w:rsidR="00C97D8A" w:rsidRPr="005356E7">
              <w:rPr>
                <w:rFonts w:cs="Arial"/>
                <w:lang w:val="en-GB"/>
              </w:rPr>
              <w:t xml:space="preserve">the </w:t>
            </w:r>
            <w:r w:rsidRPr="005356E7">
              <w:rPr>
                <w:rFonts w:cs="Arial"/>
                <w:lang w:val="en-GB"/>
              </w:rPr>
              <w:t>state supervision</w:t>
            </w:r>
          </w:p>
          <w:p w14:paraId="03009EDE" w14:textId="1CC17AE5" w:rsidR="009A75AB" w:rsidRPr="005356E7" w:rsidRDefault="00311FD1" w:rsidP="0014766E">
            <w:pPr>
              <w:pStyle w:val="Textnormy"/>
              <w:numPr>
                <w:ilvl w:val="0"/>
                <w:numId w:val="3"/>
              </w:numPr>
              <w:spacing w:after="0"/>
              <w:jc w:val="left"/>
              <w:rPr>
                <w:rFonts w:cs="Arial"/>
                <w:lang w:val="en-GB"/>
              </w:rPr>
            </w:pPr>
            <w:r w:rsidRPr="005356E7">
              <w:rPr>
                <w:rFonts w:cs="Arial"/>
                <w:lang w:val="en-GB"/>
              </w:rPr>
              <w:t>communication with stakeholders</w:t>
            </w:r>
          </w:p>
          <w:p w14:paraId="760F3A4B" w14:textId="20947F69" w:rsidR="00211B93"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p>
        </w:tc>
      </w:tr>
    </w:tbl>
    <w:p w14:paraId="760F3A4D" w14:textId="77777777" w:rsidR="00211B93" w:rsidRPr="005356E7" w:rsidRDefault="00211B93" w:rsidP="00C62EF7">
      <w:pPr>
        <w:ind w:left="-142"/>
        <w:rPr>
          <w:rFonts w:ascii="Arial" w:hAnsi="Arial" w:cs="Arial"/>
          <w:sz w:val="20"/>
          <w:szCs w:val="20"/>
          <w:shd w:val="clear" w:color="auto" w:fill="FFFFFF"/>
          <w:lang w:val="en-GB"/>
        </w:rPr>
      </w:pPr>
    </w:p>
    <w:p w14:paraId="760F3A53" w14:textId="75FCD8F6" w:rsidR="00F45292" w:rsidRPr="005356E7" w:rsidRDefault="00F45292">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001C5DE4" w14:textId="77777777" w:rsidR="00211B93" w:rsidRPr="005356E7" w:rsidRDefault="00211B93"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A58" w14:textId="77777777" w:rsidTr="00C62EF7">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A56" w14:textId="575E6114" w:rsidR="00211B93"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A57" w14:textId="77777777" w:rsidR="00211B93" w:rsidRPr="005356E7" w:rsidRDefault="00211B93" w:rsidP="00FB473B">
            <w:pPr>
              <w:pStyle w:val="Odsekzoznamu"/>
              <w:ind w:left="336" w:hanging="360"/>
              <w:rPr>
                <w:rFonts w:ascii="Arial" w:hAnsi="Arial" w:cs="Arial"/>
                <w:b/>
                <w:lang w:val="en-GB" w:eastAsia="sk-SK"/>
              </w:rPr>
            </w:pPr>
            <w:r w:rsidRPr="005356E7">
              <w:rPr>
                <w:rFonts w:ascii="Arial" w:hAnsi="Arial" w:cs="Arial"/>
                <w:b/>
                <w:lang w:val="en-GB" w:eastAsia="sk-SK"/>
              </w:rPr>
              <w:t>8.2.</w:t>
            </w:r>
          </w:p>
        </w:tc>
      </w:tr>
      <w:tr w:rsidR="00846DD5" w:rsidRPr="005356E7" w14:paraId="760F3A5B"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59" w14:textId="0595B860" w:rsidR="00211B93"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5A" w14:textId="748EED17" w:rsidR="00211B93" w:rsidRPr="005356E7" w:rsidRDefault="00634B00" w:rsidP="001A5DD4">
            <w:pPr>
              <w:rPr>
                <w:rFonts w:ascii="Arial" w:hAnsi="Arial" w:cs="Arial"/>
                <w:b/>
                <w:caps/>
                <w:lang w:val="en-GB"/>
              </w:rPr>
            </w:pPr>
            <w:r w:rsidRPr="005356E7">
              <w:rPr>
                <w:rFonts w:ascii="Arial" w:hAnsi="Arial" w:cs="Arial"/>
                <w:b/>
                <w:caps/>
                <w:lang w:val="en-GB"/>
              </w:rPr>
              <w:t>MAINTENANCE OF FOREST ECOSYSTEM HEALTH AND VITALITY</w:t>
            </w:r>
          </w:p>
        </w:tc>
      </w:tr>
      <w:tr w:rsidR="00846DD5" w:rsidRPr="005356E7" w14:paraId="760F3A5E"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5C" w14:textId="5D7FB7EB" w:rsidR="00211B93" w:rsidRPr="005356E7" w:rsidRDefault="007F0B49"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5D" w14:textId="6F0D6188" w:rsidR="00211B93" w:rsidRPr="005356E7" w:rsidRDefault="00211B93" w:rsidP="00211B93">
            <w:pPr>
              <w:pStyle w:val="Odsekzoznamu"/>
              <w:ind w:left="336" w:hanging="360"/>
              <w:rPr>
                <w:rFonts w:ascii="Arial" w:hAnsi="Arial" w:cs="Arial"/>
                <w:b/>
                <w:lang w:val="en-GB" w:eastAsia="sk-SK"/>
              </w:rPr>
            </w:pPr>
            <w:r w:rsidRPr="005356E7">
              <w:rPr>
                <w:rFonts w:ascii="Arial" w:hAnsi="Arial" w:cs="Arial"/>
                <w:b/>
                <w:lang w:val="en-GB" w:eastAsia="sk-SK"/>
              </w:rPr>
              <w:t xml:space="preserve">8.2.3. </w:t>
            </w:r>
            <w:r w:rsidR="00FB2552" w:rsidRPr="005356E7">
              <w:rPr>
                <w:rFonts w:ascii="Arial" w:hAnsi="Arial" w:cs="Arial"/>
                <w:b/>
                <w:lang w:val="en-GB" w:eastAsia="sk-SK"/>
              </w:rPr>
              <w:t>TECHNOLOGICAL PROCESSES</w:t>
            </w:r>
          </w:p>
        </w:tc>
      </w:tr>
      <w:tr w:rsidR="00846DD5" w:rsidRPr="005356E7" w14:paraId="760F3A61"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5F" w14:textId="02B4B4C9" w:rsidR="00211B93" w:rsidRPr="005356E7" w:rsidRDefault="002C12D9"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60" w14:textId="6466423C" w:rsidR="001E6386" w:rsidRPr="005356E7" w:rsidRDefault="001A3877" w:rsidP="00C22391">
            <w:pPr>
              <w:pStyle w:val="Odsekzoznamu"/>
              <w:ind w:left="0" w:hanging="24"/>
              <w:rPr>
                <w:rFonts w:ascii="Arial" w:hAnsi="Arial" w:cs="Arial"/>
                <w:lang w:val="en-GB" w:eastAsia="sk-SK"/>
              </w:rPr>
            </w:pPr>
            <w:r w:rsidRPr="005356E7">
              <w:rPr>
                <w:rFonts w:ascii="Arial" w:hAnsi="Arial" w:cs="Arial"/>
                <w:lang w:val="en-GB" w:eastAsia="sk-SK"/>
              </w:rPr>
              <w:t>Technological preparation and implementation of harvesting and transport processes shall correspond to the real production and current weather conditions</w:t>
            </w:r>
            <w:r w:rsidR="00C22391" w:rsidRPr="005356E7">
              <w:rPr>
                <w:rFonts w:ascii="Arial" w:hAnsi="Arial" w:cs="Arial"/>
                <w:lang w:val="en-GB" w:eastAsia="sk-SK"/>
              </w:rPr>
              <w:t>,</w:t>
            </w:r>
            <w:r w:rsidRPr="005356E7">
              <w:rPr>
                <w:rFonts w:ascii="Arial" w:hAnsi="Arial" w:cs="Arial"/>
                <w:lang w:val="en-GB" w:eastAsia="sk-SK"/>
              </w:rPr>
              <w:t xml:space="preserve"> </w:t>
            </w:r>
            <w:r w:rsidR="00C22391" w:rsidRPr="005356E7">
              <w:rPr>
                <w:rFonts w:ascii="Arial" w:hAnsi="Arial" w:cs="Arial"/>
                <w:lang w:val="en-GB" w:eastAsia="sk-SK"/>
              </w:rPr>
              <w:t>while minimizing the negative impacts on soil and the whole ecosystem</w:t>
            </w:r>
          </w:p>
        </w:tc>
      </w:tr>
      <w:tr w:rsidR="00846DD5" w:rsidRPr="005356E7" w14:paraId="760F3A64" w14:textId="77777777" w:rsidTr="005D3F99">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62" w14:textId="1DF7C576" w:rsidR="005D3F99" w:rsidRPr="005356E7" w:rsidRDefault="00EE3114" w:rsidP="005D3F99">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63" w14:textId="1AC61914" w:rsidR="005D3F99" w:rsidRPr="005356E7" w:rsidRDefault="00B2272C" w:rsidP="00805D0F">
            <w:pPr>
              <w:pStyle w:val="Odsekzoznamu"/>
              <w:ind w:left="0" w:hanging="24"/>
              <w:rPr>
                <w:rFonts w:ascii="Arial" w:hAnsi="Arial" w:cs="Arial"/>
                <w:lang w:val="en-GB" w:eastAsia="sk-SK"/>
              </w:rPr>
            </w:pPr>
            <w:r w:rsidRPr="005356E7">
              <w:rPr>
                <w:rFonts w:ascii="Arial" w:hAnsi="Arial" w:cs="Arial"/>
                <w:lang w:val="en-GB" w:eastAsia="sk-SK"/>
              </w:rPr>
              <w:t xml:space="preserve">To reduce the environmental </w:t>
            </w:r>
            <w:r w:rsidR="00E35B21" w:rsidRPr="005356E7">
              <w:rPr>
                <w:rFonts w:ascii="Arial" w:hAnsi="Arial" w:cs="Arial"/>
                <w:lang w:val="en-GB" w:eastAsia="sk-SK"/>
              </w:rPr>
              <w:t xml:space="preserve">burden </w:t>
            </w:r>
            <w:r w:rsidRPr="005356E7">
              <w:rPr>
                <w:rFonts w:ascii="Arial" w:hAnsi="Arial" w:cs="Arial"/>
                <w:lang w:val="en-GB" w:eastAsia="sk-SK"/>
              </w:rPr>
              <w:t>and damage to forest resources</w:t>
            </w:r>
            <w:r w:rsidR="00E35B21" w:rsidRPr="005356E7">
              <w:rPr>
                <w:rFonts w:ascii="Arial" w:hAnsi="Arial" w:cs="Arial"/>
                <w:lang w:val="en-GB" w:eastAsia="sk-SK"/>
              </w:rPr>
              <w:t xml:space="preserve"> </w:t>
            </w:r>
            <w:r w:rsidR="00502060" w:rsidRPr="005356E7">
              <w:rPr>
                <w:rFonts w:ascii="Arial" w:hAnsi="Arial" w:cs="Arial"/>
                <w:lang w:val="en-GB" w:eastAsia="sk-SK"/>
              </w:rPr>
              <w:t xml:space="preserve">caused </w:t>
            </w:r>
            <w:r w:rsidR="00D95782" w:rsidRPr="005356E7">
              <w:rPr>
                <w:rFonts w:ascii="Arial" w:hAnsi="Arial" w:cs="Arial"/>
                <w:lang w:val="en-GB" w:eastAsia="sk-SK"/>
              </w:rPr>
              <w:t xml:space="preserve">by </w:t>
            </w:r>
            <w:r w:rsidR="00E35B21" w:rsidRPr="005356E7">
              <w:rPr>
                <w:rFonts w:ascii="Arial" w:hAnsi="Arial" w:cs="Arial"/>
                <w:lang w:val="en-GB" w:eastAsia="sk-SK"/>
              </w:rPr>
              <w:t>perform</w:t>
            </w:r>
            <w:r w:rsidR="00D95782" w:rsidRPr="005356E7">
              <w:rPr>
                <w:rFonts w:ascii="Arial" w:hAnsi="Arial" w:cs="Arial"/>
                <w:lang w:val="en-GB" w:eastAsia="sk-SK"/>
              </w:rPr>
              <w:t>ing</w:t>
            </w:r>
            <w:r w:rsidR="00E35B21" w:rsidRPr="005356E7">
              <w:rPr>
                <w:rFonts w:ascii="Arial" w:hAnsi="Arial" w:cs="Arial"/>
                <w:lang w:val="en-GB" w:eastAsia="sk-SK"/>
              </w:rPr>
              <w:t xml:space="preserve"> forestry </w:t>
            </w:r>
            <w:r w:rsidR="00D95782" w:rsidRPr="005356E7">
              <w:rPr>
                <w:rFonts w:ascii="Arial" w:hAnsi="Arial" w:cs="Arial"/>
                <w:lang w:val="en-GB" w:eastAsia="sk-SK"/>
              </w:rPr>
              <w:t xml:space="preserve">operations </w:t>
            </w:r>
            <w:r w:rsidR="00E35B21" w:rsidRPr="005356E7">
              <w:rPr>
                <w:rFonts w:ascii="Arial" w:hAnsi="Arial" w:cs="Arial"/>
                <w:lang w:val="en-GB" w:eastAsia="sk-SK"/>
              </w:rPr>
              <w:t>and illegal activities of local communities</w:t>
            </w:r>
          </w:p>
        </w:tc>
      </w:tr>
      <w:tr w:rsidR="00846DD5" w:rsidRPr="005356E7" w14:paraId="760F3A6B"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65" w14:textId="23007B17" w:rsidR="00211B93" w:rsidRPr="005356E7" w:rsidRDefault="00EE3114"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0EC1B839" w14:textId="77777777" w:rsidR="00502060" w:rsidRPr="005356E7" w:rsidRDefault="00502060" w:rsidP="00502060">
            <w:pPr>
              <w:pStyle w:val="Textnormy"/>
              <w:numPr>
                <w:ilvl w:val="0"/>
                <w:numId w:val="3"/>
              </w:numPr>
              <w:spacing w:after="0"/>
              <w:rPr>
                <w:rFonts w:cs="Arial"/>
                <w:lang w:val="en-GB"/>
              </w:rPr>
            </w:pPr>
            <w:r w:rsidRPr="005356E7">
              <w:rPr>
                <w:rFonts w:cs="Arial"/>
                <w:lang w:val="en-GB"/>
              </w:rPr>
              <w:t>Act NR SR 326/2005 Coll. on forests as amended</w:t>
            </w:r>
          </w:p>
          <w:p w14:paraId="38C519B5" w14:textId="77777777" w:rsidR="00502060" w:rsidRPr="005356E7" w:rsidRDefault="00502060" w:rsidP="00502060">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761858C7" w14:textId="77777777" w:rsidR="00C548BA" w:rsidRPr="005356E7" w:rsidRDefault="00C548BA" w:rsidP="00C548BA">
            <w:pPr>
              <w:pStyle w:val="Textnormy"/>
              <w:numPr>
                <w:ilvl w:val="0"/>
                <w:numId w:val="3"/>
              </w:numPr>
              <w:spacing w:after="0"/>
              <w:rPr>
                <w:rFonts w:cs="Arial"/>
                <w:lang w:val="en-GB"/>
              </w:rPr>
            </w:pPr>
            <w:r w:rsidRPr="005356E7">
              <w:rPr>
                <w:rFonts w:cs="Arial"/>
                <w:lang w:val="en-GB"/>
              </w:rPr>
              <w:t>Act NR SR 364/2004 Coll. on waters as amended</w:t>
            </w:r>
          </w:p>
          <w:p w14:paraId="272C3074" w14:textId="6DDC4CE1" w:rsidR="00C21879" w:rsidRPr="005356E7" w:rsidRDefault="009D442A" w:rsidP="00C21879">
            <w:pPr>
              <w:pStyle w:val="Textnormy"/>
              <w:numPr>
                <w:ilvl w:val="0"/>
                <w:numId w:val="3"/>
              </w:numPr>
              <w:spacing w:after="0"/>
              <w:jc w:val="left"/>
              <w:rPr>
                <w:rFonts w:cs="Arial"/>
                <w:lang w:val="en-GB"/>
              </w:rPr>
            </w:pPr>
            <w:r w:rsidRPr="005356E7">
              <w:rPr>
                <w:rFonts w:cs="Arial"/>
                <w:lang w:val="en-GB"/>
              </w:rPr>
              <w:t xml:space="preserve">Act </w:t>
            </w:r>
            <w:r w:rsidR="00AC6411" w:rsidRPr="005356E7">
              <w:rPr>
                <w:rFonts w:cs="Arial"/>
                <w:lang w:val="en-GB"/>
              </w:rPr>
              <w:t>NR SR</w:t>
            </w:r>
            <w:r w:rsidRPr="005356E7">
              <w:rPr>
                <w:rFonts w:cs="Arial"/>
                <w:lang w:val="en-GB"/>
              </w:rPr>
              <w:t xml:space="preserve"> 305/2018 Coll. on protected areas for natural water accumulation</w:t>
            </w:r>
          </w:p>
          <w:p w14:paraId="53503D60" w14:textId="77777777" w:rsidR="0055211E" w:rsidRPr="005356E7" w:rsidRDefault="00C548BA" w:rsidP="009135A2">
            <w:pPr>
              <w:pStyle w:val="Textnormy"/>
              <w:numPr>
                <w:ilvl w:val="0"/>
                <w:numId w:val="3"/>
              </w:numPr>
              <w:spacing w:after="0"/>
              <w:rPr>
                <w:rFonts w:cs="Arial"/>
                <w:lang w:val="en-GB"/>
              </w:rPr>
            </w:pPr>
            <w:r w:rsidRPr="005356E7">
              <w:rPr>
                <w:rFonts w:cs="Arial"/>
                <w:lang w:val="en-GB"/>
              </w:rPr>
              <w:t>Act 223/2001 Coll. on waste as amended</w:t>
            </w:r>
            <w:r w:rsidR="006F7D66" w:rsidRPr="005356E7">
              <w:rPr>
                <w:lang w:val="en-GB"/>
              </w:rPr>
              <w:t xml:space="preserve"> </w:t>
            </w:r>
          </w:p>
          <w:p w14:paraId="760F3A6A" w14:textId="53DFFF41" w:rsidR="00677141" w:rsidRPr="005356E7" w:rsidRDefault="006F7D66" w:rsidP="009135A2">
            <w:pPr>
              <w:pStyle w:val="Textnormy"/>
              <w:numPr>
                <w:ilvl w:val="0"/>
                <w:numId w:val="3"/>
              </w:numPr>
              <w:spacing w:after="0"/>
              <w:rPr>
                <w:rFonts w:cs="Arial"/>
                <w:lang w:val="en-GB"/>
              </w:rPr>
            </w:pPr>
            <w:r w:rsidRPr="005356E7">
              <w:rPr>
                <w:rFonts w:cs="Arial"/>
                <w:lang w:val="en-GB"/>
              </w:rPr>
              <w:t xml:space="preserve">Documented </w:t>
            </w:r>
            <w:r w:rsidR="009135A2" w:rsidRPr="005356E7">
              <w:rPr>
                <w:rFonts w:cs="Arial"/>
                <w:lang w:val="en-GB"/>
              </w:rPr>
              <w:t xml:space="preserve">obligatory </w:t>
            </w:r>
            <w:r w:rsidRPr="005356E7">
              <w:rPr>
                <w:rFonts w:cs="Arial"/>
                <w:lang w:val="en-GB"/>
              </w:rPr>
              <w:t xml:space="preserve">procedures of the group </w:t>
            </w:r>
            <w:r w:rsidR="009135A2" w:rsidRPr="005356E7">
              <w:rPr>
                <w:rFonts w:cs="Arial"/>
                <w:lang w:val="en-GB"/>
              </w:rPr>
              <w:t>enti</w:t>
            </w:r>
            <w:r w:rsidR="00B00A1F" w:rsidRPr="005356E7">
              <w:rPr>
                <w:rFonts w:cs="Arial"/>
                <w:lang w:val="en-GB"/>
              </w:rPr>
              <w:t>t</w:t>
            </w:r>
            <w:r w:rsidR="009135A2" w:rsidRPr="005356E7">
              <w:rPr>
                <w:rFonts w:cs="Arial"/>
                <w:lang w:val="en-GB"/>
              </w:rPr>
              <w:t xml:space="preserve">y </w:t>
            </w:r>
            <w:r w:rsidRPr="005356E7">
              <w:rPr>
                <w:rFonts w:cs="Arial"/>
                <w:lang w:val="en-GB"/>
              </w:rPr>
              <w:t xml:space="preserve">to minimize damage to vegetation and soil during forestry </w:t>
            </w:r>
            <w:r w:rsidR="009135A2" w:rsidRPr="005356E7">
              <w:rPr>
                <w:rFonts w:cs="Arial"/>
                <w:lang w:val="en-GB"/>
              </w:rPr>
              <w:t>operations</w:t>
            </w:r>
          </w:p>
        </w:tc>
      </w:tr>
      <w:tr w:rsidR="00846DD5" w:rsidRPr="005356E7" w14:paraId="760F3A75" w14:textId="77777777" w:rsidTr="00FB473B">
        <w:trPr>
          <w:trHeight w:val="2073"/>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A6C" w14:textId="127F4E3B" w:rsidR="00211B93" w:rsidRPr="005356E7" w:rsidRDefault="00EE3114"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211B93"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A6D" w14:textId="1532FEAF" w:rsidR="00211B93" w:rsidRPr="005356E7" w:rsidRDefault="00211B93" w:rsidP="00A4235C">
            <w:pPr>
              <w:pStyle w:val="Textnormy"/>
              <w:spacing w:after="0"/>
              <w:ind w:left="742" w:hanging="742"/>
              <w:jc w:val="left"/>
              <w:rPr>
                <w:rFonts w:cs="Arial"/>
                <w:lang w:val="en-GB"/>
              </w:rPr>
            </w:pPr>
            <w:r w:rsidRPr="005356E7">
              <w:rPr>
                <w:rFonts w:cs="Arial"/>
                <w:lang w:val="en-GB"/>
              </w:rPr>
              <w:t>8.2.3.1</w:t>
            </w:r>
            <w:r w:rsidR="00A4235C" w:rsidRPr="005356E7">
              <w:rPr>
                <w:rFonts w:cs="Arial"/>
                <w:lang w:val="en-GB"/>
              </w:rPr>
              <w:tab/>
            </w:r>
            <w:r w:rsidR="00793EE8" w:rsidRPr="005356E7">
              <w:rPr>
                <w:rFonts w:cs="Arial"/>
                <w:lang w:val="en-GB"/>
              </w:rPr>
              <w:t xml:space="preserve">The maximum permissible limits for damage to the terrain, soil, forest roads, forest stands and trees by </w:t>
            </w:r>
            <w:r w:rsidR="00D32537" w:rsidRPr="005356E7">
              <w:rPr>
                <w:rFonts w:cs="Arial"/>
                <w:lang w:val="en-GB"/>
              </w:rPr>
              <w:t>felling</w:t>
            </w:r>
            <w:r w:rsidR="00793EE8" w:rsidRPr="005356E7">
              <w:rPr>
                <w:rFonts w:cs="Arial"/>
                <w:lang w:val="en-GB"/>
              </w:rPr>
              <w:t xml:space="preserve"> and transport of timber </w:t>
            </w:r>
            <w:r w:rsidR="00D32537" w:rsidRPr="005356E7">
              <w:rPr>
                <w:rFonts w:cs="Arial"/>
                <w:lang w:val="en-GB"/>
              </w:rPr>
              <w:t>shall be</w:t>
            </w:r>
            <w:r w:rsidR="00793EE8" w:rsidRPr="005356E7">
              <w:rPr>
                <w:rFonts w:cs="Arial"/>
                <w:lang w:val="en-GB"/>
              </w:rPr>
              <w:t xml:space="preserve"> </w:t>
            </w:r>
            <w:r w:rsidR="00DB07B4" w:rsidRPr="005356E7">
              <w:rPr>
                <w:rFonts w:cs="Arial"/>
                <w:lang w:val="en-GB"/>
              </w:rPr>
              <w:t>kept</w:t>
            </w:r>
          </w:p>
          <w:p w14:paraId="5AA0A10F" w14:textId="5EFE17A9" w:rsidR="00E96BBD" w:rsidRPr="005356E7" w:rsidRDefault="00E96BBD" w:rsidP="00894F22">
            <w:pPr>
              <w:pStyle w:val="Textnormy"/>
              <w:spacing w:after="0"/>
              <w:ind w:left="742" w:hanging="742"/>
              <w:jc w:val="left"/>
              <w:rPr>
                <w:rFonts w:cs="Arial"/>
                <w:lang w:val="en-GB"/>
              </w:rPr>
            </w:pPr>
            <w:r w:rsidRPr="005356E7">
              <w:rPr>
                <w:rFonts w:cs="Arial"/>
                <w:lang w:val="en-GB"/>
              </w:rPr>
              <w:t>8.2.3.2</w:t>
            </w:r>
            <w:r w:rsidR="008A5C83" w:rsidRPr="005356E7">
              <w:rPr>
                <w:rFonts w:cs="Arial"/>
                <w:lang w:val="en-GB"/>
              </w:rPr>
              <w:tab/>
            </w:r>
            <w:r w:rsidR="0063648B" w:rsidRPr="005356E7">
              <w:rPr>
                <w:rFonts w:cs="Arial"/>
                <w:lang w:val="en-GB"/>
              </w:rPr>
              <w:t xml:space="preserve">At the end of the work, as well as during </w:t>
            </w:r>
            <w:r w:rsidR="00791BCE" w:rsidRPr="005356E7">
              <w:rPr>
                <w:rFonts w:cs="Arial"/>
                <w:lang w:val="en-GB"/>
              </w:rPr>
              <w:t>the work</w:t>
            </w:r>
            <w:r w:rsidR="0063648B" w:rsidRPr="005356E7">
              <w:rPr>
                <w:rFonts w:cs="Arial"/>
                <w:lang w:val="en-GB"/>
              </w:rPr>
              <w:t xml:space="preserve">, measures </w:t>
            </w:r>
            <w:r w:rsidR="00243AB9" w:rsidRPr="005356E7">
              <w:rPr>
                <w:rFonts w:cs="Arial"/>
                <w:lang w:val="en-GB"/>
              </w:rPr>
              <w:t>shall be</w:t>
            </w:r>
            <w:r w:rsidR="0063648B" w:rsidRPr="005356E7">
              <w:rPr>
                <w:rFonts w:cs="Arial"/>
                <w:lang w:val="en-GB"/>
              </w:rPr>
              <w:t xml:space="preserve"> taken that demonstrably and effectively minimize the impacts of the technologies used. They </w:t>
            </w:r>
            <w:r w:rsidR="00894F22" w:rsidRPr="005356E7">
              <w:rPr>
                <w:rFonts w:cs="Arial"/>
                <w:lang w:val="en-GB"/>
              </w:rPr>
              <w:t xml:space="preserve">shall be implemented </w:t>
            </w:r>
            <w:r w:rsidR="0063648B" w:rsidRPr="005356E7">
              <w:rPr>
                <w:rFonts w:cs="Arial"/>
                <w:lang w:val="en-GB"/>
              </w:rPr>
              <w:t xml:space="preserve">at the latest when the maximum permissible limits of damage to the terrain, soil or forest roads </w:t>
            </w:r>
            <w:r w:rsidR="00894F22" w:rsidRPr="005356E7">
              <w:rPr>
                <w:rFonts w:cs="Arial"/>
                <w:lang w:val="en-GB"/>
              </w:rPr>
              <w:t xml:space="preserve">have been </w:t>
            </w:r>
            <w:r w:rsidR="0063648B" w:rsidRPr="005356E7">
              <w:rPr>
                <w:rFonts w:cs="Arial"/>
                <w:lang w:val="en-GB"/>
              </w:rPr>
              <w:t>reached</w:t>
            </w:r>
            <w:r w:rsidR="00894F22" w:rsidRPr="005356E7">
              <w:rPr>
                <w:rFonts w:cs="Arial"/>
                <w:lang w:val="en-GB"/>
              </w:rPr>
              <w:t>.</w:t>
            </w:r>
          </w:p>
          <w:p w14:paraId="65D2A2BB" w14:textId="6F7398F1" w:rsidR="00DB0343" w:rsidRPr="005356E7" w:rsidRDefault="00497964" w:rsidP="00A4235C">
            <w:pPr>
              <w:pStyle w:val="Textnormy"/>
              <w:spacing w:after="0"/>
              <w:ind w:left="742" w:hanging="742"/>
              <w:jc w:val="left"/>
              <w:rPr>
                <w:rFonts w:cs="Arial"/>
                <w:lang w:val="en-GB"/>
              </w:rPr>
            </w:pPr>
            <w:r w:rsidRPr="005356E7">
              <w:rPr>
                <w:rFonts w:cs="Arial"/>
                <w:lang w:val="en-GB"/>
              </w:rPr>
              <w:t>8.2.3.</w:t>
            </w:r>
            <w:r w:rsidR="00612362" w:rsidRPr="005356E7">
              <w:rPr>
                <w:rFonts w:cs="Arial"/>
                <w:lang w:val="en-GB"/>
              </w:rPr>
              <w:t>3</w:t>
            </w:r>
            <w:r w:rsidRPr="005356E7">
              <w:rPr>
                <w:rFonts w:cs="Arial"/>
                <w:lang w:val="en-GB"/>
              </w:rPr>
              <w:t xml:space="preserve"> </w:t>
            </w:r>
            <w:r w:rsidR="005B59B5" w:rsidRPr="005356E7">
              <w:rPr>
                <w:rFonts w:cs="Arial"/>
                <w:lang w:val="en-GB"/>
              </w:rPr>
              <w:tab/>
            </w:r>
            <w:r w:rsidR="00AB1CA8" w:rsidRPr="005356E7">
              <w:rPr>
                <w:rFonts w:cs="Arial"/>
                <w:lang w:val="en-GB"/>
              </w:rPr>
              <w:t xml:space="preserve">A permanent network of technological lines </w:t>
            </w:r>
            <w:r w:rsidR="00181B15" w:rsidRPr="005356E7">
              <w:rPr>
                <w:rFonts w:cs="Arial"/>
                <w:lang w:val="en-GB"/>
              </w:rPr>
              <w:t xml:space="preserve">in forest spatial distribution units </w:t>
            </w:r>
            <w:r w:rsidR="00AB1CA8" w:rsidRPr="005356E7">
              <w:rPr>
                <w:rFonts w:cs="Arial"/>
                <w:lang w:val="en-GB"/>
              </w:rPr>
              <w:t>corresponding to topographic, pedological and growth conditions shall be established</w:t>
            </w:r>
            <w:r w:rsidR="003E18D0" w:rsidRPr="005356E7">
              <w:rPr>
                <w:rFonts w:cs="Arial"/>
                <w:lang w:val="en-GB"/>
              </w:rPr>
              <w:t xml:space="preserve">. </w:t>
            </w:r>
            <w:r w:rsidR="00AB1CA8" w:rsidRPr="005356E7">
              <w:rPr>
                <w:rFonts w:cs="Arial"/>
                <w:lang w:val="en-GB"/>
              </w:rPr>
              <w:t>The trees at the edge of the lines are marked so that their course is always easily recognizable.</w:t>
            </w:r>
          </w:p>
          <w:p w14:paraId="760F3A6F" w14:textId="0286D5B3" w:rsidR="00211B93" w:rsidRPr="005356E7" w:rsidRDefault="00E96BBD" w:rsidP="00A4235C">
            <w:pPr>
              <w:pStyle w:val="Textnormy"/>
              <w:spacing w:after="0"/>
              <w:ind w:left="742" w:hanging="742"/>
              <w:jc w:val="left"/>
              <w:rPr>
                <w:rFonts w:cs="Arial"/>
                <w:lang w:val="en-GB"/>
              </w:rPr>
            </w:pPr>
            <w:r w:rsidRPr="005356E7">
              <w:rPr>
                <w:rFonts w:cs="Arial"/>
                <w:lang w:val="en-GB"/>
              </w:rPr>
              <w:t>8.2.3.</w:t>
            </w:r>
            <w:r w:rsidR="00612362" w:rsidRPr="005356E7">
              <w:rPr>
                <w:rFonts w:cs="Arial"/>
                <w:lang w:val="en-GB"/>
              </w:rPr>
              <w:t>4</w:t>
            </w:r>
            <w:r w:rsidR="00A4235C" w:rsidRPr="005356E7">
              <w:rPr>
                <w:rFonts w:cs="Arial"/>
                <w:lang w:val="en-GB"/>
              </w:rPr>
              <w:tab/>
            </w:r>
            <w:r w:rsidR="00C405C9" w:rsidRPr="005356E7">
              <w:rPr>
                <w:rFonts w:cs="Arial"/>
                <w:lang w:val="en-GB"/>
              </w:rPr>
              <w:t>E</w:t>
            </w:r>
            <w:r w:rsidR="0011282C" w:rsidRPr="005356E7">
              <w:rPr>
                <w:rFonts w:cs="Arial"/>
                <w:lang w:val="en-GB"/>
              </w:rPr>
              <w:t xml:space="preserve">nvironmentally friendly technologies appropriate to the given production conditions </w:t>
            </w:r>
            <w:r w:rsidR="003C667D" w:rsidRPr="005356E7">
              <w:rPr>
                <w:rFonts w:cs="Arial"/>
                <w:lang w:val="en-GB"/>
              </w:rPr>
              <w:t xml:space="preserve">shall be preferably </w:t>
            </w:r>
            <w:r w:rsidR="0011282C" w:rsidRPr="005356E7">
              <w:rPr>
                <w:rFonts w:cs="Arial"/>
                <w:lang w:val="en-GB"/>
              </w:rPr>
              <w:t>used after prior assessment of the risks and impacts of the</w:t>
            </w:r>
            <w:r w:rsidR="003B7969" w:rsidRPr="005356E7">
              <w:rPr>
                <w:rFonts w:cs="Arial"/>
                <w:lang w:val="en-GB"/>
              </w:rPr>
              <w:t xml:space="preserve"> felling and</w:t>
            </w:r>
            <w:r w:rsidR="0011282C" w:rsidRPr="005356E7">
              <w:rPr>
                <w:rFonts w:cs="Arial"/>
                <w:lang w:val="en-GB"/>
              </w:rPr>
              <w:t xml:space="preserve"> transport process on forest ecosystems and sites of natural accumulation of surface </w:t>
            </w:r>
            <w:r w:rsidR="0064089F" w:rsidRPr="005356E7">
              <w:rPr>
                <w:rFonts w:cs="Arial"/>
                <w:lang w:val="en-GB"/>
              </w:rPr>
              <w:t xml:space="preserve">water </w:t>
            </w:r>
            <w:r w:rsidR="0011282C" w:rsidRPr="005356E7">
              <w:rPr>
                <w:rFonts w:cs="Arial"/>
                <w:lang w:val="en-GB"/>
              </w:rPr>
              <w:t>and ground</w:t>
            </w:r>
            <w:r w:rsidR="00FC7892" w:rsidRPr="005356E7">
              <w:rPr>
                <w:rFonts w:cs="Arial"/>
                <w:lang w:val="en-GB"/>
              </w:rPr>
              <w:t>water</w:t>
            </w:r>
            <w:r w:rsidR="0011282C" w:rsidRPr="005356E7">
              <w:rPr>
                <w:rFonts w:cs="Arial"/>
                <w:lang w:val="en-GB"/>
              </w:rPr>
              <w:t>.</w:t>
            </w:r>
          </w:p>
          <w:p w14:paraId="62AA2E3B" w14:textId="46DD444A" w:rsidR="00EB3C53" w:rsidRPr="005356E7" w:rsidRDefault="00EB3C53" w:rsidP="00A4235C">
            <w:pPr>
              <w:pStyle w:val="Textnormy"/>
              <w:spacing w:after="0"/>
              <w:ind w:left="742" w:hanging="742"/>
              <w:jc w:val="left"/>
              <w:rPr>
                <w:rFonts w:cs="Arial"/>
                <w:lang w:val="en-GB"/>
              </w:rPr>
            </w:pPr>
            <w:r w:rsidRPr="005356E7">
              <w:rPr>
                <w:rFonts w:cs="Arial"/>
                <w:lang w:val="en-GB"/>
              </w:rPr>
              <w:t>8.2.3.</w:t>
            </w:r>
            <w:r w:rsidR="00612362" w:rsidRPr="005356E7">
              <w:rPr>
                <w:rFonts w:cs="Arial"/>
                <w:lang w:val="en-GB"/>
              </w:rPr>
              <w:t>5</w:t>
            </w:r>
            <w:r w:rsidR="004566AD" w:rsidRPr="005356E7">
              <w:rPr>
                <w:rFonts w:cs="Arial"/>
                <w:lang w:val="en-GB"/>
              </w:rPr>
              <w:tab/>
            </w:r>
            <w:r w:rsidR="00CB08B3" w:rsidRPr="005356E7">
              <w:rPr>
                <w:rFonts w:cs="Arial"/>
                <w:lang w:val="en-GB"/>
              </w:rPr>
              <w:t xml:space="preserve">The tree method of </w:t>
            </w:r>
            <w:r w:rsidR="00DA57A7" w:rsidRPr="005356E7">
              <w:rPr>
                <w:rFonts w:cs="Arial"/>
                <w:lang w:val="en-GB"/>
              </w:rPr>
              <w:t>timber</w:t>
            </w:r>
            <w:r w:rsidR="00CB08B3" w:rsidRPr="005356E7">
              <w:rPr>
                <w:rFonts w:cs="Arial"/>
                <w:lang w:val="en-GB"/>
              </w:rPr>
              <w:t xml:space="preserve"> production minimizes damage to standing trees. It </w:t>
            </w:r>
            <w:r w:rsidR="00DA57A7" w:rsidRPr="005356E7">
              <w:rPr>
                <w:rFonts w:cs="Arial"/>
                <w:lang w:val="en-GB"/>
              </w:rPr>
              <w:t xml:space="preserve">shall not </w:t>
            </w:r>
            <w:r w:rsidR="00653751" w:rsidRPr="005356E7">
              <w:rPr>
                <w:rFonts w:cs="Arial"/>
                <w:lang w:val="en-GB"/>
              </w:rPr>
              <w:t>be</w:t>
            </w:r>
            <w:r w:rsidR="00CB08B3" w:rsidRPr="005356E7">
              <w:rPr>
                <w:rFonts w:cs="Arial"/>
                <w:lang w:val="en-GB"/>
              </w:rPr>
              <w:t xml:space="preserve"> used for deciduous trees during the growing season. Whenever possible, other methods are preferred to the tree method of </w:t>
            </w:r>
            <w:r w:rsidR="001825A5" w:rsidRPr="005356E7">
              <w:rPr>
                <w:rFonts w:cs="Arial"/>
                <w:lang w:val="en-GB"/>
              </w:rPr>
              <w:t>timber</w:t>
            </w:r>
            <w:r w:rsidR="00CB08B3" w:rsidRPr="005356E7">
              <w:rPr>
                <w:rFonts w:cs="Arial"/>
                <w:lang w:val="en-GB"/>
              </w:rPr>
              <w:t xml:space="preserve"> production.</w:t>
            </w:r>
          </w:p>
          <w:p w14:paraId="760F3A70" w14:textId="3C5A3801" w:rsidR="00211B93" w:rsidRPr="005356E7" w:rsidRDefault="00E96BBD" w:rsidP="00223ED0">
            <w:pPr>
              <w:pStyle w:val="Textnormy"/>
              <w:spacing w:after="0"/>
              <w:ind w:left="742" w:hanging="742"/>
              <w:jc w:val="left"/>
              <w:rPr>
                <w:lang w:val="en-GB"/>
              </w:rPr>
            </w:pPr>
            <w:r w:rsidRPr="005356E7">
              <w:rPr>
                <w:rFonts w:cs="Arial"/>
                <w:lang w:val="en-GB"/>
              </w:rPr>
              <w:t>8.2.3.</w:t>
            </w:r>
            <w:r w:rsidR="00612362" w:rsidRPr="005356E7">
              <w:rPr>
                <w:rFonts w:cs="Arial"/>
                <w:lang w:val="en-GB"/>
              </w:rPr>
              <w:t>6</w:t>
            </w:r>
            <w:r w:rsidR="00A4235C" w:rsidRPr="005356E7">
              <w:rPr>
                <w:rFonts w:cs="Arial"/>
                <w:lang w:val="en-GB"/>
              </w:rPr>
              <w:tab/>
            </w:r>
            <w:r w:rsidR="00C9787A" w:rsidRPr="005356E7">
              <w:rPr>
                <w:rFonts w:cs="Arial"/>
                <w:lang w:val="en-GB"/>
              </w:rPr>
              <w:t xml:space="preserve">Technical condition of machines shall </w:t>
            </w:r>
            <w:r w:rsidR="00B42E95" w:rsidRPr="005356E7">
              <w:rPr>
                <w:rFonts w:cs="Arial"/>
                <w:lang w:val="en-GB"/>
              </w:rPr>
              <w:t>be assesse</w:t>
            </w:r>
            <w:r w:rsidR="00223ED0" w:rsidRPr="005356E7">
              <w:rPr>
                <w:rFonts w:cs="Arial"/>
                <w:lang w:val="en-GB"/>
              </w:rPr>
              <w:t>d and shall not</w:t>
            </w:r>
            <w:r w:rsidR="00C9787A" w:rsidRPr="005356E7">
              <w:rPr>
                <w:rFonts w:cs="Arial"/>
                <w:lang w:val="en-GB"/>
              </w:rPr>
              <w:t xml:space="preserve"> be a source of danger to the safety of production process, environment, public health, or a source of pollution or damage to the road</w:t>
            </w:r>
            <w:r w:rsidR="00223ED0" w:rsidRPr="005356E7">
              <w:rPr>
                <w:rFonts w:cs="Arial"/>
                <w:lang w:val="en-GB"/>
              </w:rPr>
              <w:t>s</w:t>
            </w:r>
          </w:p>
          <w:p w14:paraId="75D8D88B" w14:textId="22775A83" w:rsidR="003C2806" w:rsidRPr="005356E7" w:rsidRDefault="00E96BBD" w:rsidP="00EF2240">
            <w:pPr>
              <w:pStyle w:val="Textnormy"/>
              <w:spacing w:after="0"/>
              <w:ind w:left="742" w:hanging="742"/>
              <w:jc w:val="left"/>
              <w:rPr>
                <w:rFonts w:cs="Arial"/>
                <w:lang w:val="en-GB"/>
              </w:rPr>
            </w:pPr>
            <w:r w:rsidRPr="005356E7">
              <w:rPr>
                <w:rFonts w:cs="Arial"/>
                <w:lang w:val="en-GB"/>
              </w:rPr>
              <w:t>8.2.3.</w:t>
            </w:r>
            <w:r w:rsidR="00612362" w:rsidRPr="005356E7">
              <w:rPr>
                <w:rFonts w:cs="Arial"/>
                <w:lang w:val="en-GB"/>
              </w:rPr>
              <w:t>7</w:t>
            </w:r>
            <w:r w:rsidR="00A4235C" w:rsidRPr="005356E7">
              <w:rPr>
                <w:rFonts w:cs="Arial"/>
                <w:lang w:val="en-GB"/>
              </w:rPr>
              <w:tab/>
            </w:r>
            <w:r w:rsidR="003C2806" w:rsidRPr="005356E7">
              <w:rPr>
                <w:rFonts w:cs="Arial"/>
                <w:lang w:val="en-GB"/>
              </w:rPr>
              <w:t xml:space="preserve">Machines used in forest work </w:t>
            </w:r>
            <w:r w:rsidR="00EF2240" w:rsidRPr="005356E7">
              <w:rPr>
                <w:rFonts w:cs="Arial"/>
                <w:lang w:val="en-GB"/>
              </w:rPr>
              <w:t xml:space="preserve">shall be </w:t>
            </w:r>
            <w:r w:rsidR="003C2806" w:rsidRPr="005356E7">
              <w:rPr>
                <w:rFonts w:cs="Arial"/>
                <w:lang w:val="en-GB"/>
              </w:rPr>
              <w:t xml:space="preserve">equipped with absorbents of possible (accidental) leakage of oil substances into the environment. </w:t>
            </w:r>
            <w:r w:rsidR="00C52A8C" w:rsidRPr="005356E7">
              <w:rPr>
                <w:rFonts w:cs="Arial"/>
                <w:lang w:val="en-GB"/>
              </w:rPr>
              <w:t>Refuelling</w:t>
            </w:r>
            <w:r w:rsidR="003C2806" w:rsidRPr="005356E7">
              <w:rPr>
                <w:rFonts w:cs="Arial"/>
                <w:lang w:val="en-GB"/>
              </w:rPr>
              <w:t xml:space="preserve"> with petroleum-based fuels is only possible in justified cases, in designated areas and at the same time using </w:t>
            </w:r>
            <w:r w:rsidR="00870BE0" w:rsidRPr="005356E7">
              <w:rPr>
                <w:rFonts w:cs="Arial"/>
                <w:lang w:val="en-GB"/>
              </w:rPr>
              <w:t>retaining</w:t>
            </w:r>
            <w:r w:rsidR="003C2806" w:rsidRPr="005356E7">
              <w:rPr>
                <w:rFonts w:cs="Arial"/>
                <w:lang w:val="en-GB"/>
              </w:rPr>
              <w:t xml:space="preserve"> measures in the event of a possible leak.</w:t>
            </w:r>
          </w:p>
          <w:p w14:paraId="1AF83061" w14:textId="1AEC2B4B" w:rsidR="003C2806" w:rsidRPr="005356E7" w:rsidRDefault="003C2806" w:rsidP="003C2806">
            <w:pPr>
              <w:pStyle w:val="Textnormy"/>
              <w:spacing w:after="0"/>
              <w:ind w:left="742" w:hanging="742"/>
              <w:rPr>
                <w:rFonts w:cs="Arial"/>
                <w:lang w:val="en-GB"/>
              </w:rPr>
            </w:pPr>
            <w:r w:rsidRPr="005356E7">
              <w:rPr>
                <w:rFonts w:cs="Arial"/>
                <w:lang w:val="en-GB"/>
              </w:rPr>
              <w:t>8.2.3.</w:t>
            </w:r>
            <w:r w:rsidR="00612362" w:rsidRPr="005356E7">
              <w:rPr>
                <w:rFonts w:cs="Arial"/>
                <w:lang w:val="en-GB"/>
              </w:rPr>
              <w:t>8</w:t>
            </w:r>
            <w:r w:rsidR="00100E5D" w:rsidRPr="005356E7">
              <w:rPr>
                <w:rFonts w:cs="Arial"/>
                <w:lang w:val="en-GB"/>
              </w:rPr>
              <w:tab/>
            </w:r>
            <w:r w:rsidRPr="005356E7">
              <w:rPr>
                <w:rFonts w:cs="Arial"/>
                <w:lang w:val="en-GB"/>
              </w:rPr>
              <w:t xml:space="preserve">Biodegradable lubricants (oils) </w:t>
            </w:r>
            <w:r w:rsidR="000569B1" w:rsidRPr="005356E7">
              <w:rPr>
                <w:rFonts w:cs="Arial"/>
                <w:lang w:val="en-GB"/>
              </w:rPr>
              <w:t xml:space="preserve">shall be </w:t>
            </w:r>
            <w:r w:rsidRPr="005356E7">
              <w:rPr>
                <w:rFonts w:cs="Arial"/>
                <w:lang w:val="en-GB"/>
              </w:rPr>
              <w:t xml:space="preserve">used for lossy </w:t>
            </w:r>
            <w:r w:rsidRPr="005356E7">
              <w:rPr>
                <w:rFonts w:cs="Arial"/>
                <w:lang w:val="en-GB"/>
              </w:rPr>
              <w:lastRenderedPageBreak/>
              <w:t>lubrication.</w:t>
            </w:r>
          </w:p>
          <w:p w14:paraId="3E64B1A9" w14:textId="183A5E39" w:rsidR="003C2806" w:rsidRPr="005356E7" w:rsidRDefault="003C2806" w:rsidP="003C2806">
            <w:pPr>
              <w:pStyle w:val="Textnormy"/>
              <w:spacing w:after="0"/>
              <w:ind w:left="742" w:hanging="742"/>
              <w:rPr>
                <w:rFonts w:cs="Arial"/>
                <w:lang w:val="en-GB"/>
              </w:rPr>
            </w:pPr>
            <w:r w:rsidRPr="005356E7">
              <w:rPr>
                <w:rFonts w:cs="Arial"/>
                <w:lang w:val="en-GB"/>
              </w:rPr>
              <w:t>8.2.3.</w:t>
            </w:r>
            <w:r w:rsidR="00612362" w:rsidRPr="005356E7">
              <w:rPr>
                <w:rFonts w:cs="Arial"/>
                <w:lang w:val="en-GB"/>
              </w:rPr>
              <w:t>9</w:t>
            </w:r>
            <w:r w:rsidR="00100E5D" w:rsidRPr="005356E7">
              <w:rPr>
                <w:rFonts w:cs="Arial"/>
                <w:lang w:val="en-GB"/>
              </w:rPr>
              <w:tab/>
            </w:r>
            <w:r w:rsidRPr="005356E7">
              <w:rPr>
                <w:rFonts w:cs="Arial"/>
                <w:lang w:val="en-GB"/>
              </w:rPr>
              <w:t xml:space="preserve">The measures taken </w:t>
            </w:r>
            <w:r w:rsidR="00100E5D" w:rsidRPr="005356E7">
              <w:rPr>
                <w:rFonts w:cs="Arial"/>
                <w:lang w:val="en-GB"/>
              </w:rPr>
              <w:t xml:space="preserve">shall </w:t>
            </w:r>
            <w:r w:rsidRPr="005356E7">
              <w:rPr>
                <w:rFonts w:cs="Arial"/>
                <w:lang w:val="en-GB"/>
              </w:rPr>
              <w:t xml:space="preserve">limit the generation of waste related to forestry production (does not apply to logging residues). The generated waste </w:t>
            </w:r>
            <w:r w:rsidR="000C2408" w:rsidRPr="005356E7">
              <w:rPr>
                <w:rFonts w:cs="Arial"/>
                <w:lang w:val="en-GB"/>
              </w:rPr>
              <w:t xml:space="preserve">shall be </w:t>
            </w:r>
            <w:r w:rsidRPr="005356E7">
              <w:rPr>
                <w:rFonts w:cs="Arial"/>
                <w:lang w:val="en-GB"/>
              </w:rPr>
              <w:t>continuously removed from the forest and properly disposed.</w:t>
            </w:r>
          </w:p>
          <w:p w14:paraId="760F3A74" w14:textId="57F23415" w:rsidR="00211B93" w:rsidRPr="005356E7" w:rsidRDefault="003C2806" w:rsidP="00E31412">
            <w:pPr>
              <w:pStyle w:val="Textnormy"/>
              <w:spacing w:after="0"/>
              <w:ind w:left="742" w:hanging="742"/>
              <w:jc w:val="left"/>
              <w:rPr>
                <w:rFonts w:cs="Arial"/>
                <w:lang w:val="en-GB"/>
              </w:rPr>
            </w:pPr>
            <w:r w:rsidRPr="005356E7">
              <w:rPr>
                <w:rFonts w:cs="Arial"/>
                <w:lang w:val="en-GB"/>
              </w:rPr>
              <w:t>8.2.3.1</w:t>
            </w:r>
            <w:r w:rsidR="00612362" w:rsidRPr="005356E7">
              <w:rPr>
                <w:rFonts w:cs="Arial"/>
                <w:lang w:val="en-GB"/>
              </w:rPr>
              <w:t>0</w:t>
            </w:r>
            <w:r w:rsidR="0031189E" w:rsidRPr="005356E7">
              <w:rPr>
                <w:rFonts w:cs="Arial"/>
                <w:lang w:val="en-GB"/>
              </w:rPr>
              <w:tab/>
            </w:r>
            <w:r w:rsidRPr="005356E7">
              <w:rPr>
                <w:rFonts w:cs="Arial"/>
                <w:lang w:val="en-GB"/>
              </w:rPr>
              <w:t xml:space="preserve">Measures </w:t>
            </w:r>
            <w:ins w:id="59" w:author="Hubert Paluš" w:date="2022-08-02T08:18:00Z">
              <w:r w:rsidR="00BA3D99" w:rsidRPr="00BA3D99">
                <w:rPr>
                  <w:rFonts w:cs="Arial"/>
                  <w:lang w:val="en-GB"/>
                </w:rPr>
                <w:t xml:space="preserve">to prohibit disposal of waste </w:t>
              </w:r>
            </w:ins>
            <w:del w:id="60" w:author="Hubert Paluš" w:date="2022-08-02T08:18:00Z">
              <w:r w:rsidRPr="005356E7" w:rsidDel="00FB54EC">
                <w:rPr>
                  <w:rFonts w:cs="Arial"/>
                  <w:lang w:val="en-GB"/>
                </w:rPr>
                <w:delText xml:space="preserve">to prevent </w:delText>
              </w:r>
            </w:del>
            <w:r w:rsidRPr="005356E7">
              <w:rPr>
                <w:rFonts w:cs="Arial"/>
                <w:lang w:val="en-GB"/>
              </w:rPr>
              <w:t xml:space="preserve">or limit the creation of illegal landfills </w:t>
            </w:r>
            <w:r w:rsidR="002E4D26" w:rsidRPr="005356E7">
              <w:rPr>
                <w:rFonts w:cs="Arial"/>
                <w:lang w:val="en-GB"/>
              </w:rPr>
              <w:t>shall be</w:t>
            </w:r>
            <w:r w:rsidRPr="005356E7">
              <w:rPr>
                <w:rFonts w:cs="Arial"/>
                <w:lang w:val="en-GB"/>
              </w:rPr>
              <w:t xml:space="preserve"> implemented. The resulting landfills </w:t>
            </w:r>
            <w:r w:rsidR="00E31412" w:rsidRPr="005356E7">
              <w:rPr>
                <w:rFonts w:cs="Arial"/>
                <w:lang w:val="en-GB"/>
              </w:rPr>
              <w:t xml:space="preserve">shall be </w:t>
            </w:r>
            <w:r w:rsidRPr="005356E7">
              <w:rPr>
                <w:rFonts w:cs="Arial"/>
                <w:lang w:val="en-GB"/>
              </w:rPr>
              <w:t>addressed immediately.</w:t>
            </w:r>
          </w:p>
        </w:tc>
      </w:tr>
      <w:tr w:rsidR="00846DD5" w:rsidRPr="005356E7" w14:paraId="3C6E7F12"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tcPr>
          <w:p w14:paraId="3EC765E1" w14:textId="56ADB4A8" w:rsidR="005C6109" w:rsidRPr="005356E7" w:rsidRDefault="00BD5AA6"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Remark</w:t>
            </w:r>
            <w:r w:rsidR="005C6109" w:rsidRPr="005356E7">
              <w:rPr>
                <w:rFonts w:ascii="Arial" w:eastAsia="Times New Roman" w:hAnsi="Arial" w:cs="Arial"/>
                <w:b/>
                <w:bCs/>
                <w:sz w:val="20"/>
                <w:szCs w:val="20"/>
                <w:lang w:val="en-GB" w:eastAsia="sk-SK"/>
              </w:rPr>
              <w:t xml:space="preserve"> </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tcPr>
          <w:p w14:paraId="5CCE6052" w14:textId="3A00C1C2" w:rsidR="00820F48" w:rsidRPr="005356E7" w:rsidRDefault="005C6109" w:rsidP="00634C75">
            <w:pPr>
              <w:pStyle w:val="Textnormy"/>
              <w:spacing w:after="0"/>
              <w:ind w:left="742" w:hanging="742"/>
              <w:rPr>
                <w:rFonts w:cs="Arial"/>
                <w:lang w:val="en-GB"/>
              </w:rPr>
            </w:pPr>
            <w:r w:rsidRPr="005356E7">
              <w:rPr>
                <w:rFonts w:cs="Arial"/>
                <w:lang w:val="en-GB"/>
              </w:rPr>
              <w:t>8.2.3.</w:t>
            </w:r>
            <w:r w:rsidR="00331E72" w:rsidRPr="005356E7">
              <w:rPr>
                <w:rFonts w:cs="Arial"/>
                <w:lang w:val="en-GB"/>
              </w:rPr>
              <w:t>10</w:t>
            </w:r>
            <w:r w:rsidR="00634C75" w:rsidRPr="005356E7">
              <w:rPr>
                <w:rFonts w:cs="Arial"/>
                <w:lang w:val="en-GB"/>
              </w:rPr>
              <w:tab/>
            </w:r>
            <w:r w:rsidR="00820F48" w:rsidRPr="005356E7">
              <w:rPr>
                <w:rFonts w:cs="Arial"/>
                <w:lang w:val="en-GB"/>
              </w:rPr>
              <w:t>The waste associated with forest production is considered to be:</w:t>
            </w:r>
          </w:p>
          <w:p w14:paraId="74521BD4" w14:textId="4A0EA89B" w:rsidR="00820F48" w:rsidRPr="005356E7" w:rsidRDefault="00820F48" w:rsidP="00820F48">
            <w:pPr>
              <w:pStyle w:val="Odsekzoznamu"/>
              <w:numPr>
                <w:ilvl w:val="0"/>
                <w:numId w:val="3"/>
              </w:numPr>
              <w:ind w:left="743"/>
              <w:rPr>
                <w:rFonts w:ascii="Arial" w:hAnsi="Arial" w:cs="Arial"/>
                <w:lang w:val="en-GB"/>
              </w:rPr>
            </w:pPr>
            <w:r w:rsidRPr="005356E7">
              <w:rPr>
                <w:rFonts w:ascii="Arial" w:hAnsi="Arial" w:cs="Arial"/>
                <w:lang w:val="en-GB"/>
              </w:rPr>
              <w:t>non-functional packaging and forest protection products made from petroleum materials</w:t>
            </w:r>
          </w:p>
          <w:p w14:paraId="0D027F64" w14:textId="01CD977D" w:rsidR="00820F48" w:rsidRPr="005356E7" w:rsidRDefault="00820F48" w:rsidP="00820F48">
            <w:pPr>
              <w:pStyle w:val="Odsekzoznamu"/>
              <w:numPr>
                <w:ilvl w:val="0"/>
                <w:numId w:val="3"/>
              </w:numPr>
              <w:ind w:left="743"/>
              <w:rPr>
                <w:rFonts w:ascii="Arial" w:hAnsi="Arial" w:cs="Arial"/>
                <w:lang w:val="en-GB"/>
              </w:rPr>
            </w:pPr>
            <w:r w:rsidRPr="005356E7">
              <w:rPr>
                <w:rFonts w:ascii="Arial" w:hAnsi="Arial" w:cs="Arial"/>
                <w:lang w:val="en-GB"/>
              </w:rPr>
              <w:t>non-functional metal mesh, ropes and other metal objects</w:t>
            </w:r>
          </w:p>
          <w:p w14:paraId="029C2CC7" w14:textId="2A76E069" w:rsidR="005C6109" w:rsidRPr="005356E7" w:rsidRDefault="00820F48" w:rsidP="00236ED0">
            <w:pPr>
              <w:pStyle w:val="Odsekzoznamu"/>
              <w:numPr>
                <w:ilvl w:val="0"/>
                <w:numId w:val="3"/>
              </w:numPr>
              <w:ind w:left="743"/>
              <w:rPr>
                <w:rFonts w:ascii="Arial" w:hAnsi="Arial" w:cs="Arial"/>
                <w:lang w:val="en-GB"/>
              </w:rPr>
            </w:pPr>
            <w:r w:rsidRPr="005356E7">
              <w:rPr>
                <w:rFonts w:ascii="Arial" w:hAnsi="Arial" w:cs="Arial"/>
                <w:lang w:val="en-GB"/>
              </w:rPr>
              <w:t>municipal waste generated during the production</w:t>
            </w:r>
          </w:p>
        </w:tc>
      </w:tr>
      <w:tr w:rsidR="00211B93" w:rsidRPr="005356E7" w14:paraId="760F3A7C"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A76" w14:textId="6F31489C" w:rsidR="00211B93" w:rsidRPr="005356E7" w:rsidRDefault="00EE3114"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760F3A77" w14:textId="14D2F39A" w:rsidR="00211B93" w:rsidRPr="005356E7" w:rsidRDefault="00752942" w:rsidP="0014766E">
            <w:pPr>
              <w:pStyle w:val="Textnormy"/>
              <w:numPr>
                <w:ilvl w:val="0"/>
                <w:numId w:val="3"/>
              </w:numPr>
              <w:spacing w:after="0"/>
              <w:jc w:val="left"/>
              <w:rPr>
                <w:rFonts w:cs="Arial"/>
                <w:lang w:val="en-GB"/>
              </w:rPr>
            </w:pPr>
            <w:r w:rsidRPr="005356E7">
              <w:rPr>
                <w:rFonts w:cs="Arial"/>
                <w:lang w:val="en-GB"/>
              </w:rPr>
              <w:t>contracts with contractors</w:t>
            </w:r>
          </w:p>
          <w:p w14:paraId="13E42262" w14:textId="77777777" w:rsidR="005B0EE9" w:rsidRPr="005356E7" w:rsidRDefault="005B0EE9" w:rsidP="005B0EE9">
            <w:pPr>
              <w:pStyle w:val="Textnormy"/>
              <w:numPr>
                <w:ilvl w:val="0"/>
                <w:numId w:val="3"/>
              </w:numPr>
              <w:spacing w:after="0"/>
              <w:rPr>
                <w:rFonts w:cs="Arial"/>
                <w:lang w:val="en-GB"/>
              </w:rPr>
            </w:pPr>
            <w:r w:rsidRPr="005356E7">
              <w:rPr>
                <w:rFonts w:cs="Arial"/>
                <w:lang w:val="en-GB"/>
              </w:rPr>
              <w:t>documentation of the assignment and receipt of work and workplaces</w:t>
            </w:r>
          </w:p>
          <w:p w14:paraId="2A66FABD" w14:textId="3EDE6A88" w:rsidR="00FC3AFD" w:rsidRPr="005356E7" w:rsidRDefault="00084738" w:rsidP="00FC3AFD">
            <w:pPr>
              <w:pStyle w:val="Textnormy"/>
              <w:numPr>
                <w:ilvl w:val="0"/>
                <w:numId w:val="3"/>
              </w:numPr>
              <w:spacing w:after="0"/>
              <w:jc w:val="left"/>
              <w:rPr>
                <w:rFonts w:cs="Arial"/>
                <w:lang w:val="en-GB"/>
              </w:rPr>
            </w:pPr>
            <w:r w:rsidRPr="005356E7">
              <w:rPr>
                <w:rFonts w:cs="Arial"/>
                <w:lang w:val="en-GB"/>
              </w:rPr>
              <w:t xml:space="preserve">records of assessment of the technical condition of </w:t>
            </w:r>
            <w:r w:rsidR="003808AB" w:rsidRPr="005356E7">
              <w:rPr>
                <w:rFonts w:cs="Arial"/>
                <w:lang w:val="en-GB"/>
              </w:rPr>
              <w:t xml:space="preserve">production </w:t>
            </w:r>
            <w:r w:rsidRPr="005356E7">
              <w:rPr>
                <w:rFonts w:cs="Arial"/>
                <w:lang w:val="en-GB"/>
              </w:rPr>
              <w:t>means</w:t>
            </w:r>
          </w:p>
          <w:p w14:paraId="57BD2D48" w14:textId="68228805" w:rsidR="00E90811" w:rsidRPr="005356E7" w:rsidRDefault="00E90811" w:rsidP="00E90811">
            <w:pPr>
              <w:pStyle w:val="Textnormy"/>
              <w:numPr>
                <w:ilvl w:val="0"/>
                <w:numId w:val="3"/>
              </w:numPr>
              <w:spacing w:after="0"/>
              <w:rPr>
                <w:rFonts w:cs="Arial"/>
                <w:lang w:val="en-GB"/>
              </w:rPr>
            </w:pPr>
            <w:r w:rsidRPr="005356E7">
              <w:rPr>
                <w:rFonts w:cs="Arial"/>
                <w:lang w:val="en-GB"/>
              </w:rPr>
              <w:t>records of waste management</w:t>
            </w:r>
          </w:p>
          <w:p w14:paraId="760F3A7A" w14:textId="1D433076" w:rsidR="00211B93" w:rsidRPr="005356E7" w:rsidRDefault="00211B93" w:rsidP="0014766E">
            <w:pPr>
              <w:pStyle w:val="Textnormy"/>
              <w:numPr>
                <w:ilvl w:val="0"/>
                <w:numId w:val="3"/>
              </w:numPr>
              <w:spacing w:after="0"/>
              <w:jc w:val="left"/>
              <w:rPr>
                <w:rFonts w:cs="Arial"/>
                <w:lang w:val="en-GB"/>
              </w:rPr>
            </w:pPr>
            <w:r w:rsidRPr="005356E7">
              <w:rPr>
                <w:rFonts w:cs="Arial"/>
                <w:lang w:val="en-GB"/>
              </w:rPr>
              <w:t>inform</w:t>
            </w:r>
            <w:r w:rsidR="00E90811" w:rsidRPr="005356E7">
              <w:rPr>
                <w:rFonts w:cs="Arial"/>
                <w:lang w:val="en-GB"/>
              </w:rPr>
              <w:t>ation of</w:t>
            </w:r>
            <w:r w:rsidRPr="005356E7">
              <w:rPr>
                <w:rFonts w:cs="Arial"/>
                <w:lang w:val="en-GB"/>
              </w:rPr>
              <w:t xml:space="preserve"> ŠS LH, ŠS ŽP, ŠOP SR, SAŽP, SVP, SRZ, SIŽP</w:t>
            </w:r>
          </w:p>
          <w:p w14:paraId="760F3A7B" w14:textId="24564F0C" w:rsidR="00211B93"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p>
        </w:tc>
      </w:tr>
    </w:tbl>
    <w:p w14:paraId="760F3A7D" w14:textId="77777777" w:rsidR="00211B93" w:rsidRPr="005356E7" w:rsidRDefault="00211B93" w:rsidP="00C62EF7">
      <w:pPr>
        <w:ind w:left="-142"/>
        <w:rPr>
          <w:rFonts w:ascii="Arial" w:hAnsi="Arial" w:cs="Arial"/>
          <w:sz w:val="20"/>
          <w:szCs w:val="20"/>
          <w:shd w:val="clear" w:color="auto" w:fill="FFFFFF"/>
          <w:lang w:val="en-GB"/>
        </w:rPr>
      </w:pPr>
    </w:p>
    <w:p w14:paraId="760F3A7E" w14:textId="28128188"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A83" w14:textId="77777777" w:rsidTr="00C62EF7">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A81" w14:textId="72CDB84D" w:rsidR="00211B93"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A82" w14:textId="77777777" w:rsidR="00211B93" w:rsidRPr="005356E7" w:rsidRDefault="00211B93" w:rsidP="00FB473B">
            <w:pPr>
              <w:pStyle w:val="Odsekzoznamu"/>
              <w:ind w:left="336" w:hanging="360"/>
              <w:rPr>
                <w:rFonts w:ascii="Arial" w:hAnsi="Arial" w:cs="Arial"/>
                <w:b/>
                <w:lang w:val="en-GB" w:eastAsia="sk-SK"/>
              </w:rPr>
            </w:pPr>
            <w:r w:rsidRPr="005356E7">
              <w:rPr>
                <w:rFonts w:ascii="Arial" w:hAnsi="Arial" w:cs="Arial"/>
                <w:b/>
                <w:lang w:val="en-GB" w:eastAsia="sk-SK"/>
              </w:rPr>
              <w:t>8.2.</w:t>
            </w:r>
          </w:p>
        </w:tc>
      </w:tr>
      <w:tr w:rsidR="00846DD5" w:rsidRPr="005356E7" w14:paraId="760F3A86"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84" w14:textId="2E19132B" w:rsidR="00211B93"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85" w14:textId="3E806FF4" w:rsidR="00211B93" w:rsidRPr="005356E7" w:rsidRDefault="00634B00" w:rsidP="001A5DD4">
            <w:pPr>
              <w:rPr>
                <w:rFonts w:ascii="Arial" w:hAnsi="Arial" w:cs="Arial"/>
                <w:b/>
                <w:caps/>
                <w:lang w:val="en-GB"/>
              </w:rPr>
            </w:pPr>
            <w:r w:rsidRPr="005356E7">
              <w:rPr>
                <w:rFonts w:ascii="Arial" w:hAnsi="Arial" w:cs="Arial"/>
                <w:b/>
                <w:caps/>
                <w:lang w:val="en-GB"/>
              </w:rPr>
              <w:t>MAINTENANCE OF FOREST ECOSYSTEM HEALTH AND VITALITY</w:t>
            </w:r>
          </w:p>
        </w:tc>
      </w:tr>
      <w:tr w:rsidR="00846DD5" w:rsidRPr="005356E7" w14:paraId="760F3A89"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87" w14:textId="5A72C54A" w:rsidR="00211B93" w:rsidRPr="005356E7" w:rsidRDefault="007F0B49"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88" w14:textId="1915BD78" w:rsidR="00211B93" w:rsidRPr="005356E7" w:rsidRDefault="00211B93" w:rsidP="00211B93">
            <w:pPr>
              <w:pStyle w:val="Odsekzoznamu"/>
              <w:ind w:left="0"/>
              <w:rPr>
                <w:rFonts w:ascii="Arial" w:hAnsi="Arial" w:cs="Arial"/>
                <w:b/>
                <w:lang w:val="en-GB" w:eastAsia="sk-SK"/>
              </w:rPr>
            </w:pPr>
            <w:r w:rsidRPr="005356E7">
              <w:rPr>
                <w:rFonts w:ascii="Arial" w:hAnsi="Arial" w:cs="Arial"/>
                <w:b/>
                <w:lang w:val="en-GB" w:eastAsia="sk-SK"/>
              </w:rPr>
              <w:t xml:space="preserve">8.2.4. </w:t>
            </w:r>
            <w:r w:rsidR="00E33798" w:rsidRPr="005356E7">
              <w:rPr>
                <w:rFonts w:ascii="Arial" w:hAnsi="Arial" w:cs="Arial"/>
                <w:b/>
                <w:lang w:val="en-GB" w:eastAsia="sk-SK"/>
              </w:rPr>
              <w:t>PESTICIDES APPLICATION</w:t>
            </w:r>
          </w:p>
        </w:tc>
      </w:tr>
      <w:tr w:rsidR="00846DD5" w:rsidRPr="005356E7" w14:paraId="760F3A8C"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8A" w14:textId="2B0F6742" w:rsidR="00211B93" w:rsidRPr="005356E7" w:rsidRDefault="002C12D9"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8B" w14:textId="2E2E96CD" w:rsidR="00211B93" w:rsidRPr="005356E7" w:rsidRDefault="00A5060F" w:rsidP="00DD0CFF">
            <w:pPr>
              <w:pStyle w:val="Odsekzoznamu"/>
              <w:ind w:left="0" w:hanging="24"/>
              <w:rPr>
                <w:rFonts w:ascii="Arial" w:hAnsi="Arial"/>
                <w:lang w:val="en-GB" w:eastAsia="sk-SK"/>
              </w:rPr>
            </w:pPr>
            <w:r w:rsidRPr="005356E7">
              <w:rPr>
                <w:rFonts w:ascii="Arial" w:hAnsi="Arial"/>
                <w:lang w:val="en-GB" w:eastAsia="sk-SK"/>
              </w:rPr>
              <w:t xml:space="preserve">Pesticides (herbicides, insecticides, fungicides, rodenticides) shall be used only to a limited extent, while respecting the degree of nature protection, as a last </w:t>
            </w:r>
            <w:r w:rsidR="000B45D1" w:rsidRPr="005356E7">
              <w:rPr>
                <w:rFonts w:ascii="Arial" w:hAnsi="Arial"/>
                <w:lang w:val="en-GB" w:eastAsia="sk-SK"/>
              </w:rPr>
              <w:t>option</w:t>
            </w:r>
            <w:r w:rsidRPr="005356E7">
              <w:rPr>
                <w:rFonts w:ascii="Arial" w:hAnsi="Arial"/>
                <w:lang w:val="en-GB" w:eastAsia="sk-SK"/>
              </w:rPr>
              <w:t xml:space="preserve"> only in cases where they cannot be replaced by appropriate cultivation and biological measures. The use of pesticides prohibited by international conventions is not permitted. All chemicals used </w:t>
            </w:r>
            <w:r w:rsidR="003112FD" w:rsidRPr="005356E7">
              <w:rPr>
                <w:rFonts w:ascii="Arial" w:hAnsi="Arial"/>
                <w:lang w:val="en-GB" w:eastAsia="sk-SK"/>
              </w:rPr>
              <w:t xml:space="preserve">shall </w:t>
            </w:r>
            <w:r w:rsidRPr="005356E7">
              <w:rPr>
                <w:rFonts w:ascii="Arial" w:hAnsi="Arial"/>
                <w:lang w:val="en-GB" w:eastAsia="sk-SK"/>
              </w:rPr>
              <w:t>meet hygienic</w:t>
            </w:r>
            <w:r w:rsidR="00DD0CFF" w:rsidRPr="005356E7">
              <w:rPr>
                <w:rFonts w:ascii="Arial" w:hAnsi="Arial"/>
                <w:lang w:val="en-GB" w:eastAsia="sk-SK"/>
              </w:rPr>
              <w:t xml:space="preserve">, </w:t>
            </w:r>
            <w:r w:rsidRPr="005356E7">
              <w:rPr>
                <w:rFonts w:ascii="Arial" w:hAnsi="Arial"/>
                <w:lang w:val="en-GB" w:eastAsia="sk-SK"/>
              </w:rPr>
              <w:t xml:space="preserve">toxicological and ecological limits and conditions of nature protection. Their use </w:t>
            </w:r>
            <w:r w:rsidR="00DD0CFF" w:rsidRPr="005356E7">
              <w:rPr>
                <w:rFonts w:ascii="Arial" w:hAnsi="Arial"/>
                <w:lang w:val="en-GB" w:eastAsia="sk-SK"/>
              </w:rPr>
              <w:t xml:space="preserve">shall be </w:t>
            </w:r>
            <w:r w:rsidRPr="005356E7">
              <w:rPr>
                <w:rFonts w:ascii="Arial" w:hAnsi="Arial"/>
                <w:lang w:val="en-GB" w:eastAsia="sk-SK"/>
              </w:rPr>
              <w:t>properly documented.</w:t>
            </w:r>
          </w:p>
        </w:tc>
      </w:tr>
      <w:tr w:rsidR="00846DD5" w:rsidRPr="005356E7" w14:paraId="760F3A8F" w14:textId="77777777" w:rsidTr="005D3F99">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8D" w14:textId="695949BB" w:rsidR="005D3F99" w:rsidRPr="005356E7" w:rsidRDefault="00EE3114" w:rsidP="005D3F99">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8E" w14:textId="6748DF12" w:rsidR="005D3F99" w:rsidRPr="005356E7" w:rsidRDefault="00DF3287" w:rsidP="00805D0F">
            <w:pPr>
              <w:pStyle w:val="Odsekzoznamu"/>
              <w:ind w:left="0" w:hanging="24"/>
              <w:rPr>
                <w:rFonts w:ascii="Arial" w:hAnsi="Arial" w:cs="Arial"/>
                <w:lang w:val="en-GB" w:eastAsia="sk-SK"/>
              </w:rPr>
            </w:pPr>
            <w:r w:rsidRPr="005356E7">
              <w:rPr>
                <w:rFonts w:ascii="Arial" w:hAnsi="Arial" w:cs="Arial"/>
                <w:lang w:val="en-GB" w:eastAsia="sk-SK"/>
              </w:rPr>
              <w:t xml:space="preserve">To minimise the </w:t>
            </w:r>
            <w:r w:rsidR="00591FC0" w:rsidRPr="005356E7">
              <w:rPr>
                <w:rFonts w:ascii="Arial" w:hAnsi="Arial" w:cs="Arial"/>
                <w:lang w:val="en-GB" w:eastAsia="sk-SK"/>
              </w:rPr>
              <w:t>application of pesticides and herbicides</w:t>
            </w:r>
          </w:p>
        </w:tc>
      </w:tr>
      <w:tr w:rsidR="00846DD5" w:rsidRPr="005356E7" w14:paraId="760F3A94"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90" w14:textId="068E9205" w:rsidR="00211B93" w:rsidRPr="005356E7" w:rsidRDefault="00DE478F"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1C4F13D9" w14:textId="77777777" w:rsidR="00747ECD" w:rsidRPr="005356E7" w:rsidRDefault="00747ECD" w:rsidP="00747ECD">
            <w:pPr>
              <w:pStyle w:val="Textnormy"/>
              <w:numPr>
                <w:ilvl w:val="0"/>
                <w:numId w:val="3"/>
              </w:numPr>
              <w:spacing w:after="0"/>
              <w:rPr>
                <w:rFonts w:cs="Arial"/>
                <w:lang w:val="en-GB"/>
              </w:rPr>
            </w:pPr>
            <w:r w:rsidRPr="005356E7">
              <w:rPr>
                <w:rFonts w:cs="Arial"/>
                <w:lang w:val="en-GB"/>
              </w:rPr>
              <w:t>Act 405/2011 Coll. on plant health care as amended</w:t>
            </w:r>
          </w:p>
          <w:p w14:paraId="20B9289A" w14:textId="77777777" w:rsidR="00747ECD" w:rsidRPr="005356E7" w:rsidRDefault="00747ECD" w:rsidP="00747ECD">
            <w:pPr>
              <w:pStyle w:val="Textnormy"/>
              <w:numPr>
                <w:ilvl w:val="0"/>
                <w:numId w:val="3"/>
              </w:numPr>
              <w:spacing w:after="0"/>
              <w:rPr>
                <w:rFonts w:cs="Arial"/>
                <w:lang w:val="en-GB"/>
              </w:rPr>
            </w:pPr>
            <w:r w:rsidRPr="005356E7">
              <w:rPr>
                <w:rFonts w:cs="Arial"/>
                <w:lang w:val="en-GB"/>
              </w:rPr>
              <w:t>Act 67/2010 Coll. on the conditions of placing chemical substances and mixtures on the market as amended</w:t>
            </w:r>
          </w:p>
          <w:p w14:paraId="760F3A93" w14:textId="31BAAD8F" w:rsidR="00747ECD" w:rsidRPr="005356E7" w:rsidRDefault="00747ECD" w:rsidP="00747ECD">
            <w:pPr>
              <w:pStyle w:val="Textnormy"/>
              <w:numPr>
                <w:ilvl w:val="0"/>
                <w:numId w:val="3"/>
              </w:numPr>
              <w:spacing w:after="0"/>
              <w:rPr>
                <w:rFonts w:cs="Arial"/>
                <w:lang w:val="en-GB"/>
              </w:rPr>
            </w:pPr>
            <w:r w:rsidRPr="005356E7">
              <w:rPr>
                <w:rFonts w:cs="Arial"/>
                <w:lang w:val="en-GB"/>
              </w:rPr>
              <w:t>Act NR SR 543/2002 Coll. on nature and landscape protection as amended</w:t>
            </w:r>
          </w:p>
        </w:tc>
      </w:tr>
      <w:tr w:rsidR="00846DD5" w:rsidRPr="005356E7" w14:paraId="760F3A9A" w14:textId="77777777" w:rsidTr="00A25149">
        <w:trPr>
          <w:trHeight w:val="1470"/>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A95" w14:textId="595998B2" w:rsidR="00211B93" w:rsidRPr="005356E7" w:rsidRDefault="00EE3114"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211B93"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A96" w14:textId="20D26678" w:rsidR="00211B93" w:rsidRPr="005356E7" w:rsidRDefault="00211B93" w:rsidP="00A4235C">
            <w:pPr>
              <w:pStyle w:val="Textnormy"/>
              <w:spacing w:after="0"/>
              <w:ind w:left="742" w:hanging="742"/>
              <w:jc w:val="left"/>
              <w:rPr>
                <w:rFonts w:cs="Arial"/>
                <w:lang w:val="en-GB"/>
              </w:rPr>
            </w:pPr>
            <w:r w:rsidRPr="005356E7">
              <w:rPr>
                <w:rFonts w:cs="Arial"/>
                <w:lang w:val="en-GB"/>
              </w:rPr>
              <w:t>8.2.4.1</w:t>
            </w:r>
            <w:r w:rsidR="00A4235C" w:rsidRPr="005356E7">
              <w:rPr>
                <w:rFonts w:cs="Arial"/>
                <w:lang w:val="en-GB"/>
              </w:rPr>
              <w:tab/>
            </w:r>
            <w:r w:rsidR="006158B6" w:rsidRPr="005356E7">
              <w:rPr>
                <w:rFonts w:cs="Arial"/>
                <w:lang w:val="en-GB"/>
              </w:rPr>
              <w:t xml:space="preserve">The use of persistent substances such as e.g. chlorinated hydrocarbons as defined in the Stockholm Convention on Persistent Organic Pollutants and the Rotterdam Convention on Dangerous Chemicals </w:t>
            </w:r>
            <w:r w:rsidR="0037447D" w:rsidRPr="005356E7">
              <w:rPr>
                <w:rFonts w:cs="Arial"/>
                <w:lang w:val="en-GB"/>
              </w:rPr>
              <w:t>is</w:t>
            </w:r>
            <w:r w:rsidR="006158B6" w:rsidRPr="005356E7">
              <w:rPr>
                <w:rFonts w:cs="Arial"/>
                <w:lang w:val="en-GB"/>
              </w:rPr>
              <w:t xml:space="preserve"> prohibited</w:t>
            </w:r>
          </w:p>
          <w:p w14:paraId="4B6F4EE9" w14:textId="2AD343F9" w:rsidR="0017132A" w:rsidRPr="005356E7" w:rsidRDefault="00CA4113" w:rsidP="0017132A">
            <w:pPr>
              <w:pStyle w:val="Textnormy"/>
              <w:spacing w:after="0"/>
              <w:ind w:left="742" w:hanging="742"/>
              <w:rPr>
                <w:rFonts w:cs="Arial"/>
                <w:lang w:val="en-GB"/>
              </w:rPr>
            </w:pPr>
            <w:r w:rsidRPr="005356E7">
              <w:rPr>
                <w:rFonts w:cs="Arial"/>
                <w:lang w:val="en-GB"/>
              </w:rPr>
              <w:t>8.</w:t>
            </w:r>
            <w:r w:rsidR="0017132A" w:rsidRPr="005356E7">
              <w:rPr>
                <w:rFonts w:cs="Arial"/>
                <w:lang w:val="en-GB"/>
              </w:rPr>
              <w:t>2.4.2</w:t>
            </w:r>
            <w:r w:rsidR="0017132A" w:rsidRPr="005356E7">
              <w:rPr>
                <w:rFonts w:cs="Arial"/>
                <w:lang w:val="en-GB"/>
              </w:rPr>
              <w:tab/>
              <w:t xml:space="preserve">The </w:t>
            </w:r>
            <w:r w:rsidR="00412538" w:rsidRPr="005356E7">
              <w:rPr>
                <w:rFonts w:cs="Arial"/>
                <w:lang w:val="en-GB"/>
              </w:rPr>
              <w:t xml:space="preserve">use of non-registered </w:t>
            </w:r>
            <w:r w:rsidR="00515A53" w:rsidRPr="005356E7">
              <w:rPr>
                <w:rFonts w:cs="Arial"/>
                <w:lang w:val="en-GB"/>
              </w:rPr>
              <w:t xml:space="preserve">and highly toxic </w:t>
            </w:r>
            <w:r w:rsidR="00412538" w:rsidRPr="005356E7">
              <w:rPr>
                <w:rFonts w:cs="Arial"/>
                <w:lang w:val="en-GB"/>
              </w:rPr>
              <w:t xml:space="preserve">products and </w:t>
            </w:r>
            <w:r w:rsidR="0017132A" w:rsidRPr="005356E7">
              <w:rPr>
                <w:rFonts w:cs="Arial"/>
                <w:lang w:val="en-GB"/>
              </w:rPr>
              <w:t xml:space="preserve">WHO Type 1A and 1B pesticides </w:t>
            </w:r>
            <w:r w:rsidR="009B3E14" w:rsidRPr="005356E7">
              <w:rPr>
                <w:rFonts w:cs="Arial"/>
                <w:lang w:val="en-GB"/>
              </w:rPr>
              <w:t xml:space="preserve">in forest protection is </w:t>
            </w:r>
            <w:r w:rsidR="0017132A" w:rsidRPr="005356E7">
              <w:rPr>
                <w:rFonts w:cs="Arial"/>
                <w:lang w:val="en-GB"/>
              </w:rPr>
              <w:t>prohibited</w:t>
            </w:r>
          </w:p>
          <w:p w14:paraId="3D552548" w14:textId="19B73BD4" w:rsidR="002E3E65" w:rsidRPr="005356E7" w:rsidRDefault="002E3E65" w:rsidP="00A4235C">
            <w:pPr>
              <w:pStyle w:val="Textnormy"/>
              <w:spacing w:after="0"/>
              <w:ind w:left="742" w:hanging="742"/>
              <w:jc w:val="left"/>
              <w:rPr>
                <w:rFonts w:cs="Arial"/>
                <w:lang w:val="en-GB"/>
              </w:rPr>
            </w:pPr>
            <w:r w:rsidRPr="005356E7">
              <w:rPr>
                <w:rFonts w:cs="Arial"/>
                <w:lang w:val="en-GB"/>
              </w:rPr>
              <w:t>8.2.4.3</w:t>
            </w:r>
            <w:r w:rsidR="0019752C" w:rsidRPr="005356E7">
              <w:rPr>
                <w:rFonts w:cs="Arial"/>
                <w:lang w:val="en-GB"/>
              </w:rPr>
              <w:tab/>
            </w:r>
            <w:r w:rsidR="005D3D51" w:rsidRPr="005356E7">
              <w:rPr>
                <w:rFonts w:cs="Arial"/>
                <w:lang w:val="en-GB"/>
              </w:rPr>
              <w:t xml:space="preserve">In protected areas, NATURA 2000 areas, UNESCO natural monuments or Ramsar sites, the use of pesticides </w:t>
            </w:r>
            <w:r w:rsidR="00216046" w:rsidRPr="005356E7">
              <w:rPr>
                <w:rFonts w:cs="Arial"/>
                <w:lang w:val="en-GB"/>
              </w:rPr>
              <w:t xml:space="preserve">shall be </w:t>
            </w:r>
            <w:r w:rsidR="005D3D51" w:rsidRPr="005356E7">
              <w:rPr>
                <w:rFonts w:cs="Arial"/>
                <w:lang w:val="en-GB"/>
              </w:rPr>
              <w:t xml:space="preserve">only possible with the consent of the nature conservation organization and after consultation with the </w:t>
            </w:r>
            <w:r w:rsidR="006B19A4" w:rsidRPr="005356E7">
              <w:rPr>
                <w:rFonts w:cs="Arial"/>
                <w:lang w:val="en-GB"/>
              </w:rPr>
              <w:t>affected stakeholders</w:t>
            </w:r>
          </w:p>
          <w:p w14:paraId="6FEE7CFC" w14:textId="7C0D0154" w:rsidR="002E3E65" w:rsidRPr="005356E7" w:rsidRDefault="002E3E65" w:rsidP="00A4235C">
            <w:pPr>
              <w:pStyle w:val="Textnormy"/>
              <w:spacing w:after="0"/>
              <w:ind w:left="742" w:hanging="742"/>
              <w:jc w:val="left"/>
              <w:rPr>
                <w:rFonts w:cs="Arial"/>
                <w:lang w:val="en-GB"/>
              </w:rPr>
            </w:pPr>
            <w:r w:rsidRPr="005356E7">
              <w:rPr>
                <w:rFonts w:cs="Arial"/>
                <w:lang w:val="en-GB"/>
              </w:rPr>
              <w:t>8.2.4.4</w:t>
            </w:r>
            <w:r w:rsidR="0073237C" w:rsidRPr="005356E7">
              <w:rPr>
                <w:rFonts w:cs="Arial"/>
                <w:lang w:val="en-GB"/>
              </w:rPr>
              <w:tab/>
            </w:r>
            <w:r w:rsidR="006B19A4" w:rsidRPr="005356E7">
              <w:rPr>
                <w:rFonts w:cs="Arial"/>
                <w:lang w:val="en-GB"/>
              </w:rPr>
              <w:t xml:space="preserve">Widespread application of pesticides over a continuous area of more than 2 ha and aerial application of pesticides </w:t>
            </w:r>
            <w:r w:rsidR="007830F0" w:rsidRPr="005356E7">
              <w:rPr>
                <w:rFonts w:cs="Arial"/>
                <w:lang w:val="en-GB"/>
              </w:rPr>
              <w:t>shall be</w:t>
            </w:r>
            <w:r w:rsidR="006B19A4" w:rsidRPr="005356E7">
              <w:rPr>
                <w:rFonts w:cs="Arial"/>
                <w:lang w:val="en-GB"/>
              </w:rPr>
              <w:t xml:space="preserve"> subject to evaluation, which includes consultation with the </w:t>
            </w:r>
            <w:r w:rsidR="007830F0" w:rsidRPr="005356E7">
              <w:rPr>
                <w:rFonts w:cs="Arial"/>
                <w:lang w:val="en-GB"/>
              </w:rPr>
              <w:t xml:space="preserve">affected </w:t>
            </w:r>
            <w:r w:rsidR="006B19A4" w:rsidRPr="005356E7">
              <w:rPr>
                <w:rFonts w:cs="Arial"/>
                <w:lang w:val="en-GB"/>
              </w:rPr>
              <w:t xml:space="preserve">stakeholders and </w:t>
            </w:r>
            <w:r w:rsidR="00BD217B" w:rsidRPr="005356E7">
              <w:rPr>
                <w:rFonts w:cs="Arial"/>
                <w:lang w:val="en-GB"/>
              </w:rPr>
              <w:t xml:space="preserve">shall be </w:t>
            </w:r>
            <w:r w:rsidR="006B19A4" w:rsidRPr="005356E7">
              <w:rPr>
                <w:rFonts w:cs="Arial"/>
                <w:lang w:val="en-GB"/>
              </w:rPr>
              <w:t>carried out only if there is no alternative solution</w:t>
            </w:r>
          </w:p>
          <w:p w14:paraId="32FBA161" w14:textId="0FFFA680" w:rsidR="001B610A" w:rsidRPr="005356E7" w:rsidRDefault="002E3E65" w:rsidP="001B610A">
            <w:pPr>
              <w:pStyle w:val="Textnormy"/>
              <w:spacing w:after="0"/>
              <w:ind w:left="742" w:hanging="742"/>
              <w:rPr>
                <w:rFonts w:cs="Arial"/>
                <w:lang w:val="en-GB"/>
              </w:rPr>
            </w:pPr>
            <w:r w:rsidRPr="005356E7">
              <w:rPr>
                <w:rFonts w:cs="Arial"/>
                <w:lang w:val="en-GB"/>
              </w:rPr>
              <w:t>8.2.4.5</w:t>
            </w:r>
            <w:r w:rsidR="00A4235C" w:rsidRPr="005356E7">
              <w:rPr>
                <w:rFonts w:cs="Arial"/>
                <w:lang w:val="en-GB"/>
              </w:rPr>
              <w:tab/>
            </w:r>
            <w:r w:rsidR="001B610A" w:rsidRPr="005356E7">
              <w:rPr>
                <w:rFonts w:cs="Arial"/>
                <w:lang w:val="en-GB"/>
              </w:rPr>
              <w:t>The use of pesticides and other products shall be properly documented and justified. It is permissible as an alternative to other</w:t>
            </w:r>
            <w:r w:rsidR="00AE3E33" w:rsidRPr="005356E7">
              <w:rPr>
                <w:rFonts w:cs="Arial"/>
                <w:lang w:val="en-GB"/>
              </w:rPr>
              <w:t>, mainly</w:t>
            </w:r>
            <w:r w:rsidR="001B610A" w:rsidRPr="005356E7">
              <w:rPr>
                <w:rFonts w:cs="Arial"/>
                <w:lang w:val="en-GB"/>
              </w:rPr>
              <w:t xml:space="preserve"> biotechnical measures, provided that these biotechnical measures are significantly economically demanding or that there is a shortage of manpower</w:t>
            </w:r>
          </w:p>
          <w:p w14:paraId="760F3A99" w14:textId="2A63891E" w:rsidR="00211B93" w:rsidRPr="005356E7" w:rsidRDefault="001B610A" w:rsidP="00A25149">
            <w:pPr>
              <w:pStyle w:val="Textnormy"/>
              <w:spacing w:after="0"/>
              <w:ind w:left="742" w:hanging="742"/>
              <w:jc w:val="left"/>
              <w:rPr>
                <w:rFonts w:cs="Arial"/>
                <w:b/>
                <w:sz w:val="24"/>
                <w:szCs w:val="24"/>
                <w:lang w:val="en-GB" w:eastAsia="sk-SK"/>
              </w:rPr>
            </w:pPr>
            <w:r w:rsidRPr="005356E7">
              <w:rPr>
                <w:rFonts w:cs="Arial"/>
                <w:lang w:val="en-GB"/>
              </w:rPr>
              <w:t>8.2.4.6</w:t>
            </w:r>
            <w:r w:rsidR="00697A88" w:rsidRPr="005356E7">
              <w:rPr>
                <w:rFonts w:cs="Arial"/>
                <w:lang w:val="en-GB"/>
              </w:rPr>
              <w:tab/>
            </w:r>
            <w:r w:rsidRPr="005356E7">
              <w:rPr>
                <w:rFonts w:cs="Arial"/>
                <w:lang w:val="en-GB"/>
              </w:rPr>
              <w:t xml:space="preserve">Applicants of chemical substances </w:t>
            </w:r>
            <w:r w:rsidR="00697A88" w:rsidRPr="005356E7">
              <w:rPr>
                <w:rFonts w:cs="Arial"/>
                <w:lang w:val="en-GB"/>
              </w:rPr>
              <w:t xml:space="preserve">shall </w:t>
            </w:r>
            <w:r w:rsidRPr="005356E7">
              <w:rPr>
                <w:rFonts w:cs="Arial"/>
                <w:lang w:val="en-GB"/>
              </w:rPr>
              <w:t>have completed mandatory training, use appropriate protective equipment</w:t>
            </w:r>
            <w:r w:rsidR="00553727" w:rsidRPr="005356E7">
              <w:rPr>
                <w:rFonts w:cs="Arial"/>
                <w:lang w:val="en-GB"/>
              </w:rPr>
              <w:t>, means</w:t>
            </w:r>
            <w:r w:rsidRPr="005356E7">
              <w:rPr>
                <w:rFonts w:cs="Arial"/>
                <w:lang w:val="en-GB"/>
              </w:rPr>
              <w:t xml:space="preserve"> and procedures, including disposal of their residues and packaging in accordance with the manufacturer's safety instructions (safety data sheets). They shall carry out their activities under the supervision of the holder of a certificate of professional competence in the field of plant protection products</w:t>
            </w:r>
            <w:r w:rsidR="00A25149" w:rsidRPr="005356E7">
              <w:rPr>
                <w:rFonts w:cs="Arial"/>
                <w:lang w:val="en-GB"/>
              </w:rPr>
              <w:t>.</w:t>
            </w:r>
          </w:p>
        </w:tc>
      </w:tr>
      <w:tr w:rsidR="00211B93" w:rsidRPr="005356E7" w14:paraId="760F3AA3"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A9B" w14:textId="42D869A5" w:rsidR="00211B93" w:rsidRPr="005356E7" w:rsidRDefault="00EE3114" w:rsidP="00211B9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59E04E81" w14:textId="77777777" w:rsidR="00AE25CE" w:rsidRPr="005356E7" w:rsidRDefault="00AE25CE" w:rsidP="00AE25CE">
            <w:pPr>
              <w:pStyle w:val="Textnormy"/>
              <w:numPr>
                <w:ilvl w:val="0"/>
                <w:numId w:val="3"/>
              </w:numPr>
              <w:spacing w:after="0"/>
              <w:rPr>
                <w:rFonts w:cs="Arial"/>
                <w:lang w:val="en-GB"/>
              </w:rPr>
            </w:pPr>
            <w:r w:rsidRPr="005356E7">
              <w:rPr>
                <w:rFonts w:cs="Arial"/>
                <w:lang w:val="en-GB"/>
              </w:rPr>
              <w:t>The list of authorised plant protection products and other products</w:t>
            </w:r>
          </w:p>
          <w:p w14:paraId="0D30924E" w14:textId="77777777" w:rsidR="00AE25CE" w:rsidRPr="005356E7" w:rsidRDefault="00AE25CE" w:rsidP="00AE25CE">
            <w:pPr>
              <w:pStyle w:val="Textnormy"/>
              <w:numPr>
                <w:ilvl w:val="0"/>
                <w:numId w:val="3"/>
              </w:numPr>
              <w:spacing w:after="0"/>
              <w:rPr>
                <w:rFonts w:cs="Arial"/>
                <w:lang w:val="en-GB"/>
              </w:rPr>
            </w:pPr>
            <w:r w:rsidRPr="005356E7">
              <w:rPr>
                <w:rFonts w:cs="Arial"/>
                <w:lang w:val="en-GB"/>
              </w:rPr>
              <w:t>Material Safety Data Sheets</w:t>
            </w:r>
          </w:p>
          <w:p w14:paraId="51103332" w14:textId="7BD54786" w:rsidR="00E25744" w:rsidRPr="005356E7" w:rsidRDefault="00E25744" w:rsidP="00AE25CE">
            <w:pPr>
              <w:pStyle w:val="Textnormy"/>
              <w:numPr>
                <w:ilvl w:val="0"/>
                <w:numId w:val="3"/>
              </w:numPr>
              <w:spacing w:after="0"/>
              <w:rPr>
                <w:rFonts w:cs="Arial"/>
                <w:lang w:val="en-GB"/>
              </w:rPr>
            </w:pPr>
            <w:r w:rsidRPr="005356E7">
              <w:rPr>
                <w:rFonts w:cs="Arial"/>
                <w:lang w:val="en-GB"/>
              </w:rPr>
              <w:t xml:space="preserve">records of consumption of plant protection products, including auxiliary </w:t>
            </w:r>
            <w:r w:rsidR="00C3573A" w:rsidRPr="005356E7">
              <w:rPr>
                <w:rFonts w:cs="Arial"/>
                <w:lang w:val="en-GB"/>
              </w:rPr>
              <w:t>agents</w:t>
            </w:r>
            <w:r w:rsidRPr="005356E7">
              <w:rPr>
                <w:rFonts w:cs="Arial"/>
                <w:lang w:val="en-GB"/>
              </w:rPr>
              <w:t>, in accordance with applicable legislation</w:t>
            </w:r>
          </w:p>
          <w:p w14:paraId="1B6977A1" w14:textId="1C5702B9" w:rsidR="00AE25CE" w:rsidRPr="005356E7" w:rsidRDefault="00AE25CE" w:rsidP="00AE25CE">
            <w:pPr>
              <w:pStyle w:val="Textnormy"/>
              <w:numPr>
                <w:ilvl w:val="0"/>
                <w:numId w:val="3"/>
              </w:numPr>
              <w:spacing w:after="0"/>
              <w:rPr>
                <w:rFonts w:cs="Arial"/>
                <w:lang w:val="en-GB"/>
              </w:rPr>
            </w:pPr>
            <w:r w:rsidRPr="005356E7">
              <w:rPr>
                <w:rFonts w:cs="Arial"/>
                <w:lang w:val="en-GB"/>
              </w:rPr>
              <w:t>certificate of proficiency in the field of plant protection products</w:t>
            </w:r>
          </w:p>
          <w:p w14:paraId="381F254B" w14:textId="77777777" w:rsidR="00AE25CE" w:rsidRPr="005356E7" w:rsidRDefault="00AE25CE" w:rsidP="00AE25CE">
            <w:pPr>
              <w:pStyle w:val="Textnormy"/>
              <w:numPr>
                <w:ilvl w:val="0"/>
                <w:numId w:val="3"/>
              </w:numPr>
              <w:spacing w:after="0"/>
              <w:rPr>
                <w:rFonts w:cs="Arial"/>
                <w:lang w:val="en-GB"/>
              </w:rPr>
            </w:pPr>
            <w:r w:rsidRPr="005356E7">
              <w:rPr>
                <w:rFonts w:cs="Arial"/>
                <w:lang w:val="en-GB"/>
              </w:rPr>
              <w:t>permission for the use of chemicals</w:t>
            </w:r>
          </w:p>
          <w:p w14:paraId="1DE684DE" w14:textId="77777777" w:rsidR="00AE25CE" w:rsidRPr="005356E7" w:rsidRDefault="00AE25CE" w:rsidP="00AE25CE">
            <w:pPr>
              <w:pStyle w:val="Textnormy"/>
              <w:numPr>
                <w:ilvl w:val="0"/>
                <w:numId w:val="3"/>
              </w:numPr>
              <w:spacing w:after="0"/>
              <w:rPr>
                <w:rFonts w:cs="Arial"/>
                <w:lang w:val="en-GB"/>
              </w:rPr>
            </w:pPr>
            <w:r w:rsidRPr="005356E7">
              <w:rPr>
                <w:rFonts w:cs="Arial"/>
                <w:lang w:val="en-GB"/>
              </w:rPr>
              <w:lastRenderedPageBreak/>
              <w:t>information of ŠS ŽP, SIŽP, ŠOP SR, SAŽP, SVP, SRZ and managers of water resources</w:t>
            </w:r>
          </w:p>
          <w:p w14:paraId="2F83EB3A" w14:textId="77777777" w:rsidR="00AE25CE" w:rsidRPr="005356E7" w:rsidRDefault="00AE25CE" w:rsidP="00AE25CE">
            <w:pPr>
              <w:pStyle w:val="Textnormy"/>
              <w:numPr>
                <w:ilvl w:val="0"/>
                <w:numId w:val="3"/>
              </w:numPr>
              <w:spacing w:after="0"/>
              <w:rPr>
                <w:rFonts w:cs="Arial"/>
                <w:lang w:val="en-GB"/>
              </w:rPr>
            </w:pPr>
            <w:r w:rsidRPr="005356E7">
              <w:rPr>
                <w:rFonts w:cs="Arial"/>
                <w:lang w:val="en-GB"/>
              </w:rPr>
              <w:t>LHE of forest manager</w:t>
            </w:r>
          </w:p>
          <w:p w14:paraId="760F3AA2" w14:textId="15D112CC" w:rsidR="00211B93" w:rsidRPr="005356E7" w:rsidRDefault="00AE25CE" w:rsidP="00C3573A">
            <w:pPr>
              <w:pStyle w:val="Textnormy"/>
              <w:numPr>
                <w:ilvl w:val="0"/>
                <w:numId w:val="3"/>
              </w:numPr>
              <w:spacing w:after="0"/>
              <w:jc w:val="left"/>
              <w:rPr>
                <w:rFonts w:cs="Arial"/>
                <w:lang w:val="en-GB"/>
              </w:rPr>
            </w:pPr>
            <w:r w:rsidRPr="005356E7">
              <w:rPr>
                <w:rFonts w:cs="Arial"/>
                <w:lang w:val="en-GB"/>
              </w:rPr>
              <w:t>inspection in forest</w:t>
            </w:r>
          </w:p>
        </w:tc>
      </w:tr>
    </w:tbl>
    <w:p w14:paraId="760F3AA4" w14:textId="77777777" w:rsidR="00211B93" w:rsidRPr="005356E7" w:rsidRDefault="00211B93" w:rsidP="00C62EF7">
      <w:pPr>
        <w:ind w:left="-142"/>
        <w:rPr>
          <w:rFonts w:ascii="Arial" w:hAnsi="Arial" w:cs="Arial"/>
          <w:sz w:val="20"/>
          <w:szCs w:val="20"/>
          <w:shd w:val="clear" w:color="auto" w:fill="FFFFFF"/>
          <w:lang w:val="en-GB"/>
        </w:rPr>
      </w:pPr>
    </w:p>
    <w:p w14:paraId="760F3AA6" w14:textId="40424201"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48EAF0B0" w14:textId="77777777" w:rsidR="002B3A06" w:rsidRPr="005356E7" w:rsidRDefault="002B3A06"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AAB" w14:textId="77777777" w:rsidTr="00C62EF7">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AA9" w14:textId="6283F95A" w:rsidR="00211B93"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AAA" w14:textId="77777777" w:rsidR="00211B93" w:rsidRPr="005356E7" w:rsidRDefault="00211B93" w:rsidP="00FB473B">
            <w:pPr>
              <w:pStyle w:val="Odsekzoznamu"/>
              <w:ind w:left="336" w:hanging="360"/>
              <w:rPr>
                <w:rFonts w:ascii="Arial" w:hAnsi="Arial" w:cs="Arial"/>
                <w:b/>
                <w:lang w:val="en-GB" w:eastAsia="sk-SK"/>
              </w:rPr>
            </w:pPr>
            <w:r w:rsidRPr="005356E7">
              <w:rPr>
                <w:rFonts w:ascii="Arial" w:hAnsi="Arial" w:cs="Arial"/>
                <w:b/>
                <w:lang w:val="en-GB" w:eastAsia="sk-SK"/>
              </w:rPr>
              <w:t>8.2.</w:t>
            </w:r>
          </w:p>
        </w:tc>
      </w:tr>
      <w:tr w:rsidR="00846DD5" w:rsidRPr="005356E7" w14:paraId="760F3AAE"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AC" w14:textId="2E41DE54" w:rsidR="00211B93"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AD" w14:textId="0728CE67" w:rsidR="00211B93" w:rsidRPr="005356E7" w:rsidRDefault="00634B00" w:rsidP="001A5DD4">
            <w:pPr>
              <w:rPr>
                <w:rFonts w:ascii="Arial" w:hAnsi="Arial" w:cs="Arial"/>
                <w:b/>
                <w:caps/>
                <w:lang w:val="en-GB"/>
              </w:rPr>
            </w:pPr>
            <w:r w:rsidRPr="005356E7">
              <w:rPr>
                <w:rFonts w:ascii="Arial" w:hAnsi="Arial" w:cs="Arial"/>
                <w:b/>
                <w:caps/>
                <w:lang w:val="en-GB"/>
              </w:rPr>
              <w:t>MAINTENANCE OF FOREST ECOSYSTEM HEALTH AND VITALITY</w:t>
            </w:r>
          </w:p>
        </w:tc>
      </w:tr>
      <w:tr w:rsidR="00846DD5" w:rsidRPr="005356E7" w14:paraId="760F3AB1"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AF" w14:textId="3AF728A8" w:rsidR="002B3A06" w:rsidRPr="005356E7" w:rsidRDefault="007F0B49"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B0" w14:textId="5D1D43C3" w:rsidR="002B3A06" w:rsidRPr="005356E7" w:rsidRDefault="002B3A06" w:rsidP="002B3A06">
            <w:pPr>
              <w:pStyle w:val="Odsekzoznamu"/>
              <w:ind w:left="357" w:hanging="357"/>
              <w:rPr>
                <w:rFonts w:ascii="Arial" w:hAnsi="Arial" w:cs="Arial"/>
                <w:b/>
                <w:lang w:val="en-GB" w:eastAsia="sk-SK"/>
              </w:rPr>
            </w:pPr>
            <w:r w:rsidRPr="005356E7">
              <w:rPr>
                <w:rFonts w:ascii="Arial" w:hAnsi="Arial" w:cs="Arial"/>
                <w:b/>
                <w:lang w:val="en-GB" w:eastAsia="sk-SK"/>
              </w:rPr>
              <w:t xml:space="preserve">8.2.5. </w:t>
            </w:r>
            <w:r w:rsidR="00692F3D" w:rsidRPr="005356E7">
              <w:rPr>
                <w:rFonts w:ascii="Arial" w:hAnsi="Arial" w:cs="Arial"/>
                <w:b/>
                <w:lang w:val="en-GB" w:eastAsia="sk-SK"/>
              </w:rPr>
              <w:t>FIRE PROTECTION</w:t>
            </w:r>
          </w:p>
        </w:tc>
      </w:tr>
      <w:tr w:rsidR="00846DD5" w:rsidRPr="005356E7" w14:paraId="760F3AB4"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B2" w14:textId="58B11655" w:rsidR="002B3A06" w:rsidRPr="005356E7" w:rsidRDefault="002C12D9"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B3" w14:textId="3FCF0662" w:rsidR="002B3A06" w:rsidRPr="005356E7" w:rsidRDefault="009B458B" w:rsidP="00805D0F">
            <w:pPr>
              <w:pStyle w:val="Odsekzoznamu"/>
              <w:ind w:left="0" w:hanging="24"/>
              <w:rPr>
                <w:rFonts w:ascii="Arial" w:hAnsi="Arial" w:cs="Arial"/>
                <w:lang w:val="en-GB" w:eastAsia="sk-SK"/>
              </w:rPr>
            </w:pPr>
            <w:r w:rsidRPr="005356E7">
              <w:rPr>
                <w:rFonts w:ascii="Arial" w:hAnsi="Arial" w:cs="Arial"/>
                <w:lang w:val="en-GB" w:eastAsia="sk-SK"/>
              </w:rPr>
              <w:t xml:space="preserve">In forest </w:t>
            </w:r>
            <w:r w:rsidR="00111DDD" w:rsidRPr="005356E7">
              <w:rPr>
                <w:rFonts w:ascii="Arial" w:hAnsi="Arial" w:cs="Arial"/>
                <w:lang w:val="en-GB" w:eastAsia="sk-SK"/>
              </w:rPr>
              <w:t>operations</w:t>
            </w:r>
            <w:r w:rsidRPr="005356E7">
              <w:rPr>
                <w:rFonts w:ascii="Arial" w:hAnsi="Arial" w:cs="Arial"/>
                <w:lang w:val="en-GB" w:eastAsia="sk-SK"/>
              </w:rPr>
              <w:t>, t</w:t>
            </w:r>
            <w:r w:rsidR="006B0764" w:rsidRPr="005356E7">
              <w:rPr>
                <w:rFonts w:ascii="Arial" w:hAnsi="Arial" w:cs="Arial"/>
                <w:lang w:val="en-GB" w:eastAsia="sk-SK"/>
              </w:rPr>
              <w:t>he principles of fire prevention shall be respected and adequate capacity for monitoring and fighting fires shall be systematically built.</w:t>
            </w:r>
            <w:r w:rsidRPr="005356E7">
              <w:rPr>
                <w:rFonts w:ascii="Arial" w:hAnsi="Arial" w:cs="Arial"/>
                <w:lang w:val="en-GB" w:eastAsia="sk-SK"/>
              </w:rPr>
              <w:t xml:space="preserve"> Fire in forest operations </w:t>
            </w:r>
            <w:r w:rsidR="0068336C" w:rsidRPr="005356E7">
              <w:rPr>
                <w:rFonts w:ascii="Arial" w:hAnsi="Arial" w:cs="Arial"/>
                <w:lang w:val="en-GB" w:eastAsia="sk-SK"/>
              </w:rPr>
              <w:t xml:space="preserve">shall be </w:t>
            </w:r>
            <w:r w:rsidRPr="005356E7">
              <w:rPr>
                <w:rFonts w:ascii="Arial" w:hAnsi="Arial" w:cs="Arial"/>
                <w:lang w:val="en-GB" w:eastAsia="sk-SK"/>
              </w:rPr>
              <w:t>used in the most urgent cases</w:t>
            </w:r>
            <w:r w:rsidR="0068336C" w:rsidRPr="005356E7">
              <w:rPr>
                <w:rFonts w:ascii="Arial" w:hAnsi="Arial" w:cs="Arial"/>
                <w:lang w:val="en-GB" w:eastAsia="sk-SK"/>
              </w:rPr>
              <w:t>,</w:t>
            </w:r>
            <w:r w:rsidRPr="005356E7">
              <w:rPr>
                <w:rFonts w:ascii="Arial" w:hAnsi="Arial" w:cs="Arial"/>
                <w:lang w:val="en-GB" w:eastAsia="sk-SK"/>
              </w:rPr>
              <w:t xml:space="preserve"> only if the necessary economic measure cannot be achieved in any other way.</w:t>
            </w:r>
          </w:p>
        </w:tc>
      </w:tr>
      <w:tr w:rsidR="00846DD5" w:rsidRPr="005356E7" w14:paraId="760F3AB7"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B5" w14:textId="24EB9CC8"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B6" w14:textId="24FF45F7" w:rsidR="00C34307" w:rsidRPr="005356E7" w:rsidRDefault="000C79E4" w:rsidP="00805D0F">
            <w:pPr>
              <w:pStyle w:val="Odsekzoznamu"/>
              <w:ind w:left="0" w:hanging="24"/>
              <w:rPr>
                <w:rFonts w:ascii="Arial" w:hAnsi="Arial" w:cs="Arial"/>
                <w:lang w:val="en-GB" w:eastAsia="sk-SK"/>
              </w:rPr>
            </w:pPr>
            <w:r w:rsidRPr="005356E7">
              <w:rPr>
                <w:rFonts w:ascii="Arial" w:hAnsi="Arial" w:cs="Arial"/>
                <w:lang w:val="en-GB" w:eastAsia="sk-SK"/>
              </w:rPr>
              <w:t>To minimise the risk of damage to forest by fires</w:t>
            </w:r>
          </w:p>
        </w:tc>
      </w:tr>
      <w:tr w:rsidR="00846DD5" w:rsidRPr="005356E7" w14:paraId="760F3ABC"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B8" w14:textId="731C0580" w:rsidR="002B3A06" w:rsidRPr="005356E7" w:rsidRDefault="00EE3114"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2CE1D5D6" w14:textId="77777777" w:rsidR="009D4CAD" w:rsidRPr="005356E7" w:rsidRDefault="009D4CAD" w:rsidP="009D4CAD">
            <w:pPr>
              <w:pStyle w:val="Textnormy"/>
              <w:numPr>
                <w:ilvl w:val="0"/>
                <w:numId w:val="3"/>
              </w:numPr>
              <w:spacing w:after="0"/>
              <w:rPr>
                <w:rFonts w:cs="Arial"/>
                <w:lang w:val="en-GB"/>
              </w:rPr>
            </w:pPr>
            <w:bookmarkStart w:id="61" w:name="_Toc391845541"/>
            <w:r w:rsidRPr="005356E7">
              <w:rPr>
                <w:rFonts w:cs="Arial"/>
                <w:lang w:val="en-GB"/>
              </w:rPr>
              <w:t>Act NR SR 326/2005 Coll. on forests as amended</w:t>
            </w:r>
          </w:p>
          <w:p w14:paraId="77E95905" w14:textId="77777777" w:rsidR="00E062CB" w:rsidRPr="005356E7" w:rsidRDefault="00E062CB" w:rsidP="009D4CAD">
            <w:pPr>
              <w:pStyle w:val="Textnormy"/>
              <w:numPr>
                <w:ilvl w:val="0"/>
                <w:numId w:val="3"/>
              </w:numPr>
              <w:spacing w:after="0"/>
              <w:jc w:val="left"/>
              <w:rPr>
                <w:rFonts w:cs="Arial"/>
                <w:lang w:val="en-GB"/>
              </w:rPr>
            </w:pPr>
            <w:r w:rsidRPr="005356E7">
              <w:rPr>
                <w:rFonts w:cs="Arial"/>
                <w:lang w:val="en-GB"/>
              </w:rPr>
              <w:t>Act 314/2001 Coll. on fire protection as amended</w:t>
            </w:r>
          </w:p>
          <w:p w14:paraId="760F3ABB" w14:textId="58F6EBBE" w:rsidR="002B3A06" w:rsidRPr="005356E7" w:rsidRDefault="009D4CAD" w:rsidP="00E062CB">
            <w:pPr>
              <w:pStyle w:val="Textnormy"/>
              <w:numPr>
                <w:ilvl w:val="0"/>
                <w:numId w:val="3"/>
              </w:numPr>
              <w:spacing w:after="0"/>
              <w:jc w:val="left"/>
              <w:rPr>
                <w:rFonts w:cs="Arial"/>
                <w:lang w:val="en-GB"/>
              </w:rPr>
            </w:pPr>
            <w:r w:rsidRPr="005356E7">
              <w:rPr>
                <w:rFonts w:cs="Arial"/>
                <w:lang w:val="en-GB"/>
              </w:rPr>
              <w:t>Decree MV SR 121/2002 Coll. on fire prevention as amended</w:t>
            </w:r>
            <w:bookmarkEnd w:id="61"/>
          </w:p>
        </w:tc>
      </w:tr>
      <w:tr w:rsidR="00846DD5" w:rsidRPr="005356E7" w14:paraId="760F3AC4" w14:textId="77777777" w:rsidTr="00A4235C">
        <w:trPr>
          <w:trHeight w:val="1393"/>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ABD" w14:textId="0AD36DD5" w:rsidR="002B3A06" w:rsidRPr="005356E7" w:rsidRDefault="00EE3114"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2B3A06"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4728FFA3" w14:textId="08B08486" w:rsidR="0050673B" w:rsidRPr="005356E7" w:rsidRDefault="002B3A06" w:rsidP="00B1212C">
            <w:pPr>
              <w:pStyle w:val="Textnormy"/>
              <w:spacing w:after="0"/>
              <w:ind w:left="742" w:hanging="742"/>
              <w:rPr>
                <w:rFonts w:cs="Arial"/>
                <w:lang w:val="en-GB"/>
              </w:rPr>
            </w:pPr>
            <w:r w:rsidRPr="005356E7">
              <w:rPr>
                <w:rFonts w:cs="Arial"/>
                <w:lang w:val="en-GB"/>
              </w:rPr>
              <w:t>8.2.5.1</w:t>
            </w:r>
            <w:r w:rsidR="00A4235C" w:rsidRPr="005356E7">
              <w:rPr>
                <w:rFonts w:cs="Arial"/>
                <w:lang w:val="en-GB"/>
              </w:rPr>
              <w:tab/>
            </w:r>
            <w:r w:rsidR="00087363" w:rsidRPr="005356E7">
              <w:rPr>
                <w:lang w:val="en-GB"/>
              </w:rPr>
              <w:t>Burning of harvesting</w:t>
            </w:r>
            <w:r w:rsidR="00087363" w:rsidRPr="005356E7">
              <w:rPr>
                <w:rFonts w:cs="Arial"/>
                <w:lang w:val="en-GB"/>
              </w:rPr>
              <w:t xml:space="preserve"> residues shall be carried out only as part of forest protection measures in order to prevent the spread of bark beetles or other pathogens only in the event of their ca</w:t>
            </w:r>
            <w:r w:rsidR="00377262" w:rsidRPr="005356E7">
              <w:rPr>
                <w:rFonts w:cs="Arial"/>
                <w:lang w:val="en-GB"/>
              </w:rPr>
              <w:t>lamitous</w:t>
            </w:r>
            <w:r w:rsidR="00087363" w:rsidRPr="005356E7">
              <w:rPr>
                <w:rFonts w:cs="Arial"/>
                <w:lang w:val="en-GB"/>
              </w:rPr>
              <w:t xml:space="preserve"> overgrowth or the threat of their </w:t>
            </w:r>
            <w:r w:rsidR="00377262" w:rsidRPr="005356E7">
              <w:rPr>
                <w:rFonts w:cs="Arial"/>
                <w:lang w:val="en-GB"/>
              </w:rPr>
              <w:t xml:space="preserve">calamitous </w:t>
            </w:r>
            <w:r w:rsidR="00087363" w:rsidRPr="005356E7">
              <w:rPr>
                <w:rFonts w:cs="Arial"/>
                <w:lang w:val="en-GB"/>
              </w:rPr>
              <w:t xml:space="preserve">overgrowth. All legislative requirements </w:t>
            </w:r>
            <w:r w:rsidR="00377262" w:rsidRPr="005356E7">
              <w:rPr>
                <w:rFonts w:cs="Arial"/>
                <w:lang w:val="en-GB"/>
              </w:rPr>
              <w:t>shall be</w:t>
            </w:r>
            <w:r w:rsidR="00087363" w:rsidRPr="005356E7">
              <w:rPr>
                <w:rFonts w:cs="Arial"/>
                <w:lang w:val="en-GB"/>
              </w:rPr>
              <w:t xml:space="preserve"> met.</w:t>
            </w:r>
          </w:p>
          <w:p w14:paraId="760F3ABF" w14:textId="01253E4E" w:rsidR="002B3A06" w:rsidRPr="005356E7" w:rsidRDefault="002B3A06" w:rsidP="00A4235C">
            <w:pPr>
              <w:pStyle w:val="Textnormy"/>
              <w:spacing w:after="0"/>
              <w:ind w:left="742" w:hanging="742"/>
              <w:jc w:val="left"/>
              <w:rPr>
                <w:rFonts w:cs="Arial"/>
                <w:lang w:val="en-GB"/>
              </w:rPr>
            </w:pPr>
            <w:r w:rsidRPr="005356E7">
              <w:rPr>
                <w:rFonts w:cs="Arial"/>
                <w:lang w:val="en-GB"/>
              </w:rPr>
              <w:t>8.2.5.2</w:t>
            </w:r>
            <w:r w:rsidR="00A4235C" w:rsidRPr="005356E7">
              <w:rPr>
                <w:rFonts w:cs="Arial"/>
                <w:lang w:val="en-GB"/>
              </w:rPr>
              <w:tab/>
            </w:r>
            <w:r w:rsidR="009A4515" w:rsidRPr="005356E7">
              <w:rPr>
                <w:rFonts w:cs="Arial"/>
                <w:lang w:val="en-GB"/>
              </w:rPr>
              <w:t>Fire protection maps and documents shall be regularly updated and shall contain all relevant information regarding fire protection</w:t>
            </w:r>
          </w:p>
          <w:p w14:paraId="760F3AC0" w14:textId="5290555C" w:rsidR="002B3A06" w:rsidRPr="005356E7" w:rsidRDefault="002B3A06" w:rsidP="00A4235C">
            <w:pPr>
              <w:pStyle w:val="Textnormy"/>
              <w:spacing w:after="0"/>
              <w:ind w:left="742" w:hanging="742"/>
              <w:jc w:val="left"/>
              <w:rPr>
                <w:rFonts w:cs="Arial"/>
                <w:lang w:val="en-GB"/>
              </w:rPr>
            </w:pPr>
            <w:r w:rsidRPr="005356E7">
              <w:rPr>
                <w:rFonts w:cs="Arial"/>
                <w:lang w:val="en-GB"/>
              </w:rPr>
              <w:t>8.2.5.3</w:t>
            </w:r>
            <w:r w:rsidR="00A4235C" w:rsidRPr="005356E7">
              <w:rPr>
                <w:rFonts w:cs="Arial"/>
                <w:lang w:val="en-GB"/>
              </w:rPr>
              <w:tab/>
            </w:r>
            <w:r w:rsidR="00424D67" w:rsidRPr="005356E7">
              <w:rPr>
                <w:rFonts w:cs="Arial"/>
                <w:lang w:val="en-GB"/>
              </w:rPr>
              <w:t>Fire patrol activities shall be carried out at least in times of increased fire danger on the basis of a timetable of patrol activities</w:t>
            </w:r>
          </w:p>
          <w:p w14:paraId="760F3AC1" w14:textId="7D5339D9" w:rsidR="002B3A06" w:rsidRPr="005356E7" w:rsidRDefault="002B3A06" w:rsidP="00A4235C">
            <w:pPr>
              <w:pStyle w:val="Textnormy"/>
              <w:spacing w:after="0"/>
              <w:ind w:left="742" w:hanging="742"/>
              <w:jc w:val="left"/>
              <w:rPr>
                <w:rFonts w:cs="Arial"/>
                <w:lang w:val="en-GB"/>
              </w:rPr>
            </w:pPr>
            <w:r w:rsidRPr="005356E7">
              <w:rPr>
                <w:rFonts w:cs="Arial"/>
                <w:lang w:val="en-GB"/>
              </w:rPr>
              <w:t>8.2.5.4</w:t>
            </w:r>
            <w:r w:rsidR="00A4235C" w:rsidRPr="005356E7">
              <w:rPr>
                <w:rFonts w:cs="Arial"/>
                <w:lang w:val="en-GB"/>
              </w:rPr>
              <w:tab/>
            </w:r>
            <w:r w:rsidR="00944471" w:rsidRPr="005356E7">
              <w:rPr>
                <w:rFonts w:cs="Arial"/>
                <w:lang w:val="en-GB"/>
              </w:rPr>
              <w:t xml:space="preserve">Combustion </w:t>
            </w:r>
            <w:r w:rsidR="00EE7138" w:rsidRPr="005356E7">
              <w:rPr>
                <w:rFonts w:cs="Arial"/>
                <w:lang w:val="en-GB"/>
              </w:rPr>
              <w:t xml:space="preserve">carried out </w:t>
            </w:r>
            <w:r w:rsidR="00841553" w:rsidRPr="005356E7">
              <w:rPr>
                <w:rFonts w:cs="Arial"/>
                <w:lang w:val="en-GB"/>
              </w:rPr>
              <w:t xml:space="preserve">in order </w:t>
            </w:r>
            <w:r w:rsidR="00944471" w:rsidRPr="005356E7">
              <w:rPr>
                <w:rFonts w:cs="Arial"/>
                <w:lang w:val="en-GB"/>
              </w:rPr>
              <w:t xml:space="preserve">to dispose unwanted biomass as a part of the preparation for the </w:t>
            </w:r>
            <w:r w:rsidR="00EE7138" w:rsidRPr="005356E7">
              <w:rPr>
                <w:rFonts w:cs="Arial"/>
                <w:lang w:val="en-GB"/>
              </w:rPr>
              <w:t xml:space="preserve">regeneration </w:t>
            </w:r>
            <w:r w:rsidR="00944471" w:rsidRPr="005356E7">
              <w:rPr>
                <w:rFonts w:cs="Arial"/>
                <w:lang w:val="en-GB"/>
              </w:rPr>
              <w:t>of stands is not allowed</w:t>
            </w:r>
          </w:p>
          <w:p w14:paraId="760F3AC2" w14:textId="3FFE2C83" w:rsidR="002B3A06" w:rsidRPr="005356E7" w:rsidRDefault="002B3A06" w:rsidP="00A4235C">
            <w:pPr>
              <w:pStyle w:val="Textnormy"/>
              <w:spacing w:after="0"/>
              <w:ind w:left="742" w:hanging="742"/>
              <w:jc w:val="left"/>
              <w:rPr>
                <w:rFonts w:cs="Arial"/>
                <w:lang w:val="en-GB"/>
              </w:rPr>
            </w:pPr>
            <w:r w:rsidRPr="005356E7">
              <w:rPr>
                <w:rFonts w:cs="Arial"/>
                <w:lang w:val="en-GB"/>
              </w:rPr>
              <w:t>8.2.5.5</w:t>
            </w:r>
            <w:r w:rsidR="00A4235C" w:rsidRPr="005356E7">
              <w:rPr>
                <w:rFonts w:cs="Arial"/>
                <w:lang w:val="en-GB"/>
              </w:rPr>
              <w:tab/>
            </w:r>
            <w:r w:rsidR="002A4814" w:rsidRPr="005356E7">
              <w:rPr>
                <w:rFonts w:cs="Arial"/>
                <w:lang w:val="en-GB"/>
              </w:rPr>
              <w:t xml:space="preserve">Visitors in the forest shall be </w:t>
            </w:r>
            <w:r w:rsidR="002E5F57" w:rsidRPr="005356E7">
              <w:rPr>
                <w:rFonts w:cs="Arial"/>
                <w:lang w:val="en-GB"/>
              </w:rPr>
              <w:t>notified</w:t>
            </w:r>
            <w:r w:rsidR="002A4814" w:rsidRPr="005356E7">
              <w:rPr>
                <w:rFonts w:cs="Arial"/>
                <w:lang w:val="en-GB"/>
              </w:rPr>
              <w:t xml:space="preserve"> in an appropriate manner of the dangers of fires and the </w:t>
            </w:r>
            <w:r w:rsidR="005818F1" w:rsidRPr="005356E7">
              <w:rPr>
                <w:rFonts w:cs="Arial"/>
                <w:lang w:val="en-GB"/>
              </w:rPr>
              <w:t xml:space="preserve">prohibition of laying </w:t>
            </w:r>
            <w:r w:rsidR="002A4814" w:rsidRPr="005356E7">
              <w:rPr>
                <w:rFonts w:cs="Arial"/>
                <w:lang w:val="en-GB"/>
              </w:rPr>
              <w:t>fires</w:t>
            </w:r>
          </w:p>
          <w:p w14:paraId="760F3AC3" w14:textId="355B4ABE" w:rsidR="002B3A06" w:rsidRPr="005356E7" w:rsidRDefault="002B3A06" w:rsidP="00A4235C">
            <w:pPr>
              <w:pStyle w:val="Textnormy"/>
              <w:spacing w:after="0"/>
              <w:ind w:left="742" w:hanging="742"/>
              <w:jc w:val="left"/>
              <w:rPr>
                <w:rFonts w:cs="Arial"/>
                <w:lang w:val="en-GB"/>
              </w:rPr>
            </w:pPr>
            <w:r w:rsidRPr="005356E7">
              <w:rPr>
                <w:rFonts w:cs="Arial"/>
                <w:lang w:val="en-GB"/>
              </w:rPr>
              <w:t>8.2.5.6</w:t>
            </w:r>
            <w:r w:rsidR="00A4235C" w:rsidRPr="005356E7">
              <w:rPr>
                <w:rFonts w:cs="Arial"/>
                <w:lang w:val="en-GB"/>
              </w:rPr>
              <w:tab/>
            </w:r>
            <w:r w:rsidR="00841553" w:rsidRPr="005356E7">
              <w:rPr>
                <w:rFonts w:cs="Arial"/>
                <w:lang w:val="en-GB"/>
              </w:rPr>
              <w:t>Machines used for work in the forest shall be equipped by a suitable fire extinguisher with a minimum of 5 kg content</w:t>
            </w:r>
          </w:p>
        </w:tc>
      </w:tr>
      <w:tr w:rsidR="002B3A06" w:rsidRPr="005356E7" w14:paraId="760F3ACA"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AC5" w14:textId="21526204" w:rsidR="002B3A06" w:rsidRPr="005356E7" w:rsidRDefault="00EE3114"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64488951" w14:textId="77777777" w:rsidR="00D26F5D" w:rsidRPr="005356E7" w:rsidRDefault="00D26F5D" w:rsidP="00D26F5D">
            <w:pPr>
              <w:pStyle w:val="Textnormy"/>
              <w:numPr>
                <w:ilvl w:val="0"/>
                <w:numId w:val="3"/>
              </w:numPr>
              <w:spacing w:after="0"/>
              <w:rPr>
                <w:rFonts w:cs="Arial"/>
                <w:lang w:val="en-GB"/>
              </w:rPr>
            </w:pPr>
            <w:r w:rsidRPr="005356E7">
              <w:rPr>
                <w:rFonts w:cs="Arial"/>
                <w:lang w:val="en-GB"/>
              </w:rPr>
              <w:t>documentation of fire protection</w:t>
            </w:r>
          </w:p>
          <w:p w14:paraId="4DC8DF90" w14:textId="77777777" w:rsidR="00D26F5D" w:rsidRPr="005356E7" w:rsidRDefault="00D26F5D" w:rsidP="00D26F5D">
            <w:pPr>
              <w:pStyle w:val="Textnormy"/>
              <w:numPr>
                <w:ilvl w:val="0"/>
                <w:numId w:val="3"/>
              </w:numPr>
              <w:spacing w:after="0"/>
              <w:rPr>
                <w:rFonts w:cs="Arial"/>
                <w:lang w:val="en-GB"/>
              </w:rPr>
            </w:pPr>
            <w:r w:rsidRPr="005356E7">
              <w:rPr>
                <w:rFonts w:cs="Arial"/>
                <w:lang w:val="en-GB"/>
              </w:rPr>
              <w:t>documentation on ensuring fire safety during combustion of flammable substances in open space</w:t>
            </w:r>
          </w:p>
          <w:p w14:paraId="2E3569CF" w14:textId="77777777" w:rsidR="00D26F5D" w:rsidRPr="005356E7" w:rsidRDefault="00D26F5D" w:rsidP="00D26F5D">
            <w:pPr>
              <w:pStyle w:val="Textnormy"/>
              <w:numPr>
                <w:ilvl w:val="0"/>
                <w:numId w:val="3"/>
              </w:numPr>
              <w:spacing w:after="0"/>
              <w:rPr>
                <w:rFonts w:cs="Arial"/>
                <w:lang w:val="en-GB"/>
              </w:rPr>
            </w:pPr>
            <w:r w:rsidRPr="005356E7">
              <w:rPr>
                <w:rFonts w:cs="Arial"/>
                <w:lang w:val="en-GB"/>
              </w:rPr>
              <w:t>information of ŠS on fire protection</w:t>
            </w:r>
          </w:p>
          <w:p w14:paraId="760F3AC9" w14:textId="42E98F20" w:rsidR="002B3A06"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p>
        </w:tc>
      </w:tr>
    </w:tbl>
    <w:p w14:paraId="760F3AD1" w14:textId="77777777" w:rsidR="002B3A06" w:rsidRPr="005356E7" w:rsidRDefault="002B3A06" w:rsidP="00C62EF7">
      <w:pPr>
        <w:ind w:left="-142"/>
        <w:rPr>
          <w:rFonts w:ascii="Arial" w:hAnsi="Arial" w:cs="Arial"/>
          <w:sz w:val="20"/>
          <w:szCs w:val="20"/>
          <w:shd w:val="clear" w:color="auto" w:fill="FFFFFF"/>
          <w:lang w:val="en-GB"/>
        </w:rPr>
      </w:pPr>
    </w:p>
    <w:p w14:paraId="760F3AD2" w14:textId="78205EFC"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0CE8DB97" w14:textId="77777777" w:rsidR="002B3A06" w:rsidRPr="005356E7" w:rsidRDefault="002B3A06"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AD7"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AD5" w14:textId="70C6C071" w:rsidR="002B3A06" w:rsidRPr="005356E7" w:rsidRDefault="002C12D9"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AD6" w14:textId="77777777" w:rsidR="002B3A06" w:rsidRPr="005356E7" w:rsidRDefault="002B3A06" w:rsidP="002B3A06">
            <w:pPr>
              <w:pStyle w:val="Odsekzoznamu"/>
              <w:ind w:left="336" w:hanging="360"/>
              <w:rPr>
                <w:rFonts w:ascii="Arial" w:hAnsi="Arial" w:cs="Arial"/>
                <w:b/>
                <w:lang w:val="en-GB" w:eastAsia="sk-SK"/>
              </w:rPr>
            </w:pPr>
            <w:r w:rsidRPr="005356E7">
              <w:rPr>
                <w:rFonts w:ascii="Arial" w:hAnsi="Arial" w:cs="Arial"/>
                <w:b/>
                <w:lang w:val="en-GB" w:eastAsia="sk-SK"/>
              </w:rPr>
              <w:t>8.3.</w:t>
            </w:r>
          </w:p>
        </w:tc>
      </w:tr>
      <w:tr w:rsidR="00846DD5" w:rsidRPr="005356E7" w14:paraId="760F3ADA" w14:textId="77777777" w:rsidTr="00CA707D">
        <w:trPr>
          <w:trHeight w:val="870"/>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D8" w14:textId="4B4578E2" w:rsidR="002B3A06" w:rsidRPr="005356E7" w:rsidRDefault="002C12D9"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D9" w14:textId="06E2A62B" w:rsidR="002B3A06" w:rsidRPr="005356E7" w:rsidRDefault="00CA707D" w:rsidP="00CA707D">
            <w:pPr>
              <w:rPr>
                <w:rFonts w:ascii="Arial" w:hAnsi="Arial" w:cs="Arial"/>
                <w:b/>
                <w:caps/>
                <w:lang w:val="en-GB"/>
              </w:rPr>
            </w:pPr>
            <w:r w:rsidRPr="005356E7">
              <w:rPr>
                <w:rFonts w:ascii="Arial" w:hAnsi="Arial" w:cs="Arial"/>
                <w:b/>
                <w:caps/>
                <w:lang w:val="en-GB"/>
              </w:rPr>
              <w:t>Maintenance and encouragement of productive functions of forests (wood and non-wood)</w:t>
            </w:r>
          </w:p>
        </w:tc>
      </w:tr>
      <w:tr w:rsidR="00846DD5" w:rsidRPr="005356E7" w14:paraId="760F3ADD"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DB" w14:textId="375C78A2" w:rsidR="002B3A06" w:rsidRPr="005356E7" w:rsidRDefault="007F0B49"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DC" w14:textId="7FB717B7" w:rsidR="002B3A06" w:rsidRPr="005356E7" w:rsidRDefault="002B3A06" w:rsidP="002B3A06">
            <w:pPr>
              <w:pStyle w:val="Odsekzoznamu"/>
              <w:ind w:left="336" w:hanging="360"/>
              <w:rPr>
                <w:rFonts w:ascii="Arial" w:hAnsi="Arial" w:cs="Arial"/>
                <w:b/>
                <w:lang w:val="en-GB" w:eastAsia="sk-SK"/>
              </w:rPr>
            </w:pPr>
            <w:r w:rsidRPr="005356E7">
              <w:rPr>
                <w:rFonts w:ascii="Arial" w:hAnsi="Arial" w:cs="Arial"/>
                <w:b/>
                <w:lang w:val="en-GB" w:eastAsia="sk-SK"/>
              </w:rPr>
              <w:t xml:space="preserve">8.3.1. </w:t>
            </w:r>
            <w:r w:rsidR="005F3B44" w:rsidRPr="005356E7">
              <w:rPr>
                <w:rFonts w:ascii="Arial" w:hAnsi="Arial" w:cs="Arial"/>
                <w:b/>
                <w:lang w:val="en-GB" w:eastAsia="sk-SK"/>
              </w:rPr>
              <w:t>SUSTAINABILITY AND CONTINUITY OF TIMB</w:t>
            </w:r>
            <w:r w:rsidR="0076776F" w:rsidRPr="005356E7">
              <w:rPr>
                <w:rFonts w:ascii="Arial" w:hAnsi="Arial" w:cs="Arial"/>
                <w:b/>
                <w:lang w:val="en-GB" w:eastAsia="sk-SK"/>
              </w:rPr>
              <w:t>E</w:t>
            </w:r>
            <w:r w:rsidR="005F3B44" w:rsidRPr="005356E7">
              <w:rPr>
                <w:rFonts w:ascii="Arial" w:hAnsi="Arial" w:cs="Arial"/>
                <w:b/>
                <w:lang w:val="en-GB" w:eastAsia="sk-SK"/>
              </w:rPr>
              <w:t>R HARVESTING</w:t>
            </w:r>
          </w:p>
        </w:tc>
      </w:tr>
      <w:tr w:rsidR="00846DD5" w:rsidRPr="005356E7" w14:paraId="760F3AE0"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ADE" w14:textId="09734EDB" w:rsidR="002B3A06" w:rsidRPr="005356E7" w:rsidRDefault="002C12D9"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ADF" w14:textId="48863897" w:rsidR="00851D58" w:rsidRPr="005356E7" w:rsidRDefault="00851D58" w:rsidP="00805D0F">
            <w:pPr>
              <w:pStyle w:val="Odsekzoznamu"/>
              <w:ind w:left="0" w:hanging="24"/>
              <w:rPr>
                <w:rFonts w:ascii="Arial" w:hAnsi="Arial" w:cs="Arial"/>
                <w:lang w:val="en-GB" w:eastAsia="sk-SK"/>
              </w:rPr>
            </w:pPr>
            <w:r w:rsidRPr="005356E7">
              <w:rPr>
                <w:rFonts w:ascii="Arial" w:hAnsi="Arial" w:cs="Arial"/>
                <w:lang w:val="en-GB" w:eastAsia="sk-SK"/>
              </w:rPr>
              <w:t>The volume of timber intended for harvesting s</w:t>
            </w:r>
            <w:r w:rsidR="002D03CB" w:rsidRPr="005356E7">
              <w:rPr>
                <w:rFonts w:ascii="Arial" w:hAnsi="Arial" w:cs="Arial"/>
                <w:lang w:val="en-GB" w:eastAsia="sk-SK"/>
              </w:rPr>
              <w:t>hall be</w:t>
            </w:r>
            <w:r w:rsidRPr="005356E7">
              <w:rPr>
                <w:rFonts w:ascii="Arial" w:hAnsi="Arial" w:cs="Arial"/>
                <w:lang w:val="en-GB" w:eastAsia="sk-SK"/>
              </w:rPr>
              <w:t xml:space="preserve"> determined different</w:t>
            </w:r>
            <w:r w:rsidR="00293FE4" w:rsidRPr="005356E7">
              <w:rPr>
                <w:rFonts w:ascii="Arial" w:hAnsi="Arial" w:cs="Arial"/>
                <w:lang w:val="en-GB" w:eastAsia="sk-SK"/>
              </w:rPr>
              <w:t>ly</w:t>
            </w:r>
            <w:r w:rsidRPr="005356E7">
              <w:rPr>
                <w:rFonts w:ascii="Arial" w:hAnsi="Arial" w:cs="Arial"/>
                <w:lang w:val="en-GB" w:eastAsia="sk-SK"/>
              </w:rPr>
              <w:t xml:space="preserve"> according to forest categories so as to ensure </w:t>
            </w:r>
            <w:r w:rsidR="00293FE4" w:rsidRPr="005356E7">
              <w:rPr>
                <w:rFonts w:ascii="Arial" w:hAnsi="Arial" w:cs="Arial"/>
                <w:lang w:val="en-GB" w:eastAsia="sk-SK"/>
              </w:rPr>
              <w:t xml:space="preserve">the </w:t>
            </w:r>
            <w:r w:rsidRPr="005356E7">
              <w:rPr>
                <w:rFonts w:ascii="Arial" w:hAnsi="Arial" w:cs="Arial"/>
                <w:lang w:val="en-GB" w:eastAsia="sk-SK"/>
              </w:rPr>
              <w:t xml:space="preserve">optimal use of forest production potential and maintain the permanent fulfilment of forest functions, using appropriate management measures and preferring techniques that minimize negative impacts on forest resources. The </w:t>
            </w:r>
            <w:r w:rsidR="002D03CB" w:rsidRPr="005356E7">
              <w:rPr>
                <w:rFonts w:ascii="Arial" w:hAnsi="Arial" w:cs="Arial"/>
                <w:lang w:val="en-GB" w:eastAsia="sk-SK"/>
              </w:rPr>
              <w:t xml:space="preserve">harvesting </w:t>
            </w:r>
            <w:r w:rsidRPr="005356E7">
              <w:rPr>
                <w:rFonts w:ascii="Arial" w:hAnsi="Arial" w:cs="Arial"/>
                <w:lang w:val="en-GB" w:eastAsia="sk-SK"/>
              </w:rPr>
              <w:t xml:space="preserve">potential reflected in the </w:t>
            </w:r>
            <w:r w:rsidR="00FB613A" w:rsidRPr="005356E7">
              <w:rPr>
                <w:rFonts w:ascii="Arial" w:hAnsi="Arial" w:cs="Arial"/>
                <w:lang w:val="en-GB" w:eastAsia="sk-SK"/>
              </w:rPr>
              <w:t xml:space="preserve">harvesting </w:t>
            </w:r>
            <w:r w:rsidRPr="005356E7">
              <w:rPr>
                <w:rFonts w:ascii="Arial" w:hAnsi="Arial" w:cs="Arial"/>
                <w:lang w:val="en-GB" w:eastAsia="sk-SK"/>
              </w:rPr>
              <w:t>possibilit</w:t>
            </w:r>
            <w:r w:rsidR="00293FE4" w:rsidRPr="005356E7">
              <w:rPr>
                <w:rFonts w:ascii="Arial" w:hAnsi="Arial" w:cs="Arial"/>
                <w:lang w:val="en-GB" w:eastAsia="sk-SK"/>
              </w:rPr>
              <w:t>ies</w:t>
            </w:r>
            <w:r w:rsidRPr="005356E7">
              <w:rPr>
                <w:rFonts w:ascii="Arial" w:hAnsi="Arial" w:cs="Arial"/>
                <w:lang w:val="en-GB" w:eastAsia="sk-SK"/>
              </w:rPr>
              <w:t xml:space="preserve"> s</w:t>
            </w:r>
            <w:r w:rsidR="00254BE8" w:rsidRPr="005356E7">
              <w:rPr>
                <w:rFonts w:ascii="Arial" w:hAnsi="Arial" w:cs="Arial"/>
                <w:lang w:val="en-GB" w:eastAsia="sk-SK"/>
              </w:rPr>
              <w:t>hall be i</w:t>
            </w:r>
            <w:r w:rsidRPr="005356E7">
              <w:rPr>
                <w:rFonts w:ascii="Arial" w:hAnsi="Arial" w:cs="Arial"/>
                <w:lang w:val="en-GB" w:eastAsia="sk-SK"/>
              </w:rPr>
              <w:t xml:space="preserve">n line with the </w:t>
            </w:r>
            <w:r w:rsidR="0076776F" w:rsidRPr="005356E7">
              <w:rPr>
                <w:rFonts w:ascii="Arial" w:hAnsi="Arial" w:cs="Arial"/>
                <w:lang w:val="en-GB" w:eastAsia="sk-SK"/>
              </w:rPr>
              <w:t>increment</w:t>
            </w:r>
            <w:r w:rsidR="00254BE8" w:rsidRPr="005356E7">
              <w:rPr>
                <w:rFonts w:ascii="Arial" w:hAnsi="Arial" w:cs="Arial"/>
                <w:lang w:val="en-GB" w:eastAsia="sk-SK"/>
              </w:rPr>
              <w:t xml:space="preserve"> </w:t>
            </w:r>
            <w:r w:rsidRPr="005356E7">
              <w:rPr>
                <w:rFonts w:ascii="Arial" w:hAnsi="Arial" w:cs="Arial"/>
                <w:lang w:val="en-GB" w:eastAsia="sk-SK"/>
              </w:rPr>
              <w:t xml:space="preserve">and </w:t>
            </w:r>
            <w:r w:rsidR="0048463B" w:rsidRPr="005356E7">
              <w:rPr>
                <w:rFonts w:ascii="Arial" w:hAnsi="Arial" w:cs="Arial"/>
                <w:lang w:val="en-GB" w:eastAsia="sk-SK"/>
              </w:rPr>
              <w:t xml:space="preserve">shall </w:t>
            </w:r>
            <w:r w:rsidRPr="005356E7">
              <w:rPr>
                <w:rFonts w:ascii="Arial" w:hAnsi="Arial" w:cs="Arial"/>
                <w:lang w:val="en-GB" w:eastAsia="sk-SK"/>
              </w:rPr>
              <w:t xml:space="preserve">not exceed it in the long </w:t>
            </w:r>
            <w:r w:rsidR="0048463B" w:rsidRPr="005356E7">
              <w:rPr>
                <w:rFonts w:ascii="Arial" w:hAnsi="Arial" w:cs="Arial"/>
                <w:lang w:val="en-GB" w:eastAsia="sk-SK"/>
              </w:rPr>
              <w:t>term</w:t>
            </w:r>
            <w:r w:rsidRPr="005356E7">
              <w:rPr>
                <w:rFonts w:ascii="Arial" w:hAnsi="Arial" w:cs="Arial"/>
                <w:lang w:val="en-GB" w:eastAsia="sk-SK"/>
              </w:rPr>
              <w:t>.</w:t>
            </w:r>
          </w:p>
        </w:tc>
      </w:tr>
      <w:tr w:rsidR="00846DD5" w:rsidRPr="005356E7" w14:paraId="760F3AE3"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E1" w14:textId="2640541D"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AE2" w14:textId="7EA69E99" w:rsidR="00C34307" w:rsidRPr="005356E7" w:rsidRDefault="00A52210" w:rsidP="00805D0F">
            <w:pPr>
              <w:pStyle w:val="Odsekzoznamu"/>
              <w:ind w:left="0" w:hanging="24"/>
              <w:rPr>
                <w:rFonts w:ascii="Arial" w:hAnsi="Arial" w:cs="Arial"/>
                <w:lang w:val="en-GB" w:eastAsia="sk-SK"/>
              </w:rPr>
            </w:pPr>
            <w:r w:rsidRPr="005356E7">
              <w:rPr>
                <w:rFonts w:ascii="Arial" w:hAnsi="Arial" w:cs="Arial"/>
                <w:lang w:val="en-GB" w:eastAsia="sk-SK"/>
              </w:rPr>
              <w:t xml:space="preserve">Removal </w:t>
            </w:r>
            <w:r w:rsidR="00444B0B" w:rsidRPr="005356E7">
              <w:rPr>
                <w:rFonts w:ascii="Arial" w:hAnsi="Arial" w:cs="Arial"/>
                <w:lang w:val="en-GB" w:eastAsia="sk-SK"/>
              </w:rPr>
              <w:t xml:space="preserve">of </w:t>
            </w:r>
            <w:r w:rsidRPr="005356E7">
              <w:rPr>
                <w:rFonts w:ascii="Arial" w:hAnsi="Arial" w:cs="Arial"/>
                <w:lang w:val="en-GB" w:eastAsia="sk-SK"/>
              </w:rPr>
              <w:t xml:space="preserve">standing volume </w:t>
            </w:r>
            <w:r w:rsidR="008D6FAF" w:rsidRPr="005356E7">
              <w:rPr>
                <w:rFonts w:ascii="Arial" w:hAnsi="Arial" w:cs="Arial"/>
                <w:lang w:val="en-GB" w:eastAsia="sk-SK"/>
              </w:rPr>
              <w:t xml:space="preserve">shall be </w:t>
            </w:r>
            <w:r w:rsidR="00D86B4C" w:rsidRPr="005356E7">
              <w:rPr>
                <w:rFonts w:ascii="Arial" w:hAnsi="Arial" w:cs="Arial"/>
                <w:lang w:val="en-GB" w:eastAsia="sk-SK"/>
              </w:rPr>
              <w:t xml:space="preserve">steady </w:t>
            </w:r>
            <w:r w:rsidR="00483412" w:rsidRPr="005356E7">
              <w:rPr>
                <w:rFonts w:ascii="Arial" w:hAnsi="Arial" w:cs="Arial"/>
                <w:lang w:val="en-GB" w:eastAsia="sk-SK"/>
              </w:rPr>
              <w:t>through</w:t>
            </w:r>
            <w:r w:rsidR="00444B0B" w:rsidRPr="005356E7">
              <w:rPr>
                <w:rFonts w:ascii="Arial" w:hAnsi="Arial" w:cs="Arial"/>
                <w:lang w:val="en-GB" w:eastAsia="sk-SK"/>
              </w:rPr>
              <w:t xml:space="preserve"> </w:t>
            </w:r>
            <w:r w:rsidR="00483412" w:rsidRPr="005356E7">
              <w:rPr>
                <w:rFonts w:ascii="Arial" w:hAnsi="Arial" w:cs="Arial"/>
                <w:lang w:val="en-GB" w:eastAsia="sk-SK"/>
              </w:rPr>
              <w:t xml:space="preserve">the </w:t>
            </w:r>
            <w:r w:rsidR="00444B0B" w:rsidRPr="005356E7">
              <w:rPr>
                <w:rFonts w:ascii="Arial" w:hAnsi="Arial" w:cs="Arial"/>
                <w:lang w:val="en-GB" w:eastAsia="sk-SK"/>
              </w:rPr>
              <w:t>balanced ratio between the volume of harvesting and the incre</w:t>
            </w:r>
            <w:r w:rsidR="00483412" w:rsidRPr="005356E7">
              <w:rPr>
                <w:rFonts w:ascii="Arial" w:hAnsi="Arial" w:cs="Arial"/>
                <w:lang w:val="en-GB" w:eastAsia="sk-SK"/>
              </w:rPr>
              <w:t>ment</w:t>
            </w:r>
            <w:r w:rsidR="00954B52" w:rsidRPr="005356E7">
              <w:rPr>
                <w:rFonts w:ascii="Arial" w:hAnsi="Arial" w:cs="Arial"/>
                <w:lang w:val="en-GB" w:eastAsia="sk-SK"/>
              </w:rPr>
              <w:t>,</w:t>
            </w:r>
            <w:r w:rsidR="00483412" w:rsidRPr="005356E7">
              <w:rPr>
                <w:rFonts w:ascii="Arial" w:hAnsi="Arial" w:cs="Arial"/>
                <w:lang w:val="en-GB" w:eastAsia="sk-SK"/>
              </w:rPr>
              <w:t xml:space="preserve"> </w:t>
            </w:r>
            <w:r w:rsidR="00444B0B" w:rsidRPr="005356E7">
              <w:rPr>
                <w:rFonts w:ascii="Arial" w:hAnsi="Arial" w:cs="Arial"/>
                <w:lang w:val="en-GB" w:eastAsia="sk-SK"/>
              </w:rPr>
              <w:t xml:space="preserve">up to the amount of the objectively determined harvesting </w:t>
            </w:r>
            <w:r w:rsidR="003B7E9D" w:rsidRPr="005356E7">
              <w:rPr>
                <w:rFonts w:ascii="Arial" w:hAnsi="Arial" w:cs="Arial"/>
                <w:lang w:val="en-GB" w:eastAsia="sk-SK"/>
              </w:rPr>
              <w:t xml:space="preserve">level </w:t>
            </w:r>
            <w:r w:rsidR="00444B0B" w:rsidRPr="005356E7">
              <w:rPr>
                <w:rFonts w:ascii="Arial" w:hAnsi="Arial" w:cs="Arial"/>
                <w:lang w:val="en-GB" w:eastAsia="sk-SK"/>
              </w:rPr>
              <w:t>indicator</w:t>
            </w:r>
          </w:p>
        </w:tc>
      </w:tr>
      <w:tr w:rsidR="00846DD5" w:rsidRPr="005356E7" w14:paraId="760F3AE8"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AE4" w14:textId="08FB871A" w:rsidR="002B3A06" w:rsidRPr="005356E7" w:rsidRDefault="00EE3114"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69182418" w14:textId="07839D24" w:rsidR="009E4482" w:rsidRPr="005356E7" w:rsidRDefault="009E4482" w:rsidP="009E4482">
            <w:pPr>
              <w:pStyle w:val="Textnormy"/>
              <w:numPr>
                <w:ilvl w:val="0"/>
                <w:numId w:val="3"/>
              </w:numPr>
              <w:spacing w:after="0"/>
              <w:rPr>
                <w:rFonts w:cs="Arial"/>
                <w:lang w:val="en-GB"/>
              </w:rPr>
            </w:pPr>
            <w:r w:rsidRPr="005356E7">
              <w:rPr>
                <w:rFonts w:cs="Arial"/>
                <w:lang w:val="en-GB"/>
              </w:rPr>
              <w:t>Act NR SR 326/2005 Coll. on forests as amended</w:t>
            </w:r>
          </w:p>
          <w:p w14:paraId="5E2D9159" w14:textId="77777777" w:rsidR="009E4482" w:rsidRPr="005356E7" w:rsidRDefault="009E4482" w:rsidP="009E4482">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152DDB00" w14:textId="77777777" w:rsidR="009E4482" w:rsidRPr="005356E7" w:rsidRDefault="009E4482" w:rsidP="009E4482">
            <w:pPr>
              <w:pStyle w:val="Textnormy"/>
              <w:numPr>
                <w:ilvl w:val="0"/>
                <w:numId w:val="3"/>
              </w:numPr>
              <w:spacing w:after="0"/>
              <w:rPr>
                <w:rFonts w:cs="Arial"/>
                <w:lang w:val="en-GB"/>
              </w:rPr>
            </w:pPr>
            <w:r w:rsidRPr="005356E7">
              <w:rPr>
                <w:rFonts w:cs="Arial"/>
                <w:lang w:val="en-GB"/>
              </w:rPr>
              <w:t>Decree MP SR 453/2006 Coll. on forest management and forest protection as amended</w:t>
            </w:r>
          </w:p>
          <w:p w14:paraId="760F3AE7" w14:textId="52C25FC3" w:rsidR="002B3A06" w:rsidRPr="005356E7" w:rsidRDefault="009E4482" w:rsidP="009E4482">
            <w:pPr>
              <w:pStyle w:val="Textnormy"/>
              <w:numPr>
                <w:ilvl w:val="0"/>
                <w:numId w:val="3"/>
              </w:numPr>
              <w:spacing w:after="0"/>
              <w:rPr>
                <w:rFonts w:cs="Arial"/>
                <w:lang w:val="en-GB"/>
              </w:rPr>
            </w:pPr>
            <w:r w:rsidRPr="005356E7">
              <w:rPr>
                <w:rFonts w:cs="Arial"/>
                <w:lang w:val="en-GB"/>
              </w:rPr>
              <w:t>Decree MPRV SR 297/2011 Z. z. on forest management records</w:t>
            </w:r>
            <w:r w:rsidR="002F265D" w:rsidRPr="005356E7">
              <w:rPr>
                <w:rFonts w:cs="Arial"/>
                <w:lang w:val="en-GB"/>
              </w:rPr>
              <w:t xml:space="preserve"> as amended</w:t>
            </w:r>
          </w:p>
        </w:tc>
      </w:tr>
      <w:tr w:rsidR="00846DD5" w:rsidRPr="005356E7" w14:paraId="760F3AED" w14:textId="77777777" w:rsidTr="00FB473B">
        <w:trPr>
          <w:trHeight w:val="2073"/>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AE9" w14:textId="04AC9A19" w:rsidR="002B3A06" w:rsidRPr="005356E7" w:rsidRDefault="00EE3114"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2B3A06"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AEA" w14:textId="0B47B9E9" w:rsidR="002B3A06" w:rsidRPr="005356E7" w:rsidRDefault="002B3A06" w:rsidP="00A4235C">
            <w:pPr>
              <w:pStyle w:val="Textnormy"/>
              <w:spacing w:after="0"/>
              <w:ind w:left="742" w:hanging="742"/>
              <w:jc w:val="left"/>
              <w:rPr>
                <w:rFonts w:cs="Arial"/>
                <w:lang w:val="en-GB"/>
              </w:rPr>
            </w:pPr>
            <w:r w:rsidRPr="005356E7">
              <w:rPr>
                <w:rFonts w:cs="Arial"/>
                <w:lang w:val="en-GB" w:eastAsia="sk-SK"/>
              </w:rPr>
              <w:t>8.3.</w:t>
            </w:r>
            <w:r w:rsidRPr="005356E7">
              <w:rPr>
                <w:rFonts w:cs="Arial"/>
                <w:lang w:val="en-GB"/>
              </w:rPr>
              <w:t>1.1</w:t>
            </w:r>
            <w:r w:rsidRPr="005356E7">
              <w:rPr>
                <w:rFonts w:cs="Arial"/>
                <w:lang w:val="en-GB"/>
              </w:rPr>
              <w:tab/>
            </w:r>
            <w:r w:rsidR="00D543FF" w:rsidRPr="005356E7">
              <w:rPr>
                <w:rFonts w:cs="Arial"/>
                <w:lang w:val="en-GB"/>
              </w:rPr>
              <w:t xml:space="preserve">The total volume of timber harvesting prescribed in FMP </w:t>
            </w:r>
            <w:r w:rsidR="00690870" w:rsidRPr="005356E7">
              <w:rPr>
                <w:rFonts w:cs="Arial"/>
                <w:lang w:val="en-GB"/>
              </w:rPr>
              <w:t xml:space="preserve">for forest </w:t>
            </w:r>
            <w:r w:rsidR="009D5DF6" w:rsidRPr="005356E7">
              <w:rPr>
                <w:rFonts w:cs="Arial"/>
                <w:lang w:val="en-GB"/>
              </w:rPr>
              <w:t xml:space="preserve">unit and forest category </w:t>
            </w:r>
            <w:r w:rsidR="00D543FF" w:rsidRPr="005356E7">
              <w:rPr>
                <w:rFonts w:cs="Arial"/>
                <w:lang w:val="en-GB"/>
              </w:rPr>
              <w:t>shall not be exceeded</w:t>
            </w:r>
          </w:p>
          <w:p w14:paraId="760F3AEB" w14:textId="17C0790E" w:rsidR="002B3A06" w:rsidRPr="005356E7" w:rsidRDefault="002B3A06" w:rsidP="003B5462">
            <w:pPr>
              <w:pStyle w:val="Textnormy"/>
              <w:spacing w:after="0"/>
              <w:ind w:left="742" w:hanging="742"/>
              <w:rPr>
                <w:lang w:val="en-GB"/>
              </w:rPr>
            </w:pPr>
            <w:r w:rsidRPr="005356E7">
              <w:rPr>
                <w:rFonts w:cs="Arial"/>
                <w:lang w:val="en-GB"/>
              </w:rPr>
              <w:t>8.3.1.2</w:t>
            </w:r>
            <w:r w:rsidR="00A4235C" w:rsidRPr="005356E7">
              <w:rPr>
                <w:rFonts w:cs="Arial"/>
                <w:lang w:val="en-GB"/>
              </w:rPr>
              <w:tab/>
            </w:r>
            <w:r w:rsidR="00F11068" w:rsidRPr="005356E7">
              <w:rPr>
                <w:rFonts w:cs="Arial"/>
                <w:lang w:val="en-GB"/>
              </w:rPr>
              <w:t>The annual volume of harvesting during the validity of the FMP under the proper forest management shall be in the range between 70% to 130% of the 1/10 of the FMP prescription (does not apply for entities under 1000 ha)</w:t>
            </w:r>
          </w:p>
          <w:p w14:paraId="15F921A9" w14:textId="028AE44C" w:rsidR="002B3A06" w:rsidRPr="005356E7" w:rsidRDefault="002B3A06" w:rsidP="00A4235C">
            <w:pPr>
              <w:pStyle w:val="Textnormy"/>
              <w:spacing w:after="0"/>
              <w:ind w:left="742" w:hanging="742"/>
              <w:jc w:val="left"/>
              <w:rPr>
                <w:rFonts w:cs="Arial"/>
                <w:lang w:val="en-GB"/>
              </w:rPr>
            </w:pPr>
            <w:r w:rsidRPr="005356E7">
              <w:rPr>
                <w:rFonts w:cs="Arial"/>
                <w:lang w:val="en-GB"/>
              </w:rPr>
              <w:t>8.3.1.3</w:t>
            </w:r>
            <w:r w:rsidR="00A4235C" w:rsidRPr="005356E7">
              <w:rPr>
                <w:rFonts w:cs="Arial"/>
                <w:lang w:val="en-GB"/>
              </w:rPr>
              <w:tab/>
            </w:r>
            <w:r w:rsidR="00CE4819" w:rsidRPr="005356E7">
              <w:rPr>
                <w:rFonts w:cs="Arial"/>
                <w:lang w:val="en-GB"/>
              </w:rPr>
              <w:t xml:space="preserve">Timber harvesting shall be carried out in accordance with the condition and needs of the stand according to the </w:t>
            </w:r>
            <w:r w:rsidR="008C73E1" w:rsidRPr="005356E7">
              <w:rPr>
                <w:rFonts w:cs="Arial"/>
                <w:lang w:val="en-GB"/>
              </w:rPr>
              <w:t xml:space="preserve">harvesting </w:t>
            </w:r>
            <w:r w:rsidR="00CE4819" w:rsidRPr="005356E7">
              <w:rPr>
                <w:rFonts w:cs="Arial"/>
                <w:lang w:val="en-GB"/>
              </w:rPr>
              <w:t xml:space="preserve">principles and </w:t>
            </w:r>
            <w:r w:rsidR="008C73E1" w:rsidRPr="005356E7">
              <w:rPr>
                <w:rFonts w:cs="Arial"/>
                <w:lang w:val="en-GB"/>
              </w:rPr>
              <w:t>based on</w:t>
            </w:r>
            <w:r w:rsidR="00CE4819" w:rsidRPr="005356E7">
              <w:rPr>
                <w:rFonts w:cs="Arial"/>
                <w:lang w:val="en-GB"/>
              </w:rPr>
              <w:t xml:space="preserve"> </w:t>
            </w:r>
            <w:r w:rsidR="008C73E1" w:rsidRPr="005356E7">
              <w:rPr>
                <w:rFonts w:cs="Arial"/>
                <w:lang w:val="en-GB"/>
              </w:rPr>
              <w:t xml:space="preserve">a </w:t>
            </w:r>
            <w:r w:rsidR="00CE4819" w:rsidRPr="005356E7">
              <w:rPr>
                <w:rFonts w:cs="Arial"/>
                <w:lang w:val="en-GB"/>
              </w:rPr>
              <w:t xml:space="preserve">written </w:t>
            </w:r>
            <w:r w:rsidR="008C73E1" w:rsidRPr="005356E7">
              <w:rPr>
                <w:rFonts w:cs="Arial"/>
                <w:lang w:val="en-GB"/>
              </w:rPr>
              <w:t>harvesting permit</w:t>
            </w:r>
          </w:p>
          <w:p w14:paraId="3360B4A2" w14:textId="655EA919" w:rsidR="00C32920" w:rsidRPr="005356E7" w:rsidRDefault="00C32920" w:rsidP="00A4235C">
            <w:pPr>
              <w:pStyle w:val="Textnormy"/>
              <w:spacing w:after="0"/>
              <w:ind w:left="742" w:hanging="742"/>
              <w:jc w:val="left"/>
              <w:rPr>
                <w:rFonts w:cs="Arial"/>
                <w:lang w:val="en-GB" w:eastAsia="sk-SK"/>
              </w:rPr>
            </w:pPr>
            <w:r w:rsidRPr="005356E7">
              <w:rPr>
                <w:rFonts w:cs="Arial"/>
                <w:lang w:val="en-GB" w:eastAsia="sk-SK"/>
              </w:rPr>
              <w:t>8.3.1.4</w:t>
            </w:r>
            <w:r w:rsidR="00647FED" w:rsidRPr="005356E7">
              <w:rPr>
                <w:rFonts w:cs="Arial"/>
                <w:lang w:val="en-GB" w:eastAsia="sk-SK"/>
              </w:rPr>
              <w:tab/>
            </w:r>
            <w:r w:rsidR="003B5462" w:rsidRPr="005356E7">
              <w:rPr>
                <w:rFonts w:cs="Arial"/>
                <w:lang w:val="en-GB"/>
              </w:rPr>
              <w:t>The volume of intentionally harvested timber by species shall correspond (+/- 15% or +/- 10m</w:t>
            </w:r>
            <w:r w:rsidR="003B5462" w:rsidRPr="005356E7">
              <w:rPr>
                <w:rFonts w:cs="Arial"/>
                <w:vertAlign w:val="superscript"/>
                <w:lang w:val="en-GB"/>
              </w:rPr>
              <w:t>3</w:t>
            </w:r>
            <w:r w:rsidR="003B5462" w:rsidRPr="005356E7">
              <w:rPr>
                <w:rFonts w:cs="Arial"/>
                <w:lang w:val="en-GB"/>
              </w:rPr>
              <w:t>, whichever is more) to the data on volume obtained from trees marking and recorded in the harvesting permit.</w:t>
            </w:r>
          </w:p>
          <w:p w14:paraId="760F3AEC" w14:textId="522E6DFA" w:rsidR="00C32920" w:rsidRPr="005356E7" w:rsidRDefault="00C32920" w:rsidP="00A4235C">
            <w:pPr>
              <w:pStyle w:val="Textnormy"/>
              <w:spacing w:after="0"/>
              <w:ind w:left="742" w:hanging="742"/>
              <w:jc w:val="left"/>
              <w:rPr>
                <w:rFonts w:cs="Arial"/>
                <w:lang w:val="en-GB" w:eastAsia="sk-SK"/>
              </w:rPr>
            </w:pPr>
            <w:r w:rsidRPr="005356E7">
              <w:rPr>
                <w:rFonts w:cs="Arial"/>
                <w:lang w:val="en-GB" w:eastAsia="sk-SK"/>
              </w:rPr>
              <w:t>8.3.1.5</w:t>
            </w:r>
            <w:r w:rsidR="00647FED" w:rsidRPr="005356E7">
              <w:rPr>
                <w:rFonts w:cs="Arial"/>
                <w:lang w:val="en-GB" w:eastAsia="sk-SK"/>
              </w:rPr>
              <w:tab/>
            </w:r>
            <w:r w:rsidR="00167566" w:rsidRPr="005356E7">
              <w:rPr>
                <w:rFonts w:cs="Arial"/>
                <w:lang w:val="en-GB" w:eastAsia="sk-SK"/>
              </w:rPr>
              <w:t xml:space="preserve">Harvesting </w:t>
            </w:r>
            <w:r w:rsidR="00F61B3C" w:rsidRPr="005356E7">
              <w:rPr>
                <w:rFonts w:cs="Arial"/>
                <w:lang w:val="en-GB" w:eastAsia="sk-SK"/>
              </w:rPr>
              <w:t xml:space="preserve">on non-forest land is governed by the regime of Act 543/2002 Coll. on nature and landscape protection. </w:t>
            </w:r>
            <w:r w:rsidR="00167566" w:rsidRPr="005356E7">
              <w:rPr>
                <w:rFonts w:cs="Arial"/>
                <w:lang w:val="en-GB" w:eastAsia="sk-SK"/>
              </w:rPr>
              <w:t>Harvesting permi</w:t>
            </w:r>
            <w:r w:rsidR="004761C3" w:rsidRPr="005356E7">
              <w:rPr>
                <w:rFonts w:cs="Arial"/>
                <w:lang w:val="en-GB" w:eastAsia="sk-SK"/>
              </w:rPr>
              <w:t xml:space="preserve">t and </w:t>
            </w:r>
            <w:r w:rsidR="00F61B3C" w:rsidRPr="005356E7">
              <w:rPr>
                <w:rFonts w:cs="Arial"/>
                <w:lang w:val="en-GB" w:eastAsia="sk-SK"/>
              </w:rPr>
              <w:t>calibration marking is required</w:t>
            </w:r>
            <w:r w:rsidR="004761C3" w:rsidRPr="005356E7">
              <w:rPr>
                <w:rFonts w:cs="Arial"/>
                <w:lang w:val="en-GB" w:eastAsia="sk-SK"/>
              </w:rPr>
              <w:t>.</w:t>
            </w:r>
          </w:p>
        </w:tc>
      </w:tr>
      <w:tr w:rsidR="00846DD5" w:rsidRPr="005356E7" w14:paraId="760F3AF1" w14:textId="77777777" w:rsidTr="002B3A06">
        <w:trPr>
          <w:trHeight w:val="989"/>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tcPr>
          <w:p w14:paraId="760F3AEE" w14:textId="35C9B771" w:rsidR="002B3A06" w:rsidRPr="005356E7" w:rsidRDefault="00BD5AA6"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p>
        </w:tc>
        <w:tc>
          <w:tcPr>
            <w:tcW w:w="6095" w:type="dxa"/>
            <w:tcBorders>
              <w:top w:val="nil"/>
              <w:left w:val="nil"/>
              <w:bottom w:val="single" w:sz="4" w:space="0" w:color="auto"/>
              <w:right w:val="single" w:sz="18" w:space="0" w:color="auto"/>
            </w:tcBorders>
            <w:tcMar>
              <w:top w:w="0" w:type="dxa"/>
              <w:left w:w="108" w:type="dxa"/>
              <w:bottom w:w="0" w:type="dxa"/>
              <w:right w:w="108" w:type="dxa"/>
            </w:tcMar>
          </w:tcPr>
          <w:p w14:paraId="1B74ECAD" w14:textId="3C88176E" w:rsidR="001D456D" w:rsidRPr="005356E7" w:rsidRDefault="002B3A06" w:rsidP="00992D26">
            <w:pPr>
              <w:pStyle w:val="Odsekzoznamu"/>
              <w:ind w:left="883" w:hanging="883"/>
              <w:rPr>
                <w:rFonts w:ascii="Arial" w:hAnsi="Arial" w:cs="Arial"/>
                <w:lang w:val="en-GB" w:eastAsia="sk-SK"/>
              </w:rPr>
            </w:pPr>
            <w:r w:rsidRPr="005356E7">
              <w:rPr>
                <w:rFonts w:ascii="Arial" w:hAnsi="Arial" w:cs="Arial"/>
                <w:lang w:val="en-GB" w:eastAsia="sk-SK"/>
              </w:rPr>
              <w:t>8.3.1.2.</w:t>
            </w:r>
          </w:p>
          <w:p w14:paraId="760F3AEF" w14:textId="667FCE7F" w:rsidR="002B3A06" w:rsidRPr="005356E7" w:rsidRDefault="00484583" w:rsidP="00DE6C54">
            <w:pPr>
              <w:pStyle w:val="Odsekzoznamu"/>
              <w:numPr>
                <w:ilvl w:val="0"/>
                <w:numId w:val="3"/>
              </w:numPr>
              <w:rPr>
                <w:rFonts w:ascii="Arial" w:hAnsi="Arial" w:cs="Arial"/>
                <w:lang w:val="en-GB" w:eastAsia="sk-SK"/>
              </w:rPr>
            </w:pPr>
            <w:r w:rsidRPr="005356E7">
              <w:rPr>
                <w:rFonts w:ascii="Arial" w:hAnsi="Arial" w:cs="Arial"/>
                <w:lang w:val="en-GB" w:eastAsia="sk-SK"/>
              </w:rPr>
              <w:t>does not apply to special cases such as large-scale accidental or extraordinary felling</w:t>
            </w:r>
          </w:p>
          <w:p w14:paraId="760F3AF0" w14:textId="1E642BF3" w:rsidR="002B3A06" w:rsidRPr="005356E7" w:rsidRDefault="00E80279" w:rsidP="00DE6C54">
            <w:pPr>
              <w:pStyle w:val="Odsekzoznamu"/>
              <w:numPr>
                <w:ilvl w:val="0"/>
                <w:numId w:val="3"/>
              </w:numPr>
              <w:rPr>
                <w:rFonts w:ascii="Arial" w:hAnsi="Arial" w:cs="Arial"/>
                <w:lang w:val="en-GB" w:eastAsia="sk-SK"/>
              </w:rPr>
            </w:pPr>
            <w:r w:rsidRPr="005356E7">
              <w:rPr>
                <w:rFonts w:ascii="Arial" w:hAnsi="Arial" w:cs="Arial"/>
                <w:lang w:val="en-GB" w:eastAsia="sk-SK"/>
              </w:rPr>
              <w:t xml:space="preserve">proper forest management: the total volume of accidental felling shall not exceed 36% of the total harvesting prescribed by FMP for </w:t>
            </w:r>
            <w:r w:rsidR="00FB1D67" w:rsidRPr="005356E7">
              <w:rPr>
                <w:rFonts w:ascii="Arial" w:hAnsi="Arial" w:cs="Arial"/>
                <w:lang w:val="en-GB" w:eastAsia="sk-SK"/>
              </w:rPr>
              <w:t xml:space="preserve">the </w:t>
            </w:r>
            <w:r w:rsidRPr="005356E7">
              <w:rPr>
                <w:rFonts w:ascii="Arial" w:hAnsi="Arial" w:cs="Arial"/>
                <w:lang w:val="en-GB" w:eastAsia="sk-SK"/>
              </w:rPr>
              <w:t>forest o</w:t>
            </w:r>
            <w:r w:rsidR="00FB1D67" w:rsidRPr="005356E7">
              <w:rPr>
                <w:rFonts w:ascii="Arial" w:hAnsi="Arial" w:cs="Arial"/>
                <w:lang w:val="en-GB" w:eastAsia="sk-SK"/>
              </w:rPr>
              <w:t>r</w:t>
            </w:r>
            <w:r w:rsidRPr="005356E7">
              <w:rPr>
                <w:rFonts w:ascii="Arial" w:hAnsi="Arial" w:cs="Arial"/>
                <w:lang w:val="en-GB" w:eastAsia="sk-SK"/>
              </w:rPr>
              <w:t xml:space="preserve"> ownership unit</w:t>
            </w:r>
          </w:p>
        </w:tc>
      </w:tr>
      <w:tr w:rsidR="002B3A06" w:rsidRPr="005356E7" w14:paraId="760F3AF7"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AF2" w14:textId="041955D5" w:rsidR="002B3A06" w:rsidRPr="005356E7" w:rsidRDefault="00EE3114"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12DCD9BB" w14:textId="77777777" w:rsidR="00085530" w:rsidRPr="005356E7" w:rsidRDefault="00085530" w:rsidP="00085530">
            <w:pPr>
              <w:pStyle w:val="Textnormy"/>
              <w:numPr>
                <w:ilvl w:val="0"/>
                <w:numId w:val="3"/>
              </w:numPr>
              <w:spacing w:after="0"/>
              <w:rPr>
                <w:rFonts w:cs="Arial"/>
                <w:lang w:val="en-GB"/>
              </w:rPr>
            </w:pPr>
            <w:r w:rsidRPr="005356E7">
              <w:rPr>
                <w:rFonts w:cs="Arial"/>
                <w:lang w:val="en-GB"/>
              </w:rPr>
              <w:t>FMP and LHE of forest manager</w:t>
            </w:r>
          </w:p>
          <w:p w14:paraId="3D998E0A" w14:textId="77777777" w:rsidR="00085530" w:rsidRPr="005356E7" w:rsidRDefault="00085530" w:rsidP="00085530">
            <w:pPr>
              <w:pStyle w:val="Textnormy"/>
              <w:numPr>
                <w:ilvl w:val="0"/>
                <w:numId w:val="3"/>
              </w:numPr>
              <w:spacing w:after="0"/>
              <w:rPr>
                <w:rFonts w:cs="Arial"/>
                <w:lang w:val="en-GB"/>
              </w:rPr>
            </w:pPr>
            <w:r w:rsidRPr="005356E7">
              <w:rPr>
                <w:rFonts w:cs="Arial"/>
                <w:lang w:val="en-GB"/>
              </w:rPr>
              <w:t>permission for timber harvesting</w:t>
            </w:r>
          </w:p>
          <w:p w14:paraId="39B1E26D" w14:textId="46EADB77" w:rsidR="00085530" w:rsidRPr="005356E7" w:rsidRDefault="00085530" w:rsidP="00085530">
            <w:pPr>
              <w:pStyle w:val="Textnormy"/>
              <w:numPr>
                <w:ilvl w:val="0"/>
                <w:numId w:val="3"/>
              </w:numPr>
              <w:spacing w:after="0"/>
              <w:jc w:val="left"/>
              <w:rPr>
                <w:rFonts w:cs="Arial"/>
                <w:lang w:val="en-GB"/>
              </w:rPr>
            </w:pPr>
            <w:r w:rsidRPr="005356E7">
              <w:rPr>
                <w:rFonts w:cs="Arial"/>
                <w:lang w:val="en-GB"/>
              </w:rPr>
              <w:t>results of state supervision</w:t>
            </w:r>
          </w:p>
          <w:p w14:paraId="760F3AF6" w14:textId="39588F20" w:rsidR="002B3A06"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p>
        </w:tc>
      </w:tr>
    </w:tbl>
    <w:p w14:paraId="760F3AFB" w14:textId="77777777" w:rsidR="002B3A06" w:rsidRPr="005356E7" w:rsidRDefault="002B3A06" w:rsidP="00C62EF7">
      <w:pPr>
        <w:ind w:left="-142"/>
        <w:rPr>
          <w:rFonts w:ascii="Arial" w:hAnsi="Arial" w:cs="Arial"/>
          <w:sz w:val="20"/>
          <w:szCs w:val="20"/>
          <w:shd w:val="clear" w:color="auto" w:fill="FFFFFF"/>
          <w:lang w:val="en-GB"/>
        </w:rPr>
      </w:pPr>
    </w:p>
    <w:p w14:paraId="760F3AFE" w14:textId="5C3CF503"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29906708" w14:textId="77777777" w:rsidR="002B3A06" w:rsidRPr="005356E7" w:rsidRDefault="002B3A06"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46640D" w:rsidRPr="005356E7" w14:paraId="760F3B03"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B01" w14:textId="6B3AC504" w:rsidR="002B3A06"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B02" w14:textId="77777777" w:rsidR="002B3A06" w:rsidRPr="005356E7" w:rsidRDefault="002B3A06" w:rsidP="00FB473B">
            <w:pPr>
              <w:pStyle w:val="Odsekzoznamu"/>
              <w:ind w:left="336" w:hanging="360"/>
              <w:rPr>
                <w:rFonts w:ascii="Arial" w:hAnsi="Arial" w:cs="Arial"/>
                <w:b/>
                <w:lang w:val="en-GB" w:eastAsia="sk-SK"/>
              </w:rPr>
            </w:pPr>
            <w:r w:rsidRPr="005356E7">
              <w:rPr>
                <w:rFonts w:ascii="Arial" w:hAnsi="Arial" w:cs="Arial"/>
                <w:b/>
                <w:lang w:val="en-GB" w:eastAsia="sk-SK"/>
              </w:rPr>
              <w:t>8.3.</w:t>
            </w:r>
          </w:p>
        </w:tc>
      </w:tr>
      <w:tr w:rsidR="0046640D" w:rsidRPr="005356E7" w14:paraId="760F3B06"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04" w14:textId="539C578F" w:rsidR="002B3A06"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05" w14:textId="115A1E33" w:rsidR="002B3A06" w:rsidRPr="005356E7" w:rsidRDefault="00CA707D" w:rsidP="001A5DD4">
            <w:pPr>
              <w:rPr>
                <w:rFonts w:ascii="Arial" w:hAnsi="Arial" w:cs="Arial"/>
                <w:b/>
                <w:caps/>
                <w:lang w:val="en-GB"/>
              </w:rPr>
            </w:pPr>
            <w:r w:rsidRPr="005356E7">
              <w:rPr>
                <w:rFonts w:ascii="Arial" w:hAnsi="Arial" w:cs="Arial"/>
                <w:b/>
                <w:caps/>
                <w:lang w:val="en-GB"/>
              </w:rPr>
              <w:t>MAINTENANCE AND ENCOURAGEMENT OF PRODUCTIVE FUNCTIONS OF FORESTS (WOOD AND NON-WOOD)</w:t>
            </w:r>
          </w:p>
        </w:tc>
      </w:tr>
      <w:tr w:rsidR="0046640D" w:rsidRPr="005356E7" w14:paraId="760F3B09"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07" w14:textId="3FFA9FF0" w:rsidR="002B3A06" w:rsidRPr="005356E7" w:rsidRDefault="007F0B49"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08" w14:textId="4C8D6ED3" w:rsidR="002B3A06" w:rsidRPr="005356E7" w:rsidRDefault="002B3A06" w:rsidP="002B3A06">
            <w:pPr>
              <w:pStyle w:val="Odsekzoznamu"/>
              <w:ind w:left="336" w:hanging="360"/>
              <w:rPr>
                <w:rFonts w:ascii="Arial" w:hAnsi="Arial" w:cs="Arial"/>
                <w:b/>
                <w:lang w:val="en-GB" w:eastAsia="sk-SK"/>
              </w:rPr>
            </w:pPr>
            <w:r w:rsidRPr="005356E7">
              <w:rPr>
                <w:rFonts w:ascii="Arial" w:hAnsi="Arial" w:cs="Arial"/>
                <w:b/>
                <w:lang w:val="en-GB" w:eastAsia="sk-SK"/>
              </w:rPr>
              <w:t xml:space="preserve">8.3.2. </w:t>
            </w:r>
            <w:r w:rsidR="00435BCC" w:rsidRPr="005356E7">
              <w:rPr>
                <w:rFonts w:ascii="Arial" w:hAnsi="Arial" w:cs="Arial"/>
                <w:b/>
                <w:lang w:val="en-GB" w:eastAsia="sk-SK"/>
              </w:rPr>
              <w:t>ROUNDWOOD</w:t>
            </w:r>
          </w:p>
        </w:tc>
      </w:tr>
      <w:tr w:rsidR="0046640D" w:rsidRPr="005356E7" w14:paraId="760F3B0C"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0A" w14:textId="7BE68941" w:rsidR="002B3A06" w:rsidRPr="005356E7" w:rsidRDefault="002C12D9"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0B" w14:textId="4CC6B26D" w:rsidR="002B3A06" w:rsidRPr="005356E7" w:rsidRDefault="00531269" w:rsidP="00805D0F">
            <w:pPr>
              <w:pStyle w:val="Odsekzoznamu"/>
              <w:ind w:left="0" w:hanging="24"/>
              <w:rPr>
                <w:rFonts w:ascii="Arial" w:hAnsi="Arial" w:cs="Arial"/>
                <w:lang w:val="en-GB" w:eastAsia="sk-SK"/>
              </w:rPr>
            </w:pPr>
            <w:r w:rsidRPr="005356E7">
              <w:rPr>
                <w:rFonts w:ascii="Arial" w:hAnsi="Arial" w:cs="Arial"/>
                <w:lang w:val="en-GB" w:eastAsia="sk-SK"/>
              </w:rPr>
              <w:t>Timber</w:t>
            </w:r>
            <w:r w:rsidR="0029436F" w:rsidRPr="005356E7">
              <w:rPr>
                <w:rFonts w:ascii="Arial" w:hAnsi="Arial" w:cs="Arial"/>
                <w:lang w:val="en-GB" w:eastAsia="sk-SK"/>
              </w:rPr>
              <w:t xml:space="preserve"> from sustainably managed sources </w:t>
            </w:r>
            <w:r w:rsidR="002B48DD" w:rsidRPr="005356E7">
              <w:rPr>
                <w:rFonts w:ascii="Arial" w:hAnsi="Arial" w:cs="Arial"/>
                <w:lang w:val="en-GB" w:eastAsia="sk-SK"/>
              </w:rPr>
              <w:t xml:space="preserve">shall be </w:t>
            </w:r>
            <w:r w:rsidR="0029436F" w:rsidRPr="005356E7">
              <w:rPr>
                <w:rFonts w:ascii="Arial" w:hAnsi="Arial" w:cs="Arial"/>
                <w:lang w:val="en-GB" w:eastAsia="sk-SK"/>
              </w:rPr>
              <w:t xml:space="preserve">placed on the market in order to achieve acceptable economic performance necessary to ensure sustainable forest management, including the </w:t>
            </w:r>
            <w:r w:rsidR="009A1C0F" w:rsidRPr="005356E7">
              <w:rPr>
                <w:rFonts w:ascii="Arial" w:hAnsi="Arial" w:cs="Arial"/>
                <w:lang w:val="en-GB" w:eastAsia="sk-SK"/>
              </w:rPr>
              <w:t>fulfilment</w:t>
            </w:r>
            <w:r w:rsidR="0029436F" w:rsidRPr="005356E7">
              <w:rPr>
                <w:rFonts w:ascii="Arial" w:hAnsi="Arial" w:cs="Arial"/>
                <w:lang w:val="en-GB" w:eastAsia="sk-SK"/>
              </w:rPr>
              <w:t xml:space="preserve"> of all its functions.</w:t>
            </w:r>
          </w:p>
        </w:tc>
      </w:tr>
      <w:tr w:rsidR="0046640D" w:rsidRPr="005356E7" w14:paraId="760F3B0F"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0D" w14:textId="2F779C1E"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0E" w14:textId="2C1DC276" w:rsidR="00C34307" w:rsidRPr="005356E7" w:rsidRDefault="00486015" w:rsidP="00805D0F">
            <w:pPr>
              <w:pStyle w:val="Odsekzoznamu"/>
              <w:ind w:left="0" w:hanging="24"/>
              <w:rPr>
                <w:rFonts w:ascii="Arial" w:hAnsi="Arial" w:cs="Arial"/>
                <w:lang w:val="en-GB" w:eastAsia="sk-SK"/>
              </w:rPr>
            </w:pPr>
            <w:r w:rsidRPr="005356E7">
              <w:rPr>
                <w:rFonts w:ascii="Arial" w:hAnsi="Arial" w:cs="Arial"/>
                <w:lang w:val="en-GB" w:eastAsia="sk-SK"/>
              </w:rPr>
              <w:t xml:space="preserve">To ensure that the timber needed </w:t>
            </w:r>
            <w:r w:rsidR="00051F68" w:rsidRPr="005356E7">
              <w:rPr>
                <w:rFonts w:ascii="Arial" w:hAnsi="Arial" w:cs="Arial"/>
                <w:lang w:val="en-GB" w:eastAsia="sk-SK"/>
              </w:rPr>
              <w:t>for</w:t>
            </w:r>
            <w:r w:rsidRPr="005356E7">
              <w:rPr>
                <w:rFonts w:ascii="Arial" w:hAnsi="Arial" w:cs="Arial"/>
                <w:lang w:val="en-GB" w:eastAsia="sk-SK"/>
              </w:rPr>
              <w:t xml:space="preserve"> obtain</w:t>
            </w:r>
            <w:r w:rsidR="00051F68" w:rsidRPr="005356E7">
              <w:rPr>
                <w:rFonts w:ascii="Arial" w:hAnsi="Arial" w:cs="Arial"/>
                <w:lang w:val="en-GB" w:eastAsia="sk-SK"/>
              </w:rPr>
              <w:t>ing</w:t>
            </w:r>
            <w:r w:rsidRPr="005356E7">
              <w:rPr>
                <w:rFonts w:ascii="Arial" w:hAnsi="Arial" w:cs="Arial"/>
                <w:lang w:val="en-GB" w:eastAsia="sk-SK"/>
              </w:rPr>
              <w:t xml:space="preserve"> and </w:t>
            </w:r>
            <w:r w:rsidR="00420EFC" w:rsidRPr="005356E7">
              <w:rPr>
                <w:rFonts w:ascii="Arial" w:hAnsi="Arial" w:cs="Arial"/>
                <w:lang w:val="en-GB" w:eastAsia="sk-SK"/>
              </w:rPr>
              <w:t>maintaining</w:t>
            </w:r>
            <w:r w:rsidRPr="005356E7">
              <w:rPr>
                <w:rFonts w:ascii="Arial" w:hAnsi="Arial" w:cs="Arial"/>
                <w:lang w:val="en-GB" w:eastAsia="sk-SK"/>
              </w:rPr>
              <w:t xml:space="preserve"> the necessary resources for responsible forest management is obtained in accordance with the applicable legislation</w:t>
            </w:r>
          </w:p>
        </w:tc>
      </w:tr>
      <w:tr w:rsidR="0046640D" w:rsidRPr="005356E7" w14:paraId="760F3B15"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10" w14:textId="627BE90C" w:rsidR="002B3A06" w:rsidRPr="005356E7" w:rsidRDefault="00EE3114"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9A35B64" w14:textId="77777777" w:rsidR="0025592B" w:rsidRPr="005356E7" w:rsidRDefault="0025592B" w:rsidP="0025592B">
            <w:pPr>
              <w:pStyle w:val="Textnormy"/>
              <w:numPr>
                <w:ilvl w:val="0"/>
                <w:numId w:val="3"/>
              </w:numPr>
              <w:spacing w:after="0"/>
              <w:rPr>
                <w:rFonts w:cs="Arial"/>
                <w:lang w:val="en-GB"/>
              </w:rPr>
            </w:pPr>
            <w:r w:rsidRPr="005356E7">
              <w:rPr>
                <w:rFonts w:cs="Arial"/>
                <w:lang w:val="en-GB"/>
              </w:rPr>
              <w:t>Act NR SR 326/2005 Coll. on forests as amended</w:t>
            </w:r>
          </w:p>
          <w:p w14:paraId="67981279" w14:textId="1AC7F1D5" w:rsidR="0025592B" w:rsidRPr="005356E7" w:rsidRDefault="0025592B" w:rsidP="0025592B">
            <w:pPr>
              <w:pStyle w:val="Textnormy"/>
              <w:numPr>
                <w:ilvl w:val="0"/>
                <w:numId w:val="3"/>
              </w:numPr>
              <w:spacing w:after="0"/>
              <w:jc w:val="left"/>
              <w:rPr>
                <w:rFonts w:cs="Arial"/>
                <w:lang w:val="en-GB"/>
              </w:rPr>
            </w:pPr>
            <w:r w:rsidRPr="005356E7">
              <w:rPr>
                <w:rFonts w:cs="Arial"/>
                <w:lang w:val="en-GB"/>
              </w:rPr>
              <w:t>Act 113/2018 Coll. on placing timber and timber products on the internal market as amended</w:t>
            </w:r>
          </w:p>
          <w:p w14:paraId="5DFFFC26" w14:textId="77777777" w:rsidR="00310BBC" w:rsidRPr="005356E7" w:rsidRDefault="00310BBC" w:rsidP="00310BBC">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0E56ABF7" w14:textId="77777777" w:rsidR="00104A6F" w:rsidRPr="005356E7" w:rsidRDefault="00104A6F" w:rsidP="00915591">
            <w:pPr>
              <w:pStyle w:val="Textnormy"/>
              <w:numPr>
                <w:ilvl w:val="0"/>
                <w:numId w:val="3"/>
              </w:numPr>
              <w:spacing w:after="0"/>
              <w:jc w:val="left"/>
              <w:rPr>
                <w:rFonts w:cs="Arial"/>
                <w:lang w:val="en-GB"/>
              </w:rPr>
            </w:pPr>
            <w:r w:rsidRPr="005356E7">
              <w:rPr>
                <w:rFonts w:cs="Arial"/>
                <w:lang w:val="en-GB"/>
              </w:rPr>
              <w:t xml:space="preserve">Decree MP SR 232/2006 Coll. on marking timber harvesting, marking of harvested timber and documents on the origin of timber as amended </w:t>
            </w:r>
          </w:p>
          <w:p w14:paraId="128C62C5" w14:textId="08872F30" w:rsidR="00C56A3F" w:rsidRPr="005356E7" w:rsidRDefault="00C56A3F" w:rsidP="00C56A3F">
            <w:pPr>
              <w:pStyle w:val="Textnormy"/>
              <w:numPr>
                <w:ilvl w:val="0"/>
                <w:numId w:val="3"/>
              </w:numPr>
              <w:spacing w:after="0"/>
              <w:rPr>
                <w:rFonts w:cs="Arial"/>
                <w:lang w:val="en-GB"/>
              </w:rPr>
            </w:pPr>
            <w:r w:rsidRPr="005356E7">
              <w:rPr>
                <w:rFonts w:cs="Arial"/>
                <w:lang w:val="en-GB"/>
              </w:rPr>
              <w:t>Decree MPRV SR 297/2011 Z. z. on forest management records</w:t>
            </w:r>
            <w:r w:rsidR="002F265D" w:rsidRPr="005356E7">
              <w:rPr>
                <w:rFonts w:cs="Arial"/>
                <w:lang w:val="en-GB"/>
              </w:rPr>
              <w:t xml:space="preserve"> as amended</w:t>
            </w:r>
          </w:p>
          <w:p w14:paraId="6D8F0A32" w14:textId="77777777" w:rsidR="00345ED4" w:rsidRPr="005356E7" w:rsidRDefault="00345ED4" w:rsidP="00345ED4">
            <w:pPr>
              <w:pStyle w:val="Textnormy"/>
              <w:numPr>
                <w:ilvl w:val="0"/>
                <w:numId w:val="3"/>
              </w:numPr>
              <w:spacing w:after="0"/>
              <w:rPr>
                <w:rFonts w:cs="Arial"/>
                <w:lang w:val="en-GB"/>
              </w:rPr>
            </w:pPr>
            <w:r w:rsidRPr="005356E7">
              <w:rPr>
                <w:rFonts w:cs="Arial"/>
                <w:lang w:val="en-GB"/>
              </w:rPr>
              <w:t>STN 48 0050 Roundwood</w:t>
            </w:r>
          </w:p>
          <w:p w14:paraId="23871B46" w14:textId="77777777" w:rsidR="00345ED4" w:rsidRPr="005356E7" w:rsidRDefault="00345ED4" w:rsidP="00345ED4">
            <w:pPr>
              <w:pStyle w:val="Textnormy"/>
              <w:numPr>
                <w:ilvl w:val="0"/>
                <w:numId w:val="3"/>
              </w:numPr>
              <w:spacing w:after="0"/>
              <w:rPr>
                <w:rFonts w:cs="Arial"/>
                <w:lang w:val="en-GB"/>
              </w:rPr>
            </w:pPr>
            <w:r w:rsidRPr="005356E7">
              <w:rPr>
                <w:rFonts w:cs="Arial"/>
                <w:lang w:val="en-GB"/>
              </w:rPr>
              <w:t>STN 48 0055 Qualitative classification of softwood round timber</w:t>
            </w:r>
          </w:p>
          <w:p w14:paraId="760F3B14" w14:textId="0DE3B503" w:rsidR="002B3A06" w:rsidRPr="005356E7" w:rsidRDefault="00345ED4" w:rsidP="00345ED4">
            <w:pPr>
              <w:pStyle w:val="Textnormy"/>
              <w:numPr>
                <w:ilvl w:val="0"/>
                <w:numId w:val="3"/>
              </w:numPr>
              <w:spacing w:after="0"/>
              <w:rPr>
                <w:rFonts w:cs="Arial"/>
                <w:lang w:val="en-GB"/>
              </w:rPr>
            </w:pPr>
            <w:r w:rsidRPr="005356E7">
              <w:rPr>
                <w:rFonts w:cs="Arial"/>
                <w:lang w:val="en-GB"/>
              </w:rPr>
              <w:t>STN 48 0056 Qualitative classification of hardwood round timber</w:t>
            </w:r>
          </w:p>
        </w:tc>
      </w:tr>
      <w:tr w:rsidR="0046640D" w:rsidRPr="005356E7" w14:paraId="760F3B1B" w14:textId="77777777" w:rsidTr="00FB473B">
        <w:trPr>
          <w:trHeight w:val="2073"/>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B16" w14:textId="5DAF311B" w:rsidR="002B3A06" w:rsidRPr="005356E7" w:rsidRDefault="00EE3114" w:rsidP="002B3A06">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2B3A06"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B17" w14:textId="57EFE37D" w:rsidR="002B3A06" w:rsidRPr="005356E7" w:rsidRDefault="002B3A06" w:rsidP="00A4235C">
            <w:pPr>
              <w:pStyle w:val="Textnormy"/>
              <w:spacing w:after="0"/>
              <w:ind w:left="742" w:hanging="742"/>
              <w:jc w:val="left"/>
              <w:rPr>
                <w:rFonts w:cs="Arial"/>
                <w:lang w:val="en-GB"/>
              </w:rPr>
            </w:pPr>
            <w:r w:rsidRPr="005356E7">
              <w:rPr>
                <w:rFonts w:cs="Arial"/>
                <w:lang w:val="en-GB"/>
              </w:rPr>
              <w:t>8.3.2.1</w:t>
            </w:r>
            <w:r w:rsidR="00A4235C" w:rsidRPr="005356E7">
              <w:rPr>
                <w:rFonts w:cs="Arial"/>
                <w:lang w:val="en-GB"/>
              </w:rPr>
              <w:tab/>
            </w:r>
            <w:r w:rsidR="00DC4808" w:rsidRPr="005356E7">
              <w:rPr>
                <w:rFonts w:cs="Arial"/>
                <w:lang w:val="en-GB"/>
              </w:rPr>
              <w:t xml:space="preserve">Timber placed on the market </w:t>
            </w:r>
            <w:r w:rsidR="00EB5A1B" w:rsidRPr="005356E7">
              <w:rPr>
                <w:rFonts w:cs="Arial"/>
                <w:lang w:val="en-GB"/>
              </w:rPr>
              <w:t>shall be</w:t>
            </w:r>
            <w:r w:rsidR="00DC4808" w:rsidRPr="005356E7">
              <w:rPr>
                <w:rFonts w:cs="Arial"/>
                <w:lang w:val="en-GB"/>
              </w:rPr>
              <w:t xml:space="preserve"> properly sorted and adjusted. The documentation </w:t>
            </w:r>
            <w:r w:rsidR="00EB5A1B" w:rsidRPr="005356E7">
              <w:rPr>
                <w:rFonts w:cs="Arial"/>
                <w:lang w:val="en-GB"/>
              </w:rPr>
              <w:t xml:space="preserve">shall </w:t>
            </w:r>
            <w:r w:rsidR="00DC4808" w:rsidRPr="005356E7">
              <w:rPr>
                <w:rFonts w:cs="Arial"/>
                <w:lang w:val="en-GB"/>
              </w:rPr>
              <w:t>contain complete data on the wood delivery and on the customer.</w:t>
            </w:r>
          </w:p>
          <w:p w14:paraId="760F3B18" w14:textId="6E078889" w:rsidR="002B3A06" w:rsidRPr="005356E7" w:rsidRDefault="002B3A06" w:rsidP="00A4235C">
            <w:pPr>
              <w:pStyle w:val="Textnormy"/>
              <w:spacing w:after="0"/>
              <w:ind w:left="742" w:hanging="742"/>
              <w:jc w:val="left"/>
              <w:rPr>
                <w:rFonts w:cs="Arial"/>
                <w:lang w:val="en-GB"/>
              </w:rPr>
            </w:pPr>
            <w:r w:rsidRPr="005356E7">
              <w:rPr>
                <w:rFonts w:cs="Arial"/>
                <w:lang w:val="en-GB"/>
              </w:rPr>
              <w:t>8.3.2.2</w:t>
            </w:r>
            <w:r w:rsidR="00A4235C" w:rsidRPr="005356E7">
              <w:rPr>
                <w:rFonts w:cs="Arial"/>
                <w:lang w:val="en-GB"/>
              </w:rPr>
              <w:tab/>
            </w:r>
            <w:r w:rsidR="00EC2803" w:rsidRPr="005356E7">
              <w:rPr>
                <w:rFonts w:cs="Arial"/>
                <w:lang w:val="en-GB"/>
              </w:rPr>
              <w:t xml:space="preserve">The volume of timber placed on the market shall </w:t>
            </w:r>
            <w:r w:rsidR="00DF3A34" w:rsidRPr="005356E7">
              <w:rPr>
                <w:rFonts w:cs="Arial"/>
                <w:lang w:val="en-GB"/>
              </w:rPr>
              <w:t xml:space="preserve">be </w:t>
            </w:r>
            <w:r w:rsidR="00E8775F" w:rsidRPr="005356E7">
              <w:rPr>
                <w:rFonts w:cs="Arial"/>
                <w:lang w:val="en-GB"/>
              </w:rPr>
              <w:t>equal</w:t>
            </w:r>
            <w:r w:rsidR="00EC2803" w:rsidRPr="005356E7">
              <w:rPr>
                <w:rFonts w:cs="Arial"/>
                <w:lang w:val="en-GB"/>
              </w:rPr>
              <w:t xml:space="preserve"> </w:t>
            </w:r>
            <w:r w:rsidR="00DF3A34" w:rsidRPr="005356E7">
              <w:rPr>
                <w:rFonts w:cs="Arial"/>
                <w:lang w:val="en-GB"/>
              </w:rPr>
              <w:t xml:space="preserve">to </w:t>
            </w:r>
            <w:r w:rsidR="00EC2803" w:rsidRPr="005356E7">
              <w:rPr>
                <w:rFonts w:cs="Arial"/>
                <w:lang w:val="en-GB"/>
              </w:rPr>
              <w:t xml:space="preserve">the </w:t>
            </w:r>
            <w:r w:rsidR="00F53528" w:rsidRPr="005356E7">
              <w:rPr>
                <w:rFonts w:cs="Arial"/>
                <w:lang w:val="en-GB"/>
              </w:rPr>
              <w:t>volume</w:t>
            </w:r>
            <w:r w:rsidR="00EC2803" w:rsidRPr="005356E7">
              <w:rPr>
                <w:rFonts w:cs="Arial"/>
                <w:lang w:val="en-GB"/>
              </w:rPr>
              <w:t xml:space="preserve"> of </w:t>
            </w:r>
            <w:r w:rsidR="00F53528" w:rsidRPr="005356E7">
              <w:rPr>
                <w:rFonts w:cs="Arial"/>
                <w:lang w:val="en-GB"/>
              </w:rPr>
              <w:t xml:space="preserve">timber </w:t>
            </w:r>
            <w:r w:rsidR="00EC2803" w:rsidRPr="005356E7">
              <w:rPr>
                <w:rFonts w:cs="Arial"/>
                <w:lang w:val="en-GB"/>
              </w:rPr>
              <w:t>harvested</w:t>
            </w:r>
          </w:p>
          <w:p w14:paraId="760F3B19" w14:textId="3E53F834" w:rsidR="002B3A06" w:rsidRPr="005356E7" w:rsidRDefault="002B3A06" w:rsidP="00A4235C">
            <w:pPr>
              <w:pStyle w:val="Textnormy"/>
              <w:spacing w:after="0"/>
              <w:ind w:left="742" w:hanging="742"/>
              <w:jc w:val="left"/>
              <w:rPr>
                <w:rFonts w:cs="Arial"/>
                <w:lang w:val="en-GB"/>
              </w:rPr>
            </w:pPr>
            <w:r w:rsidRPr="005356E7">
              <w:rPr>
                <w:rFonts w:cs="Arial"/>
                <w:lang w:val="en-GB"/>
              </w:rPr>
              <w:t>8.3.2.3</w:t>
            </w:r>
            <w:r w:rsidR="00A4235C" w:rsidRPr="005356E7">
              <w:rPr>
                <w:rFonts w:cs="Arial"/>
                <w:lang w:val="en-GB"/>
              </w:rPr>
              <w:tab/>
            </w:r>
            <w:r w:rsidR="00DF3A34" w:rsidRPr="005356E7">
              <w:rPr>
                <w:rFonts w:cs="Arial"/>
                <w:lang w:val="en-GB"/>
              </w:rPr>
              <w:t xml:space="preserve">Due diligence system </w:t>
            </w:r>
            <w:r w:rsidR="002D32EE" w:rsidRPr="005356E7">
              <w:rPr>
                <w:rFonts w:cs="Arial"/>
                <w:lang w:val="en-GB"/>
              </w:rPr>
              <w:t>s</w:t>
            </w:r>
            <w:r w:rsidR="00DF3A34" w:rsidRPr="005356E7">
              <w:rPr>
                <w:rFonts w:cs="Arial"/>
                <w:lang w:val="en-GB"/>
              </w:rPr>
              <w:t>h</w:t>
            </w:r>
            <w:r w:rsidR="002D32EE" w:rsidRPr="005356E7">
              <w:rPr>
                <w:rFonts w:cs="Arial"/>
                <w:lang w:val="en-GB"/>
              </w:rPr>
              <w:t>a</w:t>
            </w:r>
            <w:r w:rsidR="00DF3A34" w:rsidRPr="005356E7">
              <w:rPr>
                <w:rFonts w:cs="Arial"/>
                <w:lang w:val="en-GB"/>
              </w:rPr>
              <w:t xml:space="preserve">ll be </w:t>
            </w:r>
            <w:r w:rsidR="007B7017" w:rsidRPr="005356E7">
              <w:rPr>
                <w:rFonts w:cs="Arial"/>
                <w:lang w:val="en-GB"/>
              </w:rPr>
              <w:t>applied</w:t>
            </w:r>
            <w:r w:rsidR="002D32EE" w:rsidRPr="005356E7">
              <w:rPr>
                <w:rFonts w:cs="Arial"/>
                <w:lang w:val="en-GB"/>
              </w:rPr>
              <w:t xml:space="preserve"> </w:t>
            </w:r>
            <w:r w:rsidR="00DF3A34" w:rsidRPr="005356E7">
              <w:rPr>
                <w:rFonts w:cs="Arial"/>
                <w:lang w:val="en-GB"/>
              </w:rPr>
              <w:t xml:space="preserve">when placing timber on the market. Records of the origin and movement of </w:t>
            </w:r>
            <w:r w:rsidR="007B7017" w:rsidRPr="005356E7">
              <w:rPr>
                <w:rFonts w:cs="Arial"/>
                <w:lang w:val="en-GB"/>
              </w:rPr>
              <w:t>timber shall be kept</w:t>
            </w:r>
            <w:r w:rsidR="00160A25" w:rsidRPr="005356E7">
              <w:rPr>
                <w:rFonts w:cs="Arial"/>
                <w:lang w:val="en-GB"/>
              </w:rPr>
              <w:t>.</w:t>
            </w:r>
          </w:p>
          <w:p w14:paraId="760F3B1A" w14:textId="60858731" w:rsidR="002B3A06" w:rsidRPr="005356E7" w:rsidRDefault="002B3A06" w:rsidP="00486408">
            <w:pPr>
              <w:pStyle w:val="Textnormy"/>
              <w:spacing w:after="0"/>
              <w:ind w:left="742" w:hanging="742"/>
              <w:rPr>
                <w:rFonts w:cs="Arial"/>
                <w:lang w:val="en-GB"/>
              </w:rPr>
            </w:pPr>
            <w:r w:rsidRPr="005356E7">
              <w:rPr>
                <w:rFonts w:cs="Arial"/>
                <w:lang w:val="en-GB"/>
              </w:rPr>
              <w:t>8.3.2.4</w:t>
            </w:r>
            <w:r w:rsidR="00A4235C" w:rsidRPr="005356E7">
              <w:rPr>
                <w:rFonts w:cs="Arial"/>
                <w:lang w:val="en-GB"/>
              </w:rPr>
              <w:tab/>
            </w:r>
            <w:r w:rsidR="00EC2803" w:rsidRPr="005356E7">
              <w:rPr>
                <w:rFonts w:cs="Arial"/>
                <w:lang w:val="en-GB"/>
              </w:rPr>
              <w:t>Timber originating from non-forest land, non-certified forests or the purchase of timber shall be separated and placed on the market as non-certified</w:t>
            </w:r>
          </w:p>
        </w:tc>
      </w:tr>
      <w:tr w:rsidR="0046640D" w:rsidRPr="005356E7" w14:paraId="760F3B26"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B24" w14:textId="7133BDF3" w:rsidR="00DB09C1" w:rsidRPr="005356E7" w:rsidRDefault="00EE3114" w:rsidP="00DB09C1">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2062A455" w14:textId="3C6F4E54" w:rsidR="00DB09C1" w:rsidRPr="005356E7" w:rsidRDefault="00C159FF" w:rsidP="0014766E">
            <w:pPr>
              <w:pStyle w:val="Textnormy"/>
              <w:numPr>
                <w:ilvl w:val="0"/>
                <w:numId w:val="3"/>
              </w:numPr>
              <w:spacing w:after="0"/>
              <w:jc w:val="left"/>
              <w:rPr>
                <w:rFonts w:cs="Arial"/>
                <w:lang w:val="en-GB"/>
              </w:rPr>
            </w:pPr>
            <w:r w:rsidRPr="005356E7">
              <w:rPr>
                <w:rFonts w:cs="Arial"/>
                <w:lang w:val="en-GB"/>
              </w:rPr>
              <w:t>i</w:t>
            </w:r>
            <w:r w:rsidR="00DB09C1" w:rsidRPr="005356E7">
              <w:rPr>
                <w:rFonts w:cs="Arial"/>
                <w:lang w:val="en-GB"/>
              </w:rPr>
              <w:t>nform</w:t>
            </w:r>
            <w:r w:rsidR="00B746D9" w:rsidRPr="005356E7">
              <w:rPr>
                <w:rFonts w:cs="Arial"/>
                <w:lang w:val="en-GB"/>
              </w:rPr>
              <w:t xml:space="preserve">ation of </w:t>
            </w:r>
            <w:r w:rsidR="00DB09C1" w:rsidRPr="005356E7">
              <w:rPr>
                <w:rFonts w:cs="Arial"/>
                <w:lang w:val="en-GB"/>
              </w:rPr>
              <w:t>SLDI</w:t>
            </w:r>
          </w:p>
          <w:p w14:paraId="5BD91FF8" w14:textId="77777777" w:rsidR="000B6535" w:rsidRPr="005356E7" w:rsidRDefault="000B6535" w:rsidP="000B6535">
            <w:pPr>
              <w:pStyle w:val="Textnormy"/>
              <w:numPr>
                <w:ilvl w:val="0"/>
                <w:numId w:val="3"/>
              </w:numPr>
              <w:spacing w:after="0"/>
              <w:rPr>
                <w:rFonts w:cs="Arial"/>
                <w:lang w:val="en-GB"/>
              </w:rPr>
            </w:pPr>
            <w:r w:rsidRPr="005356E7">
              <w:rPr>
                <w:rFonts w:cs="Arial"/>
                <w:lang w:val="en-GB"/>
              </w:rPr>
              <w:t>FMP and LHE of forest manager</w:t>
            </w:r>
          </w:p>
          <w:p w14:paraId="33AC5F83" w14:textId="77777777" w:rsidR="000B6535" w:rsidRPr="005356E7" w:rsidRDefault="000B6535" w:rsidP="000B6535">
            <w:pPr>
              <w:pStyle w:val="Textnormy"/>
              <w:numPr>
                <w:ilvl w:val="0"/>
                <w:numId w:val="3"/>
              </w:numPr>
              <w:spacing w:after="0"/>
              <w:rPr>
                <w:rFonts w:cs="Arial"/>
                <w:lang w:val="en-GB"/>
              </w:rPr>
            </w:pPr>
            <w:r w:rsidRPr="005356E7">
              <w:rPr>
                <w:rFonts w:cs="Arial"/>
                <w:lang w:val="en-GB"/>
              </w:rPr>
              <w:t>proof of the timber origin</w:t>
            </w:r>
          </w:p>
          <w:p w14:paraId="76D8E613" w14:textId="77777777" w:rsidR="000B6535" w:rsidRPr="005356E7" w:rsidRDefault="000B6535" w:rsidP="000B6535">
            <w:pPr>
              <w:pStyle w:val="Textnormy"/>
              <w:numPr>
                <w:ilvl w:val="0"/>
                <w:numId w:val="3"/>
              </w:numPr>
              <w:spacing w:after="0"/>
              <w:rPr>
                <w:rFonts w:cs="Arial"/>
                <w:lang w:val="en-GB"/>
              </w:rPr>
            </w:pPr>
            <w:r w:rsidRPr="005356E7">
              <w:rPr>
                <w:rFonts w:cs="Arial"/>
                <w:lang w:val="en-GB"/>
              </w:rPr>
              <w:t>trade documentation</w:t>
            </w:r>
          </w:p>
          <w:p w14:paraId="79FF5DA9" w14:textId="77777777" w:rsidR="000B6535" w:rsidRPr="005356E7" w:rsidRDefault="000B6535" w:rsidP="000B6535">
            <w:pPr>
              <w:pStyle w:val="Textnormy"/>
              <w:numPr>
                <w:ilvl w:val="0"/>
                <w:numId w:val="3"/>
              </w:numPr>
              <w:spacing w:after="0"/>
              <w:rPr>
                <w:rFonts w:cs="Arial"/>
                <w:lang w:val="en-GB"/>
              </w:rPr>
            </w:pPr>
            <w:r w:rsidRPr="005356E7">
              <w:rPr>
                <w:rFonts w:cs="Arial"/>
                <w:lang w:val="en-GB"/>
              </w:rPr>
              <w:t>due diligence system of operator placing timber on the market</w:t>
            </w:r>
          </w:p>
          <w:p w14:paraId="760F3B25" w14:textId="277466AA" w:rsidR="00DB09C1"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p>
        </w:tc>
      </w:tr>
    </w:tbl>
    <w:p w14:paraId="760F3B27" w14:textId="77777777" w:rsidR="002B3A06" w:rsidRPr="005356E7" w:rsidRDefault="002B3A06" w:rsidP="00C62EF7">
      <w:pPr>
        <w:ind w:left="-142"/>
        <w:rPr>
          <w:rFonts w:ascii="Arial" w:hAnsi="Arial" w:cs="Arial"/>
          <w:sz w:val="20"/>
          <w:szCs w:val="20"/>
          <w:shd w:val="clear" w:color="auto" w:fill="FFFFFF"/>
          <w:lang w:val="en-GB"/>
        </w:rPr>
      </w:pPr>
    </w:p>
    <w:p w14:paraId="760F3B28" w14:textId="77777777" w:rsidR="002B3A06" w:rsidRPr="005356E7" w:rsidRDefault="002B3A06" w:rsidP="00C62EF7">
      <w:pPr>
        <w:ind w:left="-142"/>
        <w:rPr>
          <w:rFonts w:ascii="Arial" w:hAnsi="Arial" w:cs="Arial"/>
          <w:sz w:val="20"/>
          <w:szCs w:val="20"/>
          <w:shd w:val="clear" w:color="auto" w:fill="FFFFFF"/>
          <w:lang w:val="en-GB"/>
        </w:rPr>
      </w:pPr>
    </w:p>
    <w:p w14:paraId="760F3B2F" w14:textId="23CD69D0"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1A61041E" w14:textId="77777777" w:rsidR="002B3A06" w:rsidRPr="005356E7" w:rsidRDefault="002B3A06"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B34"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B32" w14:textId="0325E393" w:rsidR="002B3A06"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B33" w14:textId="77777777" w:rsidR="002B3A06" w:rsidRPr="005356E7" w:rsidRDefault="002B3A06" w:rsidP="00FB473B">
            <w:pPr>
              <w:pStyle w:val="Odsekzoznamu"/>
              <w:ind w:left="336" w:hanging="360"/>
              <w:rPr>
                <w:rFonts w:ascii="Arial" w:hAnsi="Arial" w:cs="Arial"/>
                <w:b/>
                <w:lang w:val="en-GB" w:eastAsia="sk-SK"/>
              </w:rPr>
            </w:pPr>
            <w:r w:rsidRPr="005356E7">
              <w:rPr>
                <w:rFonts w:ascii="Arial" w:hAnsi="Arial" w:cs="Arial"/>
                <w:b/>
                <w:lang w:val="en-GB" w:eastAsia="sk-SK"/>
              </w:rPr>
              <w:t>8.3.</w:t>
            </w:r>
          </w:p>
        </w:tc>
      </w:tr>
      <w:tr w:rsidR="00846DD5" w:rsidRPr="005356E7" w14:paraId="760F3B37"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35" w14:textId="0C3D61DB" w:rsidR="002B3A06"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36" w14:textId="629E177C" w:rsidR="002B3A06" w:rsidRPr="005356E7" w:rsidRDefault="00CA707D" w:rsidP="001A5DD4">
            <w:pPr>
              <w:rPr>
                <w:rFonts w:ascii="Arial" w:hAnsi="Arial" w:cs="Arial"/>
                <w:b/>
                <w:caps/>
                <w:lang w:val="en-GB"/>
              </w:rPr>
            </w:pPr>
            <w:r w:rsidRPr="005356E7">
              <w:rPr>
                <w:rFonts w:ascii="Arial" w:hAnsi="Arial" w:cs="Arial"/>
                <w:b/>
                <w:caps/>
                <w:lang w:val="en-GB"/>
              </w:rPr>
              <w:t>MAINTENANCE AND ENCOURAGEMENT OF PRODUCTIVE FUNCTIONS OF FORESTS (WOOD AND NON-WOOD)</w:t>
            </w:r>
          </w:p>
        </w:tc>
      </w:tr>
      <w:tr w:rsidR="00846DD5" w:rsidRPr="005356E7" w14:paraId="760F3B3A"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38" w14:textId="1D16B7F2" w:rsidR="00430E0A" w:rsidRPr="005356E7" w:rsidRDefault="007F0B49"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39" w14:textId="71D0F325" w:rsidR="00430E0A" w:rsidRPr="005356E7" w:rsidRDefault="00430E0A" w:rsidP="00430E0A">
            <w:pPr>
              <w:pStyle w:val="Odsekzoznamu"/>
              <w:ind w:left="336" w:hanging="360"/>
              <w:rPr>
                <w:rFonts w:ascii="Arial" w:hAnsi="Arial" w:cs="Arial"/>
                <w:b/>
                <w:lang w:val="en-GB" w:eastAsia="sk-SK"/>
              </w:rPr>
            </w:pPr>
            <w:r w:rsidRPr="005356E7">
              <w:rPr>
                <w:rFonts w:ascii="Arial" w:hAnsi="Arial" w:cs="Arial"/>
                <w:b/>
                <w:lang w:val="en-GB" w:eastAsia="sk-SK"/>
              </w:rPr>
              <w:t xml:space="preserve">8.3.3. </w:t>
            </w:r>
            <w:r w:rsidR="004D2E5B" w:rsidRPr="005356E7">
              <w:rPr>
                <w:rFonts w:ascii="Arial" w:hAnsi="Arial" w:cs="Arial"/>
                <w:b/>
                <w:lang w:val="en-GB" w:eastAsia="sk-SK"/>
              </w:rPr>
              <w:t>NON-WOOD FOREST PRODUCTS AND SERVICES</w:t>
            </w:r>
          </w:p>
        </w:tc>
      </w:tr>
      <w:tr w:rsidR="00846DD5" w:rsidRPr="005356E7" w14:paraId="760F3B3D"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3B" w14:textId="0563F516" w:rsidR="00430E0A" w:rsidRPr="005356E7" w:rsidRDefault="002C12D9"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3C" w14:textId="2E9C7C52" w:rsidR="00430E0A" w:rsidRPr="005356E7" w:rsidRDefault="00A611E9" w:rsidP="00805D0F">
            <w:pPr>
              <w:pStyle w:val="Odsekzoznamu"/>
              <w:ind w:left="0" w:hanging="24"/>
              <w:rPr>
                <w:rFonts w:ascii="Arial" w:hAnsi="Arial" w:cs="Arial"/>
                <w:lang w:val="en-GB" w:eastAsia="sk-SK"/>
              </w:rPr>
            </w:pPr>
            <w:r w:rsidRPr="005356E7">
              <w:rPr>
                <w:rFonts w:ascii="Arial" w:hAnsi="Arial" w:cs="Arial"/>
                <w:lang w:val="en-GB" w:eastAsia="sk-SK"/>
              </w:rPr>
              <w:t>Forest management planning shall respect the requirements of forest manager to customize the way of forest management for the production of non-wood forest products and services</w:t>
            </w:r>
            <w:r w:rsidR="0025388F" w:rsidRPr="005356E7">
              <w:rPr>
                <w:rFonts w:ascii="Arial" w:hAnsi="Arial" w:cs="Arial"/>
                <w:lang w:val="en-GB" w:eastAsia="sk-SK"/>
              </w:rPr>
              <w:t>. The commercial use of forest products shall be regulated and based on the principle of sustainability.</w:t>
            </w:r>
          </w:p>
        </w:tc>
      </w:tr>
      <w:tr w:rsidR="00846DD5" w:rsidRPr="005356E7" w14:paraId="760F3B40"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3E" w14:textId="7A3F9C78"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3F" w14:textId="7069F339" w:rsidR="00C34307" w:rsidRPr="005356E7" w:rsidRDefault="00D72B26" w:rsidP="00805D0F">
            <w:pPr>
              <w:pStyle w:val="Odsekzoznamu"/>
              <w:ind w:left="0" w:hanging="24"/>
              <w:rPr>
                <w:rFonts w:ascii="Arial" w:hAnsi="Arial" w:cs="Arial"/>
                <w:lang w:val="en-GB" w:eastAsia="sk-SK"/>
              </w:rPr>
            </w:pPr>
            <w:r w:rsidRPr="005356E7">
              <w:rPr>
                <w:rFonts w:ascii="Arial" w:hAnsi="Arial" w:cs="Arial"/>
                <w:lang w:val="en-GB" w:eastAsia="sk-SK"/>
              </w:rPr>
              <w:t xml:space="preserve">The production of other goods and services shall not </w:t>
            </w:r>
            <w:r w:rsidR="00405116" w:rsidRPr="005356E7">
              <w:rPr>
                <w:rFonts w:ascii="Arial" w:hAnsi="Arial" w:cs="Arial"/>
                <w:lang w:val="en-GB" w:eastAsia="sk-SK"/>
              </w:rPr>
              <w:t>worsen</w:t>
            </w:r>
            <w:r w:rsidRPr="005356E7">
              <w:rPr>
                <w:rFonts w:ascii="Arial" w:hAnsi="Arial" w:cs="Arial"/>
                <w:lang w:val="en-GB" w:eastAsia="sk-SK"/>
              </w:rPr>
              <w:t xml:space="preserve"> the quality and condition of forest resources</w:t>
            </w:r>
          </w:p>
        </w:tc>
      </w:tr>
      <w:tr w:rsidR="00846DD5" w:rsidRPr="005356E7" w14:paraId="760F3B45"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41" w14:textId="2A0CF0FB" w:rsidR="00430E0A" w:rsidRPr="005356E7" w:rsidRDefault="00A8390A"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w:t>
            </w:r>
            <w:r w:rsidR="00700849" w:rsidRPr="005356E7">
              <w:rPr>
                <w:rFonts w:ascii="Arial" w:eastAsia="Times New Roman" w:hAnsi="Arial" w:cs="Arial"/>
                <w:b/>
                <w:bCs/>
                <w:sz w:val="20"/>
                <w:szCs w:val="20"/>
                <w:lang w:val="en-GB" w:eastAsia="sk-SK"/>
              </w:rPr>
              <w:t xml:space="preserve"> </w:t>
            </w:r>
            <w:r w:rsidRPr="005356E7">
              <w:rPr>
                <w:rFonts w:ascii="Arial" w:eastAsia="Times New Roman" w:hAnsi="Arial" w:cs="Arial"/>
                <w:b/>
                <w:bCs/>
                <w:sz w:val="20"/>
                <w:szCs w:val="20"/>
                <w:lang w:val="en-GB" w:eastAsia="sk-SK"/>
              </w:rPr>
              <w:t>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DE731A" w14:textId="77777777" w:rsidR="00405116" w:rsidRPr="005356E7" w:rsidRDefault="00405116" w:rsidP="00405116">
            <w:pPr>
              <w:pStyle w:val="Textnormy"/>
              <w:numPr>
                <w:ilvl w:val="0"/>
                <w:numId w:val="3"/>
              </w:numPr>
              <w:spacing w:after="0"/>
              <w:rPr>
                <w:rFonts w:cs="Arial"/>
                <w:lang w:val="en-GB"/>
              </w:rPr>
            </w:pPr>
            <w:r w:rsidRPr="005356E7">
              <w:rPr>
                <w:rFonts w:cs="Arial"/>
                <w:lang w:val="en-GB"/>
              </w:rPr>
              <w:t>Act NR SR 326/2005 Coll. on forests as amended</w:t>
            </w:r>
          </w:p>
          <w:p w14:paraId="4EF29100" w14:textId="77777777" w:rsidR="00405116" w:rsidRPr="005356E7" w:rsidRDefault="00405116" w:rsidP="00405116">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760F3B44" w14:textId="099B2A61" w:rsidR="00430E0A" w:rsidRPr="005356E7" w:rsidRDefault="00700849" w:rsidP="00B108AC">
            <w:pPr>
              <w:pStyle w:val="Textnormy"/>
              <w:numPr>
                <w:ilvl w:val="0"/>
                <w:numId w:val="3"/>
              </w:numPr>
              <w:spacing w:after="0"/>
              <w:jc w:val="left"/>
              <w:rPr>
                <w:rFonts w:cs="Arial"/>
                <w:lang w:val="en-GB"/>
              </w:rPr>
            </w:pPr>
            <w:r w:rsidRPr="005356E7">
              <w:rPr>
                <w:rFonts w:cs="Arial"/>
                <w:lang w:val="en-GB"/>
              </w:rPr>
              <w:t>Act NR SR 274/2009 Coll. on game management as amended</w:t>
            </w:r>
          </w:p>
        </w:tc>
      </w:tr>
      <w:tr w:rsidR="00846DD5" w:rsidRPr="005356E7" w14:paraId="760F3B4C" w14:textId="77777777" w:rsidTr="00FB473B">
        <w:trPr>
          <w:trHeight w:val="2073"/>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B46" w14:textId="69CA3BE7" w:rsidR="00430E0A" w:rsidRPr="005356E7" w:rsidRDefault="00EE3114"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430E0A"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2356DAF6" w14:textId="07043FE4" w:rsidR="007862FC" w:rsidRPr="005356E7" w:rsidRDefault="007862FC" w:rsidP="007862FC">
            <w:pPr>
              <w:pStyle w:val="Textnormy"/>
              <w:spacing w:after="0"/>
              <w:ind w:left="742" w:hanging="742"/>
              <w:rPr>
                <w:rFonts w:cs="Arial"/>
                <w:lang w:val="en-GB"/>
              </w:rPr>
            </w:pPr>
            <w:r w:rsidRPr="005356E7">
              <w:rPr>
                <w:rFonts w:cs="Arial"/>
                <w:lang w:val="en-GB"/>
              </w:rPr>
              <w:t>8.3.3.1</w:t>
            </w:r>
            <w:r w:rsidR="00651CEB" w:rsidRPr="005356E7">
              <w:rPr>
                <w:rFonts w:cs="Arial"/>
                <w:lang w:val="en-GB"/>
              </w:rPr>
              <w:tab/>
              <w:t xml:space="preserve">During the process of </w:t>
            </w:r>
            <w:r w:rsidR="00AD527B" w:rsidRPr="005356E7">
              <w:rPr>
                <w:rFonts w:cs="Arial"/>
                <w:lang w:val="en-GB"/>
              </w:rPr>
              <w:t>FMP elaboration,</w:t>
            </w:r>
            <w:r w:rsidRPr="005356E7">
              <w:rPr>
                <w:rFonts w:cs="Arial"/>
                <w:lang w:val="en-GB"/>
              </w:rPr>
              <w:t xml:space="preserve"> the manager shall, </w:t>
            </w:r>
            <w:r w:rsidR="002D3AD0" w:rsidRPr="005356E7">
              <w:rPr>
                <w:rFonts w:cs="Arial"/>
                <w:lang w:val="en-GB"/>
              </w:rPr>
              <w:t>if applicable</w:t>
            </w:r>
            <w:r w:rsidRPr="005356E7">
              <w:rPr>
                <w:rFonts w:cs="Arial"/>
                <w:lang w:val="en-GB"/>
              </w:rPr>
              <w:t xml:space="preserve">, require </w:t>
            </w:r>
            <w:r w:rsidR="00AD527B" w:rsidRPr="005356E7">
              <w:rPr>
                <w:rFonts w:cs="Arial"/>
                <w:lang w:val="en-GB"/>
              </w:rPr>
              <w:t xml:space="preserve">application of </w:t>
            </w:r>
            <w:r w:rsidRPr="005356E7">
              <w:rPr>
                <w:rFonts w:cs="Arial"/>
                <w:lang w:val="en-GB"/>
              </w:rPr>
              <w:t xml:space="preserve">procedures to ensure that forests are able to produce a full range of not only </w:t>
            </w:r>
            <w:r w:rsidR="002E253D" w:rsidRPr="005356E7">
              <w:rPr>
                <w:rFonts w:cs="Arial"/>
                <w:lang w:val="en-GB"/>
              </w:rPr>
              <w:t>wood</w:t>
            </w:r>
            <w:r w:rsidRPr="005356E7">
              <w:rPr>
                <w:rFonts w:cs="Arial"/>
                <w:lang w:val="en-GB"/>
              </w:rPr>
              <w:t xml:space="preserve"> but also non-</w:t>
            </w:r>
            <w:r w:rsidR="002E253D" w:rsidRPr="005356E7">
              <w:rPr>
                <w:rFonts w:cs="Arial"/>
                <w:lang w:val="en-GB"/>
              </w:rPr>
              <w:t>wood</w:t>
            </w:r>
            <w:r w:rsidRPr="005356E7">
              <w:rPr>
                <w:rFonts w:cs="Arial"/>
                <w:lang w:val="en-GB"/>
              </w:rPr>
              <w:t xml:space="preserve"> forest products and services on a sustainable basis</w:t>
            </w:r>
          </w:p>
          <w:p w14:paraId="561AE502" w14:textId="58032B91" w:rsidR="007862FC" w:rsidRPr="005356E7" w:rsidRDefault="007862FC" w:rsidP="007862FC">
            <w:pPr>
              <w:pStyle w:val="Textnormy"/>
              <w:spacing w:after="0"/>
              <w:ind w:left="742" w:hanging="742"/>
              <w:rPr>
                <w:rFonts w:cs="Arial"/>
                <w:lang w:val="en-GB"/>
              </w:rPr>
            </w:pPr>
            <w:r w:rsidRPr="005356E7">
              <w:rPr>
                <w:rFonts w:cs="Arial"/>
                <w:lang w:val="en-GB"/>
              </w:rPr>
              <w:t>8.3.3.2</w:t>
            </w:r>
            <w:r w:rsidR="002D3AD0" w:rsidRPr="005356E7">
              <w:rPr>
                <w:rFonts w:cs="Arial"/>
                <w:lang w:val="en-GB"/>
              </w:rPr>
              <w:tab/>
            </w:r>
            <w:r w:rsidRPr="005356E7">
              <w:rPr>
                <w:rFonts w:cs="Arial"/>
                <w:lang w:val="en-GB"/>
              </w:rPr>
              <w:t>The commercial use of non-</w:t>
            </w:r>
            <w:r w:rsidR="002D3AD0" w:rsidRPr="005356E7">
              <w:rPr>
                <w:rFonts w:cs="Arial"/>
                <w:lang w:val="en-GB"/>
              </w:rPr>
              <w:t>wood</w:t>
            </w:r>
            <w:r w:rsidRPr="005356E7">
              <w:rPr>
                <w:rFonts w:cs="Arial"/>
                <w:lang w:val="en-GB"/>
              </w:rPr>
              <w:t xml:space="preserve"> forest products s</w:t>
            </w:r>
            <w:r w:rsidR="00EC270A" w:rsidRPr="005356E7">
              <w:rPr>
                <w:rFonts w:cs="Arial"/>
                <w:lang w:val="en-GB"/>
              </w:rPr>
              <w:t>hall be</w:t>
            </w:r>
            <w:r w:rsidRPr="005356E7">
              <w:rPr>
                <w:rFonts w:cs="Arial"/>
                <w:lang w:val="en-GB"/>
              </w:rPr>
              <w:t xml:space="preserve"> planned, based on a sustainable basis. Production </w:t>
            </w:r>
            <w:r w:rsidR="00EC270A" w:rsidRPr="005356E7">
              <w:rPr>
                <w:rFonts w:cs="Arial"/>
                <w:lang w:val="en-GB"/>
              </w:rPr>
              <w:t>shall be</w:t>
            </w:r>
            <w:r w:rsidRPr="005356E7">
              <w:rPr>
                <w:rFonts w:cs="Arial"/>
                <w:lang w:val="en-GB"/>
              </w:rPr>
              <w:t xml:space="preserve"> recorded.</w:t>
            </w:r>
          </w:p>
          <w:p w14:paraId="60D06F2B" w14:textId="2CA51BE6" w:rsidR="007862FC" w:rsidRPr="005356E7" w:rsidRDefault="007862FC" w:rsidP="007862FC">
            <w:pPr>
              <w:pStyle w:val="Textnormy"/>
              <w:spacing w:after="0"/>
              <w:ind w:left="742" w:hanging="742"/>
              <w:rPr>
                <w:rFonts w:cs="Arial"/>
                <w:lang w:val="en-GB"/>
              </w:rPr>
            </w:pPr>
            <w:r w:rsidRPr="005356E7">
              <w:rPr>
                <w:rFonts w:cs="Arial"/>
                <w:lang w:val="en-GB"/>
              </w:rPr>
              <w:t>8.3.3.3</w:t>
            </w:r>
            <w:r w:rsidR="00EC270A" w:rsidRPr="005356E7">
              <w:rPr>
                <w:rFonts w:cs="Arial"/>
                <w:lang w:val="en-GB"/>
              </w:rPr>
              <w:tab/>
            </w:r>
            <w:r w:rsidRPr="005356E7">
              <w:rPr>
                <w:rFonts w:cs="Arial"/>
                <w:lang w:val="en-GB"/>
              </w:rPr>
              <w:t>In hunting grounds</w:t>
            </w:r>
            <w:r w:rsidR="00DD67CC" w:rsidRPr="005356E7">
              <w:rPr>
                <w:rFonts w:cs="Arial"/>
                <w:lang w:val="en-GB"/>
              </w:rPr>
              <w:t>, which</w:t>
            </w:r>
            <w:r w:rsidR="00C96E50" w:rsidRPr="005356E7">
              <w:rPr>
                <w:rFonts w:cs="Arial"/>
                <w:lang w:val="en-GB"/>
              </w:rPr>
              <w:t xml:space="preserve"> are managed </w:t>
            </w:r>
            <w:r w:rsidR="00DD67CC" w:rsidRPr="005356E7">
              <w:rPr>
                <w:rFonts w:cs="Arial"/>
                <w:lang w:val="en-GB"/>
              </w:rPr>
              <w:t>by</w:t>
            </w:r>
            <w:r w:rsidRPr="005356E7">
              <w:rPr>
                <w:rFonts w:cs="Arial"/>
                <w:lang w:val="en-GB"/>
              </w:rPr>
              <w:t xml:space="preserve"> certification participant</w:t>
            </w:r>
            <w:r w:rsidR="00DD67CC" w:rsidRPr="005356E7">
              <w:rPr>
                <w:rFonts w:cs="Arial"/>
                <w:lang w:val="en-GB"/>
              </w:rPr>
              <w:t>s</w:t>
            </w:r>
            <w:r w:rsidRPr="005356E7">
              <w:rPr>
                <w:rFonts w:cs="Arial"/>
                <w:lang w:val="en-GB"/>
              </w:rPr>
              <w:t xml:space="preserve">, the condition of the game and its care shall be governed by plans approved by the state administration bodies ensuring their sustainability. Records of </w:t>
            </w:r>
            <w:r w:rsidR="00FF5105" w:rsidRPr="005356E7">
              <w:rPr>
                <w:rFonts w:cs="Arial"/>
                <w:lang w:val="en-GB"/>
              </w:rPr>
              <w:t>venison</w:t>
            </w:r>
            <w:r w:rsidRPr="005356E7">
              <w:rPr>
                <w:rFonts w:cs="Arial"/>
                <w:lang w:val="en-GB"/>
              </w:rPr>
              <w:t xml:space="preserve"> production</w:t>
            </w:r>
            <w:r w:rsidR="00FF5105" w:rsidRPr="005356E7">
              <w:rPr>
                <w:rFonts w:cs="Arial"/>
                <w:lang w:val="en-GB"/>
              </w:rPr>
              <w:t xml:space="preserve"> shall be kept</w:t>
            </w:r>
            <w:r w:rsidRPr="005356E7">
              <w:rPr>
                <w:rFonts w:cs="Arial"/>
                <w:lang w:val="en-GB"/>
              </w:rPr>
              <w:t>.</w:t>
            </w:r>
          </w:p>
          <w:p w14:paraId="37459E9C" w14:textId="3852CC30" w:rsidR="007862FC" w:rsidRPr="005356E7" w:rsidRDefault="007862FC" w:rsidP="007862FC">
            <w:pPr>
              <w:pStyle w:val="Textnormy"/>
              <w:spacing w:after="0"/>
              <w:ind w:left="742" w:hanging="742"/>
              <w:rPr>
                <w:rFonts w:cs="Arial"/>
                <w:lang w:val="en-GB"/>
              </w:rPr>
            </w:pPr>
            <w:r w:rsidRPr="005356E7">
              <w:rPr>
                <w:rFonts w:cs="Arial"/>
                <w:lang w:val="en-GB"/>
              </w:rPr>
              <w:t>8.3.3.</w:t>
            </w:r>
            <w:r w:rsidR="002C1371" w:rsidRPr="005356E7">
              <w:rPr>
                <w:rFonts w:cs="Arial"/>
                <w:lang w:val="en-GB"/>
              </w:rPr>
              <w:t>4</w:t>
            </w:r>
            <w:r w:rsidR="002C1371" w:rsidRPr="005356E7">
              <w:rPr>
                <w:rFonts w:cs="Arial"/>
                <w:lang w:val="en-GB"/>
              </w:rPr>
              <w:tab/>
            </w:r>
            <w:r w:rsidRPr="005356E7">
              <w:rPr>
                <w:rFonts w:cs="Arial"/>
                <w:lang w:val="en-GB"/>
              </w:rPr>
              <w:t xml:space="preserve">Hunting </w:t>
            </w:r>
            <w:r w:rsidR="00B02688" w:rsidRPr="005356E7">
              <w:rPr>
                <w:rFonts w:cs="Arial"/>
                <w:lang w:val="en-GB"/>
              </w:rPr>
              <w:t xml:space="preserve">shall </w:t>
            </w:r>
            <w:r w:rsidRPr="005356E7">
              <w:rPr>
                <w:rFonts w:cs="Arial"/>
                <w:lang w:val="en-GB"/>
              </w:rPr>
              <w:t xml:space="preserve">not </w:t>
            </w:r>
            <w:r w:rsidR="00B02688" w:rsidRPr="005356E7">
              <w:rPr>
                <w:rFonts w:cs="Arial"/>
                <w:lang w:val="en-GB"/>
              </w:rPr>
              <w:t>disturb</w:t>
            </w:r>
            <w:r w:rsidRPr="005356E7">
              <w:rPr>
                <w:rFonts w:cs="Arial"/>
                <w:lang w:val="en-GB"/>
              </w:rPr>
              <w:t xml:space="preserve"> the natural development, stability of stands and the fulfilment of other forest functions</w:t>
            </w:r>
          </w:p>
          <w:p w14:paraId="760F3B4B" w14:textId="4853E296" w:rsidR="005B04D5" w:rsidRPr="005356E7" w:rsidRDefault="007862FC" w:rsidP="00EC59C6">
            <w:pPr>
              <w:pStyle w:val="Textnormy"/>
              <w:spacing w:after="0"/>
              <w:ind w:left="742" w:hanging="742"/>
              <w:jc w:val="left"/>
              <w:rPr>
                <w:rFonts w:cs="Arial"/>
                <w:lang w:val="en-GB"/>
              </w:rPr>
            </w:pPr>
            <w:r w:rsidRPr="005356E7">
              <w:rPr>
                <w:rFonts w:cs="Arial"/>
                <w:lang w:val="en-GB"/>
              </w:rPr>
              <w:t>8.3.3.</w:t>
            </w:r>
            <w:r w:rsidR="002C1371" w:rsidRPr="005356E7">
              <w:rPr>
                <w:rFonts w:cs="Arial"/>
                <w:lang w:val="en-GB"/>
              </w:rPr>
              <w:t>5</w:t>
            </w:r>
            <w:r w:rsidR="002C1371" w:rsidRPr="005356E7">
              <w:rPr>
                <w:rFonts w:cs="Arial"/>
                <w:lang w:val="en-GB"/>
              </w:rPr>
              <w:tab/>
            </w:r>
            <w:r w:rsidRPr="005356E7">
              <w:rPr>
                <w:rFonts w:cs="Arial"/>
                <w:lang w:val="en-GB"/>
              </w:rPr>
              <w:t>Damage to vegetation by game s</w:t>
            </w:r>
            <w:r w:rsidR="00EC59C6" w:rsidRPr="005356E7">
              <w:rPr>
                <w:rFonts w:cs="Arial"/>
                <w:lang w:val="en-GB"/>
              </w:rPr>
              <w:t>hall</w:t>
            </w:r>
            <w:r w:rsidRPr="005356E7">
              <w:rPr>
                <w:rFonts w:cs="Arial"/>
                <w:lang w:val="en-GB"/>
              </w:rPr>
              <w:t xml:space="preserve"> </w:t>
            </w:r>
            <w:r w:rsidR="00EC59C6" w:rsidRPr="005356E7">
              <w:rPr>
                <w:rFonts w:cs="Arial"/>
                <w:lang w:val="en-GB"/>
              </w:rPr>
              <w:t xml:space="preserve">be </w:t>
            </w:r>
            <w:r w:rsidRPr="005356E7">
              <w:rPr>
                <w:rFonts w:cs="Arial"/>
                <w:lang w:val="en-GB"/>
              </w:rPr>
              <w:t>monitored, damage recorded and resolved with the relevant user of hunting ground.</w:t>
            </w:r>
          </w:p>
        </w:tc>
      </w:tr>
      <w:tr w:rsidR="00DB09C1" w:rsidRPr="005356E7" w14:paraId="760F3B56"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B54" w14:textId="699DDFED" w:rsidR="00DB09C1" w:rsidRPr="005356E7" w:rsidRDefault="00EE3114" w:rsidP="00DB09C1">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6F304946" w14:textId="7697B140" w:rsidR="00DB09C1" w:rsidRPr="005356E7" w:rsidRDefault="004E467E" w:rsidP="0014766E">
            <w:pPr>
              <w:pStyle w:val="Textnormy"/>
              <w:numPr>
                <w:ilvl w:val="0"/>
                <w:numId w:val="3"/>
              </w:numPr>
              <w:spacing w:after="0"/>
              <w:jc w:val="left"/>
              <w:rPr>
                <w:rFonts w:cs="Arial"/>
                <w:lang w:val="en-GB"/>
              </w:rPr>
            </w:pPr>
            <w:r w:rsidRPr="005356E7">
              <w:rPr>
                <w:rFonts w:cs="Arial"/>
                <w:lang w:val="en-GB"/>
              </w:rPr>
              <w:t>information of</w:t>
            </w:r>
            <w:r w:rsidR="00DB09C1" w:rsidRPr="005356E7">
              <w:rPr>
                <w:rFonts w:cs="Arial"/>
                <w:lang w:val="en-GB"/>
              </w:rPr>
              <w:t xml:space="preserve"> ŠS LH, ŠS ŽP, SIŽP, ŠOP SR, SAŽP</w:t>
            </w:r>
          </w:p>
          <w:p w14:paraId="43F8DD71" w14:textId="77777777" w:rsidR="004E467E" w:rsidRPr="005356E7" w:rsidRDefault="004E467E" w:rsidP="004E467E">
            <w:pPr>
              <w:pStyle w:val="Textnormy"/>
              <w:numPr>
                <w:ilvl w:val="0"/>
                <w:numId w:val="3"/>
              </w:numPr>
              <w:spacing w:after="0"/>
              <w:rPr>
                <w:rFonts w:cs="Arial"/>
                <w:lang w:val="en-GB"/>
              </w:rPr>
            </w:pPr>
            <w:r w:rsidRPr="005356E7">
              <w:rPr>
                <w:rFonts w:cs="Arial"/>
                <w:lang w:val="en-GB"/>
              </w:rPr>
              <w:t>game management and hunting plans</w:t>
            </w:r>
          </w:p>
          <w:p w14:paraId="3D53FF88" w14:textId="77777777" w:rsidR="004E467E" w:rsidRPr="005356E7" w:rsidRDefault="004E467E" w:rsidP="004E467E">
            <w:pPr>
              <w:pStyle w:val="Textnormy"/>
              <w:numPr>
                <w:ilvl w:val="0"/>
                <w:numId w:val="3"/>
              </w:numPr>
              <w:spacing w:after="0"/>
              <w:rPr>
                <w:rFonts w:cs="Arial"/>
                <w:lang w:val="en-GB"/>
              </w:rPr>
            </w:pPr>
            <w:r w:rsidRPr="005356E7">
              <w:rPr>
                <w:rFonts w:cs="Arial"/>
                <w:lang w:val="en-GB"/>
              </w:rPr>
              <w:t>statistical reports</w:t>
            </w:r>
          </w:p>
          <w:p w14:paraId="0CB47B5A" w14:textId="6DF7E281" w:rsidR="00DB09C1" w:rsidRPr="005356E7" w:rsidRDefault="005E08CE" w:rsidP="0014766E">
            <w:pPr>
              <w:pStyle w:val="Textnormy"/>
              <w:numPr>
                <w:ilvl w:val="0"/>
                <w:numId w:val="3"/>
              </w:numPr>
              <w:spacing w:after="0"/>
              <w:jc w:val="left"/>
              <w:rPr>
                <w:rFonts w:cs="Arial"/>
                <w:lang w:val="en-GB"/>
              </w:rPr>
            </w:pPr>
            <w:r w:rsidRPr="005356E7">
              <w:rPr>
                <w:rFonts w:cs="Arial"/>
                <w:lang w:val="en-GB"/>
              </w:rPr>
              <w:t>documentation of participant in certification</w:t>
            </w:r>
          </w:p>
          <w:p w14:paraId="760F3B55" w14:textId="28D261C3" w:rsidR="00DB09C1"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p>
        </w:tc>
      </w:tr>
    </w:tbl>
    <w:p w14:paraId="760F3B5C" w14:textId="77777777" w:rsidR="00430E0A" w:rsidRPr="005356E7" w:rsidRDefault="00430E0A" w:rsidP="00C62EF7">
      <w:pPr>
        <w:ind w:left="-142"/>
        <w:rPr>
          <w:rFonts w:ascii="Arial" w:hAnsi="Arial" w:cs="Arial"/>
          <w:sz w:val="20"/>
          <w:szCs w:val="20"/>
          <w:shd w:val="clear" w:color="auto" w:fill="FFFFFF"/>
          <w:lang w:val="en-GB"/>
        </w:rPr>
      </w:pPr>
    </w:p>
    <w:p w14:paraId="760F3B5D" w14:textId="16E7A52E"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4FB8849E" w14:textId="77777777" w:rsidR="00430E0A" w:rsidRPr="005356E7" w:rsidRDefault="00430E0A"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B62"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B60" w14:textId="6A7C9068" w:rsidR="00430E0A"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B61" w14:textId="77777777" w:rsidR="00430E0A" w:rsidRPr="005356E7" w:rsidRDefault="00430E0A" w:rsidP="00FB473B">
            <w:pPr>
              <w:pStyle w:val="Odsekzoznamu"/>
              <w:ind w:left="336" w:hanging="360"/>
              <w:rPr>
                <w:rFonts w:ascii="Arial" w:hAnsi="Arial" w:cs="Arial"/>
                <w:b/>
                <w:lang w:val="en-GB" w:eastAsia="sk-SK"/>
              </w:rPr>
            </w:pPr>
            <w:r w:rsidRPr="005356E7">
              <w:rPr>
                <w:rFonts w:ascii="Arial" w:hAnsi="Arial" w:cs="Arial"/>
                <w:b/>
                <w:lang w:val="en-GB" w:eastAsia="sk-SK"/>
              </w:rPr>
              <w:t>8.3.</w:t>
            </w:r>
          </w:p>
        </w:tc>
      </w:tr>
      <w:tr w:rsidR="00846DD5" w:rsidRPr="005356E7" w14:paraId="760F3B65"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63" w14:textId="06DED38F" w:rsidR="00430E0A"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64" w14:textId="705060E2" w:rsidR="00430E0A" w:rsidRPr="005356E7" w:rsidRDefault="00CA707D" w:rsidP="001A5DD4">
            <w:pPr>
              <w:rPr>
                <w:rFonts w:ascii="Arial" w:hAnsi="Arial" w:cs="Arial"/>
                <w:b/>
                <w:caps/>
                <w:lang w:val="en-GB"/>
              </w:rPr>
            </w:pPr>
            <w:r w:rsidRPr="005356E7">
              <w:rPr>
                <w:rFonts w:ascii="Arial" w:hAnsi="Arial" w:cs="Arial"/>
                <w:b/>
                <w:caps/>
                <w:lang w:val="en-GB"/>
              </w:rPr>
              <w:t>MAINTENANCE AND ENCOURAGEMENT OF PRODUCTIVE FUNCTIONS OF FORESTS (WOOD AND NON-WOOD)</w:t>
            </w:r>
          </w:p>
        </w:tc>
      </w:tr>
      <w:tr w:rsidR="00846DD5" w:rsidRPr="005356E7" w14:paraId="760F3B68"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66" w14:textId="65B3F5AC" w:rsidR="00430E0A" w:rsidRPr="005356E7" w:rsidRDefault="007F0B49"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67" w14:textId="0367B356" w:rsidR="00430E0A" w:rsidRPr="005356E7" w:rsidRDefault="00430E0A" w:rsidP="00430E0A">
            <w:pPr>
              <w:pStyle w:val="Odsekzoznamu"/>
              <w:ind w:left="0"/>
              <w:rPr>
                <w:rFonts w:ascii="Arial" w:hAnsi="Arial" w:cs="Arial"/>
                <w:b/>
                <w:lang w:val="en-GB" w:eastAsia="sk-SK"/>
              </w:rPr>
            </w:pPr>
            <w:r w:rsidRPr="005356E7">
              <w:rPr>
                <w:rFonts w:ascii="Arial" w:hAnsi="Arial" w:cs="Arial"/>
                <w:b/>
                <w:lang w:val="en-GB" w:eastAsia="sk-SK"/>
              </w:rPr>
              <w:t xml:space="preserve">8.3.4. </w:t>
            </w:r>
            <w:r w:rsidR="00DA2672" w:rsidRPr="005356E7">
              <w:rPr>
                <w:rFonts w:ascii="Arial" w:hAnsi="Arial" w:cs="Arial"/>
                <w:b/>
                <w:lang w:val="en-GB" w:eastAsia="sk-SK"/>
              </w:rPr>
              <w:t>FOREST ROAD NETWORK</w:t>
            </w:r>
          </w:p>
        </w:tc>
      </w:tr>
      <w:tr w:rsidR="00846DD5" w:rsidRPr="005356E7" w14:paraId="760F3B6B"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69" w14:textId="2307E30D" w:rsidR="00430E0A" w:rsidRPr="005356E7" w:rsidRDefault="002C12D9"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6A" w14:textId="05434887" w:rsidR="00430E0A" w:rsidRPr="005356E7" w:rsidRDefault="00AA541F" w:rsidP="009C4982">
            <w:pPr>
              <w:pStyle w:val="Odsekzoznamu"/>
              <w:ind w:left="0" w:hanging="24"/>
              <w:rPr>
                <w:rFonts w:ascii="Arial" w:hAnsi="Arial" w:cs="Arial"/>
                <w:lang w:val="en-GB" w:eastAsia="sk-SK"/>
              </w:rPr>
            </w:pPr>
            <w:r w:rsidRPr="005356E7">
              <w:rPr>
                <w:rFonts w:ascii="Arial" w:hAnsi="Arial" w:cs="Arial"/>
                <w:lang w:val="en-GB" w:eastAsia="sk-SK"/>
              </w:rPr>
              <w:t>Development of transport infrastructure (roads, bridges, outlets, drainages etc.) shall be planned; each construction shall be established and maintained to ensure efficient delivery of goods and services while minimising negative impacts of individual components on the environment.</w:t>
            </w:r>
            <w:r w:rsidR="00A530A4" w:rsidRPr="005356E7">
              <w:rPr>
                <w:rFonts w:ascii="Arial" w:hAnsi="Arial" w:cs="Arial"/>
                <w:lang w:val="en-GB" w:eastAsia="sk-SK"/>
              </w:rPr>
              <w:t xml:space="preserve"> </w:t>
            </w:r>
            <w:r w:rsidR="009658F7" w:rsidRPr="005356E7">
              <w:rPr>
                <w:rFonts w:ascii="Arial" w:hAnsi="Arial" w:cs="Arial"/>
                <w:lang w:val="en-GB" w:eastAsia="sk-SK"/>
              </w:rPr>
              <w:t>F</w:t>
            </w:r>
            <w:r w:rsidR="00A530A4" w:rsidRPr="005356E7">
              <w:rPr>
                <w:rFonts w:ascii="Arial" w:hAnsi="Arial" w:cs="Arial"/>
                <w:lang w:val="en-GB" w:eastAsia="sk-SK"/>
              </w:rPr>
              <w:t xml:space="preserve">orest road network </w:t>
            </w:r>
            <w:r w:rsidR="009658F7" w:rsidRPr="005356E7">
              <w:rPr>
                <w:rFonts w:ascii="Arial" w:hAnsi="Arial" w:cs="Arial"/>
                <w:lang w:val="en-GB" w:eastAsia="sk-SK"/>
              </w:rPr>
              <w:t xml:space="preserve">shall </w:t>
            </w:r>
            <w:r w:rsidR="00A530A4" w:rsidRPr="005356E7">
              <w:rPr>
                <w:rFonts w:ascii="Arial" w:hAnsi="Arial" w:cs="Arial"/>
                <w:lang w:val="en-GB" w:eastAsia="sk-SK"/>
              </w:rPr>
              <w:t>be maintained in a favo</w:t>
            </w:r>
            <w:r w:rsidR="009658F7" w:rsidRPr="005356E7">
              <w:rPr>
                <w:rFonts w:ascii="Arial" w:hAnsi="Arial" w:cs="Arial"/>
                <w:lang w:val="en-GB" w:eastAsia="sk-SK"/>
              </w:rPr>
              <w:t>u</w:t>
            </w:r>
            <w:r w:rsidR="00A530A4" w:rsidRPr="005356E7">
              <w:rPr>
                <w:rFonts w:ascii="Arial" w:hAnsi="Arial" w:cs="Arial"/>
                <w:lang w:val="en-GB" w:eastAsia="sk-SK"/>
              </w:rPr>
              <w:t>rable condition</w:t>
            </w:r>
            <w:r w:rsidR="009658F7" w:rsidRPr="005356E7">
              <w:rPr>
                <w:rFonts w:ascii="Arial" w:hAnsi="Arial" w:cs="Arial"/>
                <w:lang w:val="en-GB" w:eastAsia="sk-SK"/>
              </w:rPr>
              <w:t>;</w:t>
            </w:r>
            <w:r w:rsidR="00A530A4" w:rsidRPr="005356E7">
              <w:rPr>
                <w:rFonts w:ascii="Arial" w:hAnsi="Arial" w:cs="Arial"/>
                <w:lang w:val="en-GB" w:eastAsia="sk-SK"/>
              </w:rPr>
              <w:t xml:space="preserve"> potential erosion </w:t>
            </w:r>
            <w:r w:rsidR="009658F7" w:rsidRPr="005356E7">
              <w:rPr>
                <w:rFonts w:ascii="Arial" w:hAnsi="Arial" w:cs="Arial"/>
                <w:lang w:val="en-GB" w:eastAsia="sk-SK"/>
              </w:rPr>
              <w:t>shall</w:t>
            </w:r>
            <w:r w:rsidR="00A530A4" w:rsidRPr="005356E7">
              <w:rPr>
                <w:rFonts w:ascii="Arial" w:hAnsi="Arial" w:cs="Arial"/>
                <w:lang w:val="en-GB" w:eastAsia="sk-SK"/>
              </w:rPr>
              <w:t xml:space="preserve"> be minimized by the use of </w:t>
            </w:r>
            <w:r w:rsidR="00C472DE" w:rsidRPr="005356E7">
              <w:rPr>
                <w:rFonts w:ascii="Arial" w:hAnsi="Arial" w:cs="Arial"/>
                <w:lang w:val="en-GB" w:eastAsia="sk-SK"/>
              </w:rPr>
              <w:t>anti-</w:t>
            </w:r>
            <w:r w:rsidR="00A530A4" w:rsidRPr="005356E7">
              <w:rPr>
                <w:rFonts w:ascii="Arial" w:hAnsi="Arial" w:cs="Arial"/>
                <w:lang w:val="en-GB" w:eastAsia="sk-SK"/>
              </w:rPr>
              <w:t>erosion protection and road drainage.</w:t>
            </w:r>
          </w:p>
        </w:tc>
      </w:tr>
      <w:tr w:rsidR="00846DD5" w:rsidRPr="005356E7" w14:paraId="760F3B6E"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6C" w14:textId="617EF4E0"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6D" w14:textId="26D355B5" w:rsidR="00C34307" w:rsidRPr="005356E7" w:rsidRDefault="00890EA2" w:rsidP="00805D0F">
            <w:pPr>
              <w:pStyle w:val="Odsekzoznamu"/>
              <w:ind w:left="0" w:hanging="24"/>
              <w:rPr>
                <w:rFonts w:ascii="Arial" w:hAnsi="Arial" w:cs="Arial"/>
                <w:lang w:val="en-GB" w:eastAsia="sk-SK"/>
              </w:rPr>
            </w:pPr>
            <w:r w:rsidRPr="005356E7">
              <w:rPr>
                <w:rFonts w:ascii="Arial" w:hAnsi="Arial" w:cs="Arial"/>
                <w:lang w:val="en-GB" w:eastAsia="sk-SK"/>
              </w:rPr>
              <w:t xml:space="preserve">To optimize </w:t>
            </w:r>
            <w:r w:rsidR="007C2207" w:rsidRPr="005356E7">
              <w:rPr>
                <w:rFonts w:ascii="Arial" w:hAnsi="Arial" w:cs="Arial"/>
                <w:lang w:val="en-GB" w:eastAsia="sk-SK"/>
              </w:rPr>
              <w:t xml:space="preserve">the </w:t>
            </w:r>
            <w:r w:rsidRPr="005356E7">
              <w:rPr>
                <w:rFonts w:ascii="Arial" w:hAnsi="Arial" w:cs="Arial"/>
                <w:lang w:val="en-GB" w:eastAsia="sk-SK"/>
              </w:rPr>
              <w:t>transport accessibility of forest stands and improve the state of transport infrastructure</w:t>
            </w:r>
          </w:p>
        </w:tc>
      </w:tr>
      <w:tr w:rsidR="00846DD5" w:rsidRPr="005356E7" w14:paraId="760F3B75"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6F" w14:textId="44D1ED3D" w:rsidR="00430E0A" w:rsidRPr="005356E7" w:rsidRDefault="00EE3114"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7842BA3" w14:textId="77777777" w:rsidR="00A30C01" w:rsidRPr="005356E7" w:rsidRDefault="00A30C01" w:rsidP="00A30C01">
            <w:pPr>
              <w:pStyle w:val="Textnormy"/>
              <w:numPr>
                <w:ilvl w:val="0"/>
                <w:numId w:val="3"/>
              </w:numPr>
              <w:spacing w:after="0"/>
              <w:rPr>
                <w:rFonts w:cs="Arial"/>
                <w:lang w:val="en-GB"/>
              </w:rPr>
            </w:pPr>
            <w:r w:rsidRPr="005356E7">
              <w:rPr>
                <w:rFonts w:cs="Arial"/>
                <w:lang w:val="en-GB"/>
              </w:rPr>
              <w:t>Act NR SR 326/2005 Coll. on forests as amended</w:t>
            </w:r>
          </w:p>
          <w:p w14:paraId="248B0095" w14:textId="77777777" w:rsidR="00A30C01" w:rsidRPr="005356E7" w:rsidRDefault="00A30C01" w:rsidP="00A30C01">
            <w:pPr>
              <w:pStyle w:val="Textnormy"/>
              <w:numPr>
                <w:ilvl w:val="0"/>
                <w:numId w:val="3"/>
              </w:numPr>
              <w:spacing w:after="0"/>
              <w:rPr>
                <w:rFonts w:cs="Arial"/>
                <w:lang w:val="en-GB"/>
              </w:rPr>
            </w:pPr>
            <w:r w:rsidRPr="005356E7">
              <w:rPr>
                <w:rFonts w:cs="Arial"/>
                <w:lang w:val="en-GB"/>
              </w:rPr>
              <w:t>Act NR SR 543/2002 Coll. on nature and landscape protection as amended</w:t>
            </w:r>
          </w:p>
          <w:p w14:paraId="4EFBE94A" w14:textId="55E3FC5A" w:rsidR="009C5790" w:rsidRPr="005356E7" w:rsidRDefault="009C5790" w:rsidP="009C5790">
            <w:pPr>
              <w:pStyle w:val="Textnormy"/>
              <w:numPr>
                <w:ilvl w:val="0"/>
                <w:numId w:val="3"/>
              </w:numPr>
              <w:spacing w:after="0"/>
              <w:rPr>
                <w:rFonts w:cs="Arial"/>
                <w:lang w:val="en-GB"/>
              </w:rPr>
            </w:pPr>
            <w:r w:rsidRPr="005356E7">
              <w:rPr>
                <w:rFonts w:cs="Arial"/>
                <w:lang w:val="en-GB"/>
              </w:rPr>
              <w:t>Act 50/1976 Coll. on territorial planning and building order (building act) as amended</w:t>
            </w:r>
          </w:p>
          <w:p w14:paraId="31318CBB" w14:textId="77777777" w:rsidR="009C5790" w:rsidRPr="005356E7" w:rsidRDefault="009C5790" w:rsidP="009C5790">
            <w:pPr>
              <w:pStyle w:val="Textnormy"/>
              <w:numPr>
                <w:ilvl w:val="0"/>
                <w:numId w:val="3"/>
              </w:numPr>
              <w:spacing w:after="0"/>
              <w:rPr>
                <w:rFonts w:cs="Arial"/>
                <w:lang w:val="en-GB"/>
              </w:rPr>
            </w:pPr>
            <w:r w:rsidRPr="005356E7">
              <w:rPr>
                <w:rFonts w:cs="Arial"/>
                <w:lang w:val="en-GB"/>
              </w:rPr>
              <w:t>Act 24/2006 Coll. on environmental impact assessment as amended</w:t>
            </w:r>
          </w:p>
          <w:p w14:paraId="760F3B74" w14:textId="623D0ABB" w:rsidR="009C5790" w:rsidRPr="005356E7" w:rsidRDefault="009C5790" w:rsidP="009C5790">
            <w:pPr>
              <w:pStyle w:val="Textnormy"/>
              <w:numPr>
                <w:ilvl w:val="0"/>
                <w:numId w:val="3"/>
              </w:numPr>
              <w:spacing w:after="0"/>
              <w:jc w:val="left"/>
              <w:rPr>
                <w:rFonts w:cs="Arial"/>
                <w:lang w:val="en-GB"/>
              </w:rPr>
            </w:pPr>
            <w:r w:rsidRPr="005356E7">
              <w:rPr>
                <w:rFonts w:cs="Arial"/>
                <w:lang w:val="en-GB"/>
              </w:rPr>
              <w:t xml:space="preserve">STN 73 6108 Forest </w:t>
            </w:r>
            <w:r w:rsidR="00FF7055" w:rsidRPr="005356E7">
              <w:rPr>
                <w:rFonts w:cs="Arial"/>
                <w:lang w:val="en-GB"/>
              </w:rPr>
              <w:t>R</w:t>
            </w:r>
            <w:r w:rsidRPr="005356E7">
              <w:rPr>
                <w:rFonts w:cs="Arial"/>
                <w:lang w:val="en-GB"/>
              </w:rPr>
              <w:t xml:space="preserve">oad </w:t>
            </w:r>
            <w:r w:rsidR="00FF7055" w:rsidRPr="005356E7">
              <w:rPr>
                <w:rFonts w:cs="Arial"/>
                <w:lang w:val="en-GB"/>
              </w:rPr>
              <w:t>N</w:t>
            </w:r>
            <w:r w:rsidRPr="005356E7">
              <w:rPr>
                <w:rFonts w:cs="Arial"/>
                <w:lang w:val="en-GB"/>
              </w:rPr>
              <w:t>etwork</w:t>
            </w:r>
          </w:p>
        </w:tc>
      </w:tr>
      <w:tr w:rsidR="00846DD5" w:rsidRPr="005356E7" w14:paraId="760F3B7C" w14:textId="77777777" w:rsidTr="00FB473B">
        <w:trPr>
          <w:trHeight w:val="2073"/>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B76" w14:textId="6B691B20" w:rsidR="004602DF" w:rsidRPr="005356E7" w:rsidRDefault="00EE3114"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44C56C65" w14:textId="4126FE13" w:rsidR="0020607A" w:rsidRPr="005356E7" w:rsidRDefault="0020607A" w:rsidP="0020607A">
            <w:pPr>
              <w:pStyle w:val="Textnormy"/>
              <w:spacing w:after="0"/>
              <w:ind w:left="742" w:hanging="742"/>
              <w:rPr>
                <w:rFonts w:cs="Arial"/>
                <w:lang w:val="en-GB"/>
              </w:rPr>
            </w:pPr>
            <w:r w:rsidRPr="005356E7">
              <w:rPr>
                <w:rFonts w:cs="Arial"/>
                <w:lang w:val="en-GB"/>
              </w:rPr>
              <w:t>8.3.4.1</w:t>
            </w:r>
            <w:r w:rsidR="00824262" w:rsidRPr="005356E7">
              <w:rPr>
                <w:rFonts w:cs="Arial"/>
                <w:lang w:val="en-GB"/>
              </w:rPr>
              <w:tab/>
            </w:r>
            <w:r w:rsidRPr="005356E7">
              <w:rPr>
                <w:rFonts w:cs="Arial"/>
                <w:lang w:val="en-GB"/>
              </w:rPr>
              <w:t xml:space="preserve">The forest road network including its technical equipment </w:t>
            </w:r>
            <w:r w:rsidR="001A0AE1" w:rsidRPr="005356E7">
              <w:rPr>
                <w:rFonts w:cs="Arial"/>
                <w:lang w:val="en-GB"/>
              </w:rPr>
              <w:t>shall be</w:t>
            </w:r>
            <w:r w:rsidRPr="005356E7">
              <w:rPr>
                <w:rFonts w:cs="Arial"/>
                <w:lang w:val="en-GB"/>
              </w:rPr>
              <w:t xml:space="preserve"> maintained in </w:t>
            </w:r>
            <w:r w:rsidR="003A52B7" w:rsidRPr="005356E7">
              <w:rPr>
                <w:rFonts w:cs="Arial"/>
                <w:lang w:val="en-GB"/>
              </w:rPr>
              <w:t>operating condition</w:t>
            </w:r>
            <w:r w:rsidRPr="005356E7">
              <w:rPr>
                <w:rFonts w:cs="Arial"/>
                <w:lang w:val="en-GB"/>
              </w:rPr>
              <w:t>.</w:t>
            </w:r>
          </w:p>
          <w:p w14:paraId="64DC4498" w14:textId="390A5013" w:rsidR="0020607A" w:rsidRPr="005356E7" w:rsidRDefault="0020607A" w:rsidP="0020607A">
            <w:pPr>
              <w:pStyle w:val="Textnormy"/>
              <w:spacing w:after="0"/>
              <w:ind w:left="742" w:hanging="742"/>
              <w:rPr>
                <w:rFonts w:cs="Arial"/>
                <w:lang w:val="en-GB"/>
              </w:rPr>
            </w:pPr>
            <w:r w:rsidRPr="005356E7">
              <w:rPr>
                <w:rFonts w:cs="Arial"/>
                <w:lang w:val="en-GB"/>
              </w:rPr>
              <w:t>8.3.4.2</w:t>
            </w:r>
            <w:r w:rsidR="00824262" w:rsidRPr="005356E7">
              <w:rPr>
                <w:rFonts w:cs="Arial"/>
                <w:lang w:val="en-GB"/>
              </w:rPr>
              <w:tab/>
            </w:r>
            <w:r w:rsidRPr="005356E7">
              <w:rPr>
                <w:rFonts w:cs="Arial"/>
                <w:lang w:val="en-GB"/>
              </w:rPr>
              <w:t xml:space="preserve">Actual condition of forest roads and bridges including drainage facilities, their wear and tear, defects and </w:t>
            </w:r>
            <w:r w:rsidR="004F0836" w:rsidRPr="005356E7">
              <w:rPr>
                <w:rFonts w:cs="Arial"/>
                <w:lang w:val="en-GB"/>
              </w:rPr>
              <w:t>deficiencies</w:t>
            </w:r>
            <w:r w:rsidRPr="005356E7">
              <w:rPr>
                <w:rFonts w:cs="Arial"/>
                <w:lang w:val="en-GB"/>
              </w:rPr>
              <w:t xml:space="preserve"> </w:t>
            </w:r>
            <w:r w:rsidR="004F0836" w:rsidRPr="005356E7">
              <w:rPr>
                <w:rFonts w:cs="Arial"/>
                <w:lang w:val="en-GB"/>
              </w:rPr>
              <w:t xml:space="preserve">shall be </w:t>
            </w:r>
            <w:r w:rsidRPr="005356E7">
              <w:rPr>
                <w:rFonts w:cs="Arial"/>
                <w:lang w:val="en-GB"/>
              </w:rPr>
              <w:t xml:space="preserve">continuously monitored, recorded in the </w:t>
            </w:r>
            <w:r w:rsidR="00FD29FA" w:rsidRPr="005356E7">
              <w:rPr>
                <w:rFonts w:cs="Arial"/>
                <w:lang w:val="en-GB"/>
              </w:rPr>
              <w:t>forest road network</w:t>
            </w:r>
            <w:r w:rsidRPr="005356E7">
              <w:rPr>
                <w:rFonts w:cs="Arial"/>
                <w:lang w:val="en-GB"/>
              </w:rPr>
              <w:t xml:space="preserve"> passport and reflected in the plan of maintenance and repairs of the forest road network</w:t>
            </w:r>
          </w:p>
          <w:p w14:paraId="71405641" w14:textId="59146C6E" w:rsidR="0020607A" w:rsidRPr="005356E7" w:rsidRDefault="0020607A" w:rsidP="0020607A">
            <w:pPr>
              <w:pStyle w:val="Textnormy"/>
              <w:spacing w:after="0"/>
              <w:ind w:left="742" w:hanging="742"/>
              <w:rPr>
                <w:rFonts w:cs="Arial"/>
                <w:lang w:val="en-GB"/>
              </w:rPr>
            </w:pPr>
            <w:r w:rsidRPr="005356E7">
              <w:rPr>
                <w:rFonts w:cs="Arial"/>
                <w:lang w:val="en-GB"/>
              </w:rPr>
              <w:t>8.3.4.3</w:t>
            </w:r>
            <w:r w:rsidR="00824262" w:rsidRPr="005356E7">
              <w:rPr>
                <w:rFonts w:cs="Arial"/>
                <w:lang w:val="en-GB"/>
              </w:rPr>
              <w:tab/>
            </w:r>
            <w:r w:rsidRPr="005356E7">
              <w:rPr>
                <w:rFonts w:cs="Arial"/>
                <w:lang w:val="en-GB"/>
              </w:rPr>
              <w:t>Permanent approach r</w:t>
            </w:r>
            <w:r w:rsidR="00A80DD9" w:rsidRPr="005356E7">
              <w:rPr>
                <w:rFonts w:cs="Arial"/>
                <w:lang w:val="en-GB"/>
              </w:rPr>
              <w:t>oads</w:t>
            </w:r>
            <w:r w:rsidRPr="005356E7">
              <w:rPr>
                <w:rFonts w:cs="Arial"/>
                <w:lang w:val="en-GB"/>
              </w:rPr>
              <w:t xml:space="preserve"> of </w:t>
            </w:r>
            <w:r w:rsidR="005E5110" w:rsidRPr="005356E7">
              <w:rPr>
                <w:rFonts w:cs="Arial"/>
                <w:lang w:val="en-GB"/>
              </w:rPr>
              <w:t xml:space="preserve">the 3L </w:t>
            </w:r>
            <w:r w:rsidRPr="005356E7">
              <w:rPr>
                <w:rFonts w:cs="Arial"/>
                <w:lang w:val="en-GB"/>
              </w:rPr>
              <w:t xml:space="preserve">category </w:t>
            </w:r>
            <w:r w:rsidR="005E5110" w:rsidRPr="005356E7">
              <w:rPr>
                <w:rFonts w:cs="Arial"/>
                <w:lang w:val="en-GB"/>
              </w:rPr>
              <w:t xml:space="preserve">shall be </w:t>
            </w:r>
            <w:r w:rsidRPr="005356E7">
              <w:rPr>
                <w:rFonts w:cs="Arial"/>
                <w:lang w:val="en-GB"/>
              </w:rPr>
              <w:t xml:space="preserve">secured against erosion after </w:t>
            </w:r>
            <w:r w:rsidR="00C63F9A" w:rsidRPr="005356E7">
              <w:rPr>
                <w:rFonts w:cs="Arial"/>
                <w:lang w:val="en-GB"/>
              </w:rPr>
              <w:t xml:space="preserve">the </w:t>
            </w:r>
            <w:r w:rsidRPr="005356E7">
              <w:rPr>
                <w:rFonts w:cs="Arial"/>
                <w:lang w:val="en-GB"/>
              </w:rPr>
              <w:t xml:space="preserve">completion of </w:t>
            </w:r>
            <w:r w:rsidR="00290688" w:rsidRPr="005356E7">
              <w:rPr>
                <w:rFonts w:cs="Arial"/>
                <w:lang w:val="en-GB"/>
              </w:rPr>
              <w:t xml:space="preserve">wood </w:t>
            </w:r>
            <w:r w:rsidR="008662FC" w:rsidRPr="005356E7">
              <w:rPr>
                <w:rFonts w:cs="Arial"/>
                <w:lang w:val="en-GB"/>
              </w:rPr>
              <w:t>skidding</w:t>
            </w:r>
            <w:r w:rsidR="002C1DD7" w:rsidRPr="005356E7">
              <w:rPr>
                <w:rFonts w:cs="Arial"/>
                <w:lang w:val="en-GB"/>
              </w:rPr>
              <w:t>;</w:t>
            </w:r>
            <w:r w:rsidRPr="005356E7">
              <w:rPr>
                <w:rFonts w:cs="Arial"/>
                <w:lang w:val="en-GB"/>
              </w:rPr>
              <w:t xml:space="preserve"> temporary approach ro</w:t>
            </w:r>
            <w:r w:rsidR="002C1DD7" w:rsidRPr="005356E7">
              <w:rPr>
                <w:rFonts w:cs="Arial"/>
                <w:lang w:val="en-GB"/>
              </w:rPr>
              <w:t>ads shall be</w:t>
            </w:r>
            <w:r w:rsidRPr="005356E7">
              <w:rPr>
                <w:rFonts w:cs="Arial"/>
                <w:lang w:val="en-GB"/>
              </w:rPr>
              <w:t xml:space="preserve"> </w:t>
            </w:r>
            <w:r w:rsidR="00B377CB" w:rsidRPr="005356E7">
              <w:rPr>
                <w:rFonts w:cs="Arial"/>
                <w:lang w:val="en-GB"/>
              </w:rPr>
              <w:t>restored</w:t>
            </w:r>
            <w:r w:rsidRPr="005356E7">
              <w:rPr>
                <w:rFonts w:cs="Arial"/>
                <w:lang w:val="en-GB"/>
              </w:rPr>
              <w:t xml:space="preserve"> </w:t>
            </w:r>
            <w:r w:rsidR="00C63F9A" w:rsidRPr="005356E7">
              <w:rPr>
                <w:rFonts w:cs="Arial"/>
                <w:lang w:val="en-GB"/>
              </w:rPr>
              <w:t xml:space="preserve">in order </w:t>
            </w:r>
            <w:r w:rsidR="00ED5DE1" w:rsidRPr="005356E7">
              <w:rPr>
                <w:rFonts w:cs="Arial"/>
                <w:lang w:val="en-GB"/>
              </w:rPr>
              <w:t>to</w:t>
            </w:r>
            <w:r w:rsidRPr="005356E7">
              <w:rPr>
                <w:rFonts w:cs="Arial"/>
                <w:lang w:val="en-GB"/>
              </w:rPr>
              <w:t xml:space="preserve"> fulfil forest functions</w:t>
            </w:r>
          </w:p>
          <w:p w14:paraId="4C39F00D" w14:textId="6800676E" w:rsidR="0020607A" w:rsidRPr="005356E7" w:rsidRDefault="0020607A" w:rsidP="0020607A">
            <w:pPr>
              <w:pStyle w:val="Textnormy"/>
              <w:spacing w:after="0"/>
              <w:ind w:left="742" w:hanging="742"/>
              <w:rPr>
                <w:rFonts w:cs="Arial"/>
                <w:lang w:val="en-GB"/>
              </w:rPr>
            </w:pPr>
            <w:r w:rsidRPr="005356E7">
              <w:rPr>
                <w:rFonts w:cs="Arial"/>
                <w:lang w:val="en-GB"/>
              </w:rPr>
              <w:t>8.3.4.4</w:t>
            </w:r>
            <w:r w:rsidR="00824262" w:rsidRPr="005356E7">
              <w:rPr>
                <w:rFonts w:cs="Arial"/>
                <w:lang w:val="en-GB"/>
              </w:rPr>
              <w:tab/>
            </w:r>
            <w:r w:rsidRPr="005356E7">
              <w:rPr>
                <w:rFonts w:cs="Arial"/>
                <w:lang w:val="en-GB"/>
              </w:rPr>
              <w:t xml:space="preserve">The construction of roads, bridges and other infrastructure </w:t>
            </w:r>
            <w:r w:rsidR="00FF7055" w:rsidRPr="005356E7">
              <w:rPr>
                <w:rFonts w:cs="Arial"/>
                <w:lang w:val="en-GB"/>
              </w:rPr>
              <w:t>shall</w:t>
            </w:r>
            <w:r w:rsidRPr="005356E7">
              <w:rPr>
                <w:rFonts w:cs="Arial"/>
                <w:lang w:val="en-GB"/>
              </w:rPr>
              <w:t xml:space="preserve"> be planned, legal and carried out in such a way as to minimize soil exposure, erosion of soil into watercourses and </w:t>
            </w:r>
            <w:r w:rsidR="00BB0060" w:rsidRPr="005356E7">
              <w:rPr>
                <w:rFonts w:cs="Arial"/>
                <w:lang w:val="en-GB"/>
              </w:rPr>
              <w:t xml:space="preserve">to </w:t>
            </w:r>
            <w:r w:rsidRPr="005356E7">
              <w:rPr>
                <w:rFonts w:cs="Arial"/>
                <w:lang w:val="en-GB"/>
              </w:rPr>
              <w:t xml:space="preserve">ensure protection of the natural function and condition of watercourses. Adequate drainage facilities </w:t>
            </w:r>
            <w:r w:rsidR="00BB0060" w:rsidRPr="005356E7">
              <w:rPr>
                <w:rFonts w:cs="Arial"/>
                <w:lang w:val="en-GB"/>
              </w:rPr>
              <w:t>shall</w:t>
            </w:r>
            <w:r w:rsidRPr="005356E7">
              <w:rPr>
                <w:rFonts w:cs="Arial"/>
                <w:lang w:val="en-GB"/>
              </w:rPr>
              <w:t xml:space="preserve"> be built and properly maintained on the roads.</w:t>
            </w:r>
          </w:p>
          <w:p w14:paraId="65BB070D" w14:textId="71C9F29B" w:rsidR="0020607A" w:rsidRPr="005356E7" w:rsidRDefault="0020607A" w:rsidP="0020607A">
            <w:pPr>
              <w:pStyle w:val="Textnormy"/>
              <w:spacing w:after="0"/>
              <w:ind w:left="742" w:hanging="742"/>
              <w:rPr>
                <w:rFonts w:cs="Arial"/>
                <w:lang w:val="en-GB"/>
              </w:rPr>
            </w:pPr>
            <w:r w:rsidRPr="005356E7">
              <w:rPr>
                <w:rFonts w:cs="Arial"/>
                <w:lang w:val="en-GB"/>
              </w:rPr>
              <w:t>8.3.4.5</w:t>
            </w:r>
            <w:r w:rsidR="00824262" w:rsidRPr="005356E7">
              <w:rPr>
                <w:rFonts w:cs="Arial"/>
                <w:lang w:val="en-GB"/>
              </w:rPr>
              <w:tab/>
            </w:r>
            <w:r w:rsidR="00AA3847" w:rsidRPr="005356E7">
              <w:rPr>
                <w:rFonts w:cs="Arial"/>
                <w:lang w:val="en-GB"/>
              </w:rPr>
              <w:t xml:space="preserve">Designing </w:t>
            </w:r>
            <w:r w:rsidRPr="005356E7">
              <w:rPr>
                <w:rFonts w:cs="Arial"/>
                <w:lang w:val="en-GB"/>
              </w:rPr>
              <w:t>and constructi</w:t>
            </w:r>
            <w:r w:rsidR="00AA3847" w:rsidRPr="005356E7">
              <w:rPr>
                <w:rFonts w:cs="Arial"/>
                <w:lang w:val="en-GB"/>
              </w:rPr>
              <w:t>ng</w:t>
            </w:r>
            <w:r w:rsidRPr="005356E7">
              <w:rPr>
                <w:rFonts w:cs="Arial"/>
                <w:lang w:val="en-GB"/>
              </w:rPr>
              <w:t xml:space="preserve"> of forest transport infrastructure</w:t>
            </w:r>
            <w:r w:rsidR="00D6485F" w:rsidRPr="005356E7">
              <w:rPr>
                <w:rFonts w:cs="Arial"/>
                <w:lang w:val="en-GB"/>
              </w:rPr>
              <w:t>,</w:t>
            </w:r>
            <w:r w:rsidRPr="005356E7">
              <w:rPr>
                <w:rFonts w:cs="Arial"/>
                <w:lang w:val="en-GB"/>
              </w:rPr>
              <w:t xml:space="preserve"> including temporary approach roads over 50 m in length, shall take into account the ecological and environmental value of the area, the occurrence of specially protected areas, rare species of fauna and flora and migratory routes of protected animals shall be </w:t>
            </w:r>
            <w:r w:rsidR="00EA7102" w:rsidRPr="005356E7">
              <w:rPr>
                <w:rFonts w:cs="Arial"/>
                <w:lang w:val="en-GB"/>
              </w:rPr>
              <w:t>considered</w:t>
            </w:r>
            <w:r w:rsidRPr="005356E7">
              <w:rPr>
                <w:rFonts w:cs="Arial"/>
                <w:lang w:val="en-GB"/>
              </w:rPr>
              <w:t>. The construction of infrastructure in the habitats of critically endangered species is prohibited.</w:t>
            </w:r>
          </w:p>
          <w:p w14:paraId="760F3B7B" w14:textId="7D2C0F64" w:rsidR="004602DF" w:rsidRPr="005356E7" w:rsidRDefault="0020607A" w:rsidP="00561E3A">
            <w:pPr>
              <w:pStyle w:val="Textnormy"/>
              <w:spacing w:after="0"/>
              <w:ind w:left="742" w:hanging="742"/>
              <w:jc w:val="left"/>
              <w:rPr>
                <w:rFonts w:cs="Arial"/>
                <w:lang w:val="en-GB"/>
              </w:rPr>
            </w:pPr>
            <w:r w:rsidRPr="005356E7">
              <w:rPr>
                <w:rFonts w:cs="Arial"/>
                <w:lang w:val="en-GB"/>
              </w:rPr>
              <w:t>8.3.4.6</w:t>
            </w:r>
            <w:r w:rsidR="00824262" w:rsidRPr="005356E7">
              <w:rPr>
                <w:rFonts w:cs="Arial"/>
                <w:lang w:val="en-GB"/>
              </w:rPr>
              <w:tab/>
            </w:r>
            <w:r w:rsidRPr="005356E7">
              <w:rPr>
                <w:rFonts w:cs="Arial"/>
                <w:lang w:val="en-GB"/>
              </w:rPr>
              <w:t>Compliance with project documentation during the construction of transport infrastructure, especially in rare and sensitive ecosystems</w:t>
            </w:r>
            <w:r w:rsidR="00561E3A" w:rsidRPr="005356E7">
              <w:rPr>
                <w:rFonts w:cs="Arial"/>
                <w:lang w:val="en-GB"/>
              </w:rPr>
              <w:t>,</w:t>
            </w:r>
            <w:r w:rsidRPr="005356E7">
              <w:rPr>
                <w:rFonts w:cs="Arial"/>
                <w:lang w:val="en-GB"/>
              </w:rPr>
              <w:t xml:space="preserve"> </w:t>
            </w:r>
            <w:r w:rsidR="00561E3A" w:rsidRPr="005356E7">
              <w:rPr>
                <w:rFonts w:cs="Arial"/>
                <w:lang w:val="en-GB"/>
              </w:rPr>
              <w:t xml:space="preserve">shall be </w:t>
            </w:r>
            <w:r w:rsidRPr="005356E7">
              <w:rPr>
                <w:rFonts w:cs="Arial"/>
                <w:lang w:val="en-GB"/>
              </w:rPr>
              <w:t>monitored.</w:t>
            </w:r>
          </w:p>
        </w:tc>
      </w:tr>
      <w:tr w:rsidR="00846DD5" w:rsidRPr="005356E7" w14:paraId="760F3B87"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B85" w14:textId="0A8E4AA8" w:rsidR="004602DF" w:rsidRPr="005356E7" w:rsidRDefault="00EE3114" w:rsidP="00DB09C1">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64CB18CE" w14:textId="77777777" w:rsidR="002522B3" w:rsidRPr="005356E7" w:rsidRDefault="002522B3" w:rsidP="002522B3">
            <w:pPr>
              <w:pStyle w:val="Textnormy"/>
              <w:numPr>
                <w:ilvl w:val="0"/>
                <w:numId w:val="3"/>
              </w:numPr>
              <w:spacing w:after="0"/>
              <w:rPr>
                <w:rFonts w:cs="Arial"/>
                <w:lang w:val="en-GB"/>
              </w:rPr>
            </w:pPr>
            <w:r w:rsidRPr="005356E7">
              <w:rPr>
                <w:rFonts w:cs="Arial"/>
                <w:lang w:val="en-GB"/>
              </w:rPr>
              <w:t>project documentation for the construction of forest road network</w:t>
            </w:r>
          </w:p>
          <w:p w14:paraId="5E8379E4" w14:textId="77777777" w:rsidR="002522B3" w:rsidRPr="005356E7" w:rsidRDefault="002522B3" w:rsidP="002522B3">
            <w:pPr>
              <w:pStyle w:val="Textnormy"/>
              <w:numPr>
                <w:ilvl w:val="0"/>
                <w:numId w:val="3"/>
              </w:numPr>
              <w:spacing w:after="0"/>
              <w:rPr>
                <w:rFonts w:cs="Arial"/>
                <w:lang w:val="en-GB"/>
              </w:rPr>
            </w:pPr>
            <w:r w:rsidRPr="005356E7">
              <w:rPr>
                <w:rFonts w:cs="Arial"/>
                <w:lang w:val="en-GB"/>
              </w:rPr>
              <w:t>passport of forest road network</w:t>
            </w:r>
          </w:p>
          <w:p w14:paraId="74E7FE9C" w14:textId="77777777" w:rsidR="002522B3" w:rsidRPr="005356E7" w:rsidRDefault="002522B3" w:rsidP="002522B3">
            <w:pPr>
              <w:pStyle w:val="Textnormy"/>
              <w:numPr>
                <w:ilvl w:val="0"/>
                <w:numId w:val="3"/>
              </w:numPr>
              <w:spacing w:after="0"/>
              <w:rPr>
                <w:rFonts w:cs="Arial"/>
                <w:lang w:val="en-GB"/>
              </w:rPr>
            </w:pPr>
            <w:r w:rsidRPr="005356E7">
              <w:rPr>
                <w:rFonts w:cs="Arial"/>
                <w:lang w:val="en-GB"/>
              </w:rPr>
              <w:t>plan of maintenance and repairs</w:t>
            </w:r>
          </w:p>
          <w:p w14:paraId="031F9E43" w14:textId="77777777" w:rsidR="002522B3" w:rsidRPr="005356E7" w:rsidRDefault="002522B3" w:rsidP="002522B3">
            <w:pPr>
              <w:pStyle w:val="Textnormy"/>
              <w:numPr>
                <w:ilvl w:val="0"/>
                <w:numId w:val="3"/>
              </w:numPr>
              <w:spacing w:after="0"/>
              <w:rPr>
                <w:rFonts w:cs="Arial"/>
                <w:lang w:val="en-GB"/>
              </w:rPr>
            </w:pPr>
            <w:r w:rsidRPr="005356E7">
              <w:rPr>
                <w:rFonts w:cs="Arial"/>
                <w:lang w:val="en-GB"/>
              </w:rPr>
              <w:lastRenderedPageBreak/>
              <w:t>information of building supervision</w:t>
            </w:r>
          </w:p>
          <w:p w14:paraId="6F071FEB" w14:textId="77777777" w:rsidR="002522B3" w:rsidRPr="005356E7" w:rsidRDefault="002522B3" w:rsidP="002522B3">
            <w:pPr>
              <w:pStyle w:val="Textnormy"/>
              <w:numPr>
                <w:ilvl w:val="0"/>
                <w:numId w:val="3"/>
              </w:numPr>
              <w:spacing w:after="0"/>
              <w:rPr>
                <w:rFonts w:cs="Arial"/>
                <w:lang w:val="en-GB"/>
              </w:rPr>
            </w:pPr>
            <w:r w:rsidRPr="005356E7">
              <w:rPr>
                <w:rFonts w:cs="Arial"/>
                <w:lang w:val="en-GB"/>
              </w:rPr>
              <w:t xml:space="preserve">information of ŠS LH, ŠS ŽP, SIŽP, ŠOP SR </w:t>
            </w:r>
          </w:p>
          <w:p w14:paraId="760F3B86" w14:textId="70F5D0C9" w:rsidR="004602DF" w:rsidRPr="005356E7" w:rsidRDefault="004A0FCE" w:rsidP="0014766E">
            <w:pPr>
              <w:pStyle w:val="Textnormy"/>
              <w:numPr>
                <w:ilvl w:val="0"/>
                <w:numId w:val="3"/>
              </w:numPr>
              <w:spacing w:after="0"/>
              <w:jc w:val="left"/>
              <w:rPr>
                <w:rFonts w:cs="Arial"/>
                <w:lang w:val="en-GB"/>
              </w:rPr>
            </w:pPr>
            <w:r w:rsidRPr="005356E7">
              <w:rPr>
                <w:rFonts w:cs="Arial"/>
                <w:lang w:val="en-GB"/>
              </w:rPr>
              <w:t>inspection in forest</w:t>
            </w:r>
          </w:p>
        </w:tc>
      </w:tr>
    </w:tbl>
    <w:p w14:paraId="760F3B88" w14:textId="423A984B" w:rsidR="008E31A1" w:rsidRPr="005356E7" w:rsidRDefault="00643886" w:rsidP="00C62EF7">
      <w:pPr>
        <w:ind w:left="-142"/>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lastRenderedPageBreak/>
        <w:t>.</w:t>
      </w:r>
    </w:p>
    <w:p w14:paraId="1EDB4D61"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760F3B89" w14:textId="77777777" w:rsidR="00430E0A" w:rsidRPr="005356E7" w:rsidRDefault="00430E0A"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B8E"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B8C" w14:textId="30187C89" w:rsidR="00430E0A" w:rsidRPr="005356E7" w:rsidRDefault="002C12D9"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B8D" w14:textId="77777777" w:rsidR="00430E0A" w:rsidRPr="005356E7" w:rsidRDefault="00430E0A" w:rsidP="00430E0A">
            <w:pPr>
              <w:pStyle w:val="Odsekzoznamu"/>
              <w:ind w:left="336" w:hanging="360"/>
              <w:rPr>
                <w:rFonts w:ascii="Arial" w:hAnsi="Arial" w:cs="Arial"/>
                <w:b/>
                <w:lang w:val="en-GB" w:eastAsia="sk-SK"/>
              </w:rPr>
            </w:pPr>
            <w:r w:rsidRPr="005356E7">
              <w:rPr>
                <w:rFonts w:ascii="Arial" w:hAnsi="Arial" w:cs="Arial"/>
                <w:b/>
                <w:lang w:val="en-GB" w:eastAsia="sk-SK"/>
              </w:rPr>
              <w:t>8.4.</w:t>
            </w:r>
          </w:p>
        </w:tc>
      </w:tr>
      <w:tr w:rsidR="00846DD5" w:rsidRPr="005356E7" w14:paraId="760F3B91"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8F" w14:textId="5BDEA6DD" w:rsidR="00430E0A" w:rsidRPr="005356E7" w:rsidRDefault="002C12D9"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90" w14:textId="227C76B1" w:rsidR="00430E0A" w:rsidRPr="005356E7" w:rsidRDefault="00CA1B8C" w:rsidP="00CA1B8C">
            <w:pPr>
              <w:rPr>
                <w:rFonts w:ascii="Arial" w:hAnsi="Arial" w:cs="Arial"/>
                <w:b/>
                <w:caps/>
                <w:lang w:val="en-GB"/>
              </w:rPr>
            </w:pPr>
            <w:r w:rsidRPr="005356E7">
              <w:rPr>
                <w:rFonts w:ascii="Arial" w:hAnsi="Arial" w:cs="Arial"/>
                <w:b/>
                <w:caps/>
                <w:lang w:val="en-GB"/>
              </w:rPr>
              <w:t>Maintenance, conservation and appropriate enhancement of biological diversity in forest ecosystems</w:t>
            </w:r>
          </w:p>
        </w:tc>
      </w:tr>
      <w:tr w:rsidR="00846DD5" w:rsidRPr="005356E7" w14:paraId="760F3B94"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92" w14:textId="355E3B34" w:rsidR="00430E0A" w:rsidRPr="005356E7" w:rsidRDefault="007F0B49"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93" w14:textId="1E013CA5" w:rsidR="00430E0A" w:rsidRPr="005356E7" w:rsidRDefault="00430E0A" w:rsidP="00430E0A">
            <w:pPr>
              <w:pStyle w:val="Odsekzoznamu"/>
              <w:ind w:left="336" w:hanging="360"/>
              <w:rPr>
                <w:rFonts w:ascii="Arial" w:hAnsi="Arial" w:cs="Arial"/>
                <w:b/>
                <w:lang w:val="en-GB" w:eastAsia="sk-SK"/>
              </w:rPr>
            </w:pPr>
            <w:r w:rsidRPr="005356E7">
              <w:rPr>
                <w:rFonts w:ascii="Arial" w:hAnsi="Arial" w:cs="Arial"/>
                <w:b/>
                <w:lang w:val="en-GB" w:eastAsia="sk-SK"/>
              </w:rPr>
              <w:t xml:space="preserve">8.4.1. </w:t>
            </w:r>
            <w:r w:rsidR="00223B78" w:rsidRPr="005356E7">
              <w:rPr>
                <w:rFonts w:ascii="Arial" w:hAnsi="Arial" w:cs="Arial"/>
                <w:b/>
                <w:lang w:val="en-GB" w:eastAsia="sk-SK"/>
              </w:rPr>
              <w:t>FOREST REGENERATION</w:t>
            </w:r>
          </w:p>
        </w:tc>
      </w:tr>
      <w:tr w:rsidR="00846DD5" w:rsidRPr="005356E7" w14:paraId="760F3B97"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95" w14:textId="4FB5BDF6" w:rsidR="00430E0A" w:rsidRPr="005356E7" w:rsidRDefault="002C12D9"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96" w14:textId="36C67F25" w:rsidR="001F4CFD" w:rsidRPr="005356E7" w:rsidRDefault="00E04955" w:rsidP="00805D0F">
            <w:pPr>
              <w:pStyle w:val="Odsekzoznamu"/>
              <w:ind w:left="0" w:hanging="24"/>
              <w:rPr>
                <w:rFonts w:ascii="Arial" w:hAnsi="Arial" w:cs="Arial"/>
                <w:lang w:val="en-GB" w:eastAsia="sk-SK"/>
              </w:rPr>
            </w:pPr>
            <w:r w:rsidRPr="005356E7">
              <w:rPr>
                <w:rFonts w:ascii="Arial" w:hAnsi="Arial" w:cs="Arial"/>
                <w:lang w:val="en-GB" w:eastAsia="sk-SK"/>
              </w:rPr>
              <w:t>A gradual change of tree species composition is the key tool for adapting forests to climate change. Forest regeneration shall be carried out using the management methods ensuring the achievement of the provenance suitable natural regeneration contributing to maintaining the diversity of genotypes, natural species composition, structure and ecological stability of forest ecosystems which responds appropriately to changing climatic conditions</w:t>
            </w:r>
            <w:r w:rsidR="00944C66" w:rsidRPr="005356E7">
              <w:rPr>
                <w:rFonts w:ascii="Arial" w:hAnsi="Arial" w:cs="Arial"/>
                <w:lang w:val="en-GB" w:eastAsia="sk-SK"/>
              </w:rPr>
              <w:t xml:space="preserve">. Genetically modified </w:t>
            </w:r>
            <w:r w:rsidR="00CA662A" w:rsidRPr="005356E7">
              <w:rPr>
                <w:rFonts w:ascii="Arial" w:hAnsi="Arial" w:cs="Arial"/>
                <w:lang w:val="en-GB" w:eastAsia="sk-SK"/>
              </w:rPr>
              <w:t>tree species</w:t>
            </w:r>
            <w:r w:rsidR="00944C66" w:rsidRPr="005356E7">
              <w:rPr>
                <w:rFonts w:ascii="Arial" w:hAnsi="Arial" w:cs="Arial"/>
                <w:lang w:val="en-GB" w:eastAsia="sk-SK"/>
              </w:rPr>
              <w:t xml:space="preserve"> shall be excluded from regeneration.</w:t>
            </w:r>
          </w:p>
        </w:tc>
      </w:tr>
      <w:tr w:rsidR="00846DD5" w:rsidRPr="005356E7" w14:paraId="760F3B9A"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98" w14:textId="35FB10BC"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99" w14:textId="6C73CE87" w:rsidR="001F4CFD" w:rsidRPr="005356E7" w:rsidRDefault="003D2C9F" w:rsidP="00805D0F">
            <w:pPr>
              <w:pStyle w:val="Odsekzoznamu"/>
              <w:ind w:left="0" w:hanging="24"/>
              <w:rPr>
                <w:rFonts w:ascii="Arial" w:hAnsi="Arial" w:cs="Arial"/>
                <w:lang w:val="en-GB" w:eastAsia="sk-SK"/>
              </w:rPr>
            </w:pPr>
            <w:r w:rsidRPr="005356E7">
              <w:rPr>
                <w:rFonts w:ascii="Arial" w:hAnsi="Arial" w:cs="Arial"/>
                <w:lang w:val="en-GB" w:eastAsia="sk-SK"/>
              </w:rPr>
              <w:t xml:space="preserve">To </w:t>
            </w:r>
            <w:r w:rsidR="009E2005" w:rsidRPr="005356E7">
              <w:rPr>
                <w:rFonts w:ascii="Arial" w:hAnsi="Arial" w:cs="Arial"/>
                <w:lang w:val="en-GB" w:eastAsia="sk-SK"/>
              </w:rPr>
              <w:t>ensure</w:t>
            </w:r>
            <w:r w:rsidRPr="005356E7">
              <w:rPr>
                <w:rFonts w:ascii="Arial" w:hAnsi="Arial" w:cs="Arial"/>
                <w:lang w:val="en-GB" w:eastAsia="sk-SK"/>
              </w:rPr>
              <w:t xml:space="preserve"> h</w:t>
            </w:r>
            <w:r w:rsidR="006A032E" w:rsidRPr="005356E7">
              <w:rPr>
                <w:rFonts w:ascii="Arial" w:hAnsi="Arial" w:cs="Arial"/>
                <w:lang w:val="en-GB" w:eastAsia="sk-SK"/>
              </w:rPr>
              <w:t xml:space="preserve">ealthy and well developed </w:t>
            </w:r>
            <w:r w:rsidR="009B3E17" w:rsidRPr="005356E7">
              <w:rPr>
                <w:rFonts w:ascii="Arial" w:hAnsi="Arial" w:cs="Arial"/>
                <w:lang w:val="en-GB" w:eastAsia="sk-SK"/>
              </w:rPr>
              <w:t xml:space="preserve">regenerated </w:t>
            </w:r>
            <w:r w:rsidR="006A032E" w:rsidRPr="005356E7">
              <w:rPr>
                <w:rFonts w:ascii="Arial" w:hAnsi="Arial" w:cs="Arial"/>
                <w:lang w:val="en-GB" w:eastAsia="sk-SK"/>
              </w:rPr>
              <w:t>forest stand consisting of trees corresponding to site conditions</w:t>
            </w:r>
          </w:p>
        </w:tc>
      </w:tr>
      <w:tr w:rsidR="00846DD5" w:rsidRPr="005356E7" w14:paraId="760F3BA3"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9B" w14:textId="0C5C5A41" w:rsidR="00430E0A" w:rsidRPr="005356E7" w:rsidRDefault="00EE3114"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35D82BDD" w14:textId="77777777" w:rsidR="00FF01C0" w:rsidRPr="005356E7" w:rsidRDefault="00FF01C0" w:rsidP="00FF01C0">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41177AA7" w14:textId="77777777" w:rsidR="00FF01C0" w:rsidRPr="005356E7" w:rsidRDefault="00FF01C0" w:rsidP="00FF01C0">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10F02D9C" w14:textId="3DE13E5E" w:rsidR="009A01C7" w:rsidRPr="005356E7" w:rsidRDefault="009A01C7" w:rsidP="009A01C7">
            <w:pPr>
              <w:pStyle w:val="Nadpis2"/>
              <w:numPr>
                <w:ilvl w:val="0"/>
                <w:numId w:val="3"/>
              </w:numPr>
              <w:spacing w:before="0" w:after="0"/>
              <w:rPr>
                <w:rFonts w:cs="Arial"/>
                <w:b w:val="0"/>
                <w:sz w:val="20"/>
                <w:lang w:val="en-GB"/>
              </w:rPr>
            </w:pPr>
            <w:r w:rsidRPr="005356E7">
              <w:rPr>
                <w:rFonts w:cs="Arial"/>
                <w:b w:val="0"/>
                <w:sz w:val="20"/>
                <w:lang w:val="en-GB"/>
              </w:rPr>
              <w:t xml:space="preserve">Act NR SR 138/2010 Coll. on forest reproduction material as amended </w:t>
            </w:r>
          </w:p>
          <w:p w14:paraId="5CCFD1EB" w14:textId="77777777" w:rsidR="00BB525E" w:rsidRPr="005356E7" w:rsidRDefault="00BB525E" w:rsidP="007F7A6B">
            <w:pPr>
              <w:pStyle w:val="Nadpis2"/>
              <w:numPr>
                <w:ilvl w:val="0"/>
                <w:numId w:val="3"/>
              </w:numPr>
              <w:spacing w:before="0" w:after="0"/>
              <w:rPr>
                <w:rFonts w:cs="Arial"/>
                <w:b w:val="0"/>
                <w:sz w:val="20"/>
                <w:lang w:val="en-GB"/>
              </w:rPr>
            </w:pPr>
            <w:r w:rsidRPr="005356E7">
              <w:rPr>
                <w:rFonts w:cs="Arial"/>
                <w:b w:val="0"/>
                <w:sz w:val="20"/>
                <w:lang w:val="en-GB"/>
              </w:rPr>
              <w:t xml:space="preserve">Act NR SR 274/2009 Coll. on game management as amended </w:t>
            </w:r>
          </w:p>
          <w:p w14:paraId="464CFF8A" w14:textId="77777777" w:rsidR="000A55A3" w:rsidRPr="005356E7" w:rsidRDefault="000A55A3" w:rsidP="00453C92">
            <w:pPr>
              <w:pStyle w:val="Nadpis2"/>
              <w:numPr>
                <w:ilvl w:val="0"/>
                <w:numId w:val="3"/>
              </w:numPr>
              <w:spacing w:before="0" w:after="0"/>
              <w:rPr>
                <w:rFonts w:cs="Arial"/>
                <w:b w:val="0"/>
                <w:sz w:val="20"/>
                <w:lang w:val="en-GB"/>
              </w:rPr>
            </w:pPr>
            <w:r w:rsidRPr="005356E7">
              <w:rPr>
                <w:rFonts w:cs="Arial"/>
                <w:b w:val="0"/>
                <w:sz w:val="20"/>
                <w:lang w:val="en-GB"/>
              </w:rPr>
              <w:t>Decree MP SR 453/2006 Coll. on forest management and forest protection as amended</w:t>
            </w:r>
          </w:p>
          <w:p w14:paraId="12F421C2" w14:textId="77777777" w:rsidR="000A55A3" w:rsidRPr="005356E7" w:rsidRDefault="000A55A3" w:rsidP="00453C92">
            <w:pPr>
              <w:pStyle w:val="Nadpis2"/>
              <w:numPr>
                <w:ilvl w:val="0"/>
                <w:numId w:val="3"/>
              </w:numPr>
              <w:spacing w:before="0" w:after="0"/>
              <w:rPr>
                <w:rFonts w:cs="Arial"/>
                <w:b w:val="0"/>
                <w:sz w:val="20"/>
                <w:lang w:val="en-GB"/>
              </w:rPr>
            </w:pPr>
            <w:r w:rsidRPr="005356E7">
              <w:rPr>
                <w:rFonts w:cs="Arial"/>
                <w:b w:val="0"/>
                <w:sz w:val="20"/>
                <w:lang w:val="en-GB"/>
              </w:rPr>
              <w:t>Decree MPRV SR 297/2011 Z. z. on forest management records as amended</w:t>
            </w:r>
          </w:p>
          <w:p w14:paraId="760F3BA2" w14:textId="1E66300A" w:rsidR="00430E0A" w:rsidRPr="005356E7" w:rsidRDefault="00453C92" w:rsidP="00392886">
            <w:pPr>
              <w:pStyle w:val="Nadpis2"/>
              <w:numPr>
                <w:ilvl w:val="0"/>
                <w:numId w:val="3"/>
              </w:numPr>
              <w:spacing w:before="0" w:after="0"/>
              <w:rPr>
                <w:rFonts w:cs="Arial"/>
                <w:b w:val="0"/>
                <w:sz w:val="20"/>
                <w:lang w:val="en-GB"/>
              </w:rPr>
            </w:pPr>
            <w:r w:rsidRPr="005356E7">
              <w:rPr>
                <w:rFonts w:cs="Arial"/>
                <w:b w:val="0"/>
                <w:sz w:val="20"/>
                <w:lang w:val="en-GB"/>
              </w:rPr>
              <w:t>Decree MŽP SR 24/2003 Coll. implementing the Act 543/2002 Coll. on nature and landscape protection as amended</w:t>
            </w:r>
          </w:p>
        </w:tc>
      </w:tr>
      <w:tr w:rsidR="00846DD5" w:rsidRPr="005356E7" w14:paraId="760F3BAE" w14:textId="77777777" w:rsidTr="007F7A6B">
        <w:trPr>
          <w:trHeight w:val="982"/>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BA4" w14:textId="2777118F" w:rsidR="00430E0A" w:rsidRPr="005356E7" w:rsidRDefault="00EE3114"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430E0A"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BA5" w14:textId="6E87CCF1" w:rsidR="00430E0A" w:rsidRPr="005356E7" w:rsidRDefault="00430E0A" w:rsidP="00A4235C">
            <w:pPr>
              <w:pStyle w:val="Textnormy"/>
              <w:spacing w:after="0"/>
              <w:ind w:left="742" w:hanging="742"/>
              <w:jc w:val="left"/>
              <w:rPr>
                <w:rFonts w:cs="Arial"/>
                <w:lang w:val="en-GB"/>
              </w:rPr>
            </w:pPr>
            <w:r w:rsidRPr="005356E7">
              <w:rPr>
                <w:rFonts w:cs="Arial"/>
                <w:lang w:val="en-GB"/>
              </w:rPr>
              <w:t>8.4.1.1</w:t>
            </w:r>
            <w:r w:rsidR="00A4235C" w:rsidRPr="005356E7">
              <w:rPr>
                <w:rFonts w:cs="Arial"/>
                <w:lang w:val="en-GB"/>
              </w:rPr>
              <w:tab/>
            </w:r>
            <w:r w:rsidR="00103422" w:rsidRPr="005356E7">
              <w:rPr>
                <w:rFonts w:cs="Arial"/>
                <w:lang w:val="en-GB"/>
              </w:rPr>
              <w:t>Genetically modified trees shall not be used</w:t>
            </w:r>
            <w:del w:id="62" w:author="Hubert Paluš" w:date="2022-08-02T08:19:00Z">
              <w:r w:rsidR="00103422" w:rsidRPr="005356E7" w:rsidDel="00FB54EC">
                <w:rPr>
                  <w:rFonts w:cs="Arial"/>
                  <w:lang w:val="en-GB"/>
                </w:rPr>
                <w:delText xml:space="preserve"> </w:delText>
              </w:r>
              <w:r w:rsidR="00EF0121" w:rsidRPr="005356E7" w:rsidDel="00FB54EC">
                <w:rPr>
                  <w:rFonts w:cs="Arial"/>
                  <w:lang w:val="en-GB"/>
                </w:rPr>
                <w:delText>in forest regeneration</w:delText>
              </w:r>
            </w:del>
          </w:p>
          <w:p w14:paraId="760F3BA6" w14:textId="1A53AA6A" w:rsidR="00430E0A" w:rsidRPr="005356E7" w:rsidRDefault="00430E0A" w:rsidP="00A4235C">
            <w:pPr>
              <w:pStyle w:val="Textnormy"/>
              <w:spacing w:after="0"/>
              <w:ind w:left="742" w:hanging="742"/>
              <w:jc w:val="left"/>
              <w:rPr>
                <w:rFonts w:cs="Arial"/>
                <w:lang w:val="en-GB"/>
              </w:rPr>
            </w:pPr>
            <w:r w:rsidRPr="005356E7">
              <w:rPr>
                <w:rFonts w:cs="Arial"/>
                <w:lang w:val="en-GB"/>
              </w:rPr>
              <w:t>8.4.1.2</w:t>
            </w:r>
            <w:r w:rsidR="00A4235C" w:rsidRPr="005356E7">
              <w:rPr>
                <w:rFonts w:cs="Arial"/>
                <w:lang w:val="en-GB"/>
              </w:rPr>
              <w:tab/>
            </w:r>
            <w:r w:rsidR="00200F46" w:rsidRPr="005356E7">
              <w:rPr>
                <w:rFonts w:cs="Arial"/>
                <w:lang w:val="en-GB"/>
              </w:rPr>
              <w:t xml:space="preserve">Regenerated areas shall be </w:t>
            </w:r>
            <w:r w:rsidR="004C6E97" w:rsidRPr="005356E7">
              <w:rPr>
                <w:rFonts w:cs="Arial"/>
                <w:lang w:val="en-GB"/>
              </w:rPr>
              <w:t>planted</w:t>
            </w:r>
            <w:r w:rsidR="00360091" w:rsidRPr="005356E7">
              <w:rPr>
                <w:rFonts w:cs="Arial"/>
                <w:lang w:val="en-GB"/>
              </w:rPr>
              <w:t xml:space="preserve"> </w:t>
            </w:r>
            <w:r w:rsidR="00200F46" w:rsidRPr="005356E7">
              <w:rPr>
                <w:rFonts w:cs="Arial"/>
                <w:lang w:val="en-GB"/>
              </w:rPr>
              <w:t xml:space="preserve">within the </w:t>
            </w:r>
            <w:r w:rsidR="00E3224C" w:rsidRPr="005356E7">
              <w:rPr>
                <w:rFonts w:cs="Arial"/>
                <w:lang w:val="en-GB"/>
              </w:rPr>
              <w:t xml:space="preserve">legal deadlines </w:t>
            </w:r>
            <w:r w:rsidR="000300E2" w:rsidRPr="005356E7">
              <w:rPr>
                <w:rFonts w:cs="Arial"/>
                <w:lang w:val="en-GB"/>
              </w:rPr>
              <w:t xml:space="preserve">by tree species </w:t>
            </w:r>
            <w:r w:rsidR="005360DE" w:rsidRPr="005356E7">
              <w:rPr>
                <w:rFonts w:cs="Arial"/>
                <w:lang w:val="en-GB"/>
              </w:rPr>
              <w:t xml:space="preserve">supporting </w:t>
            </w:r>
            <w:r w:rsidR="00BF37D3" w:rsidRPr="005356E7">
              <w:rPr>
                <w:rFonts w:cs="Arial"/>
                <w:lang w:val="en-GB"/>
              </w:rPr>
              <w:t xml:space="preserve">biodiversity </w:t>
            </w:r>
            <w:r w:rsidR="00520036" w:rsidRPr="005356E7">
              <w:rPr>
                <w:rFonts w:cs="Arial"/>
                <w:lang w:val="en-GB"/>
              </w:rPr>
              <w:t xml:space="preserve">also with the help of </w:t>
            </w:r>
            <w:proofErr w:type="spellStart"/>
            <w:r w:rsidR="00520036" w:rsidRPr="005356E7">
              <w:rPr>
                <w:rFonts w:cs="Arial"/>
                <w:lang w:val="en-GB"/>
              </w:rPr>
              <w:t>undergrowths</w:t>
            </w:r>
            <w:proofErr w:type="spellEnd"/>
            <w:r w:rsidR="00520036" w:rsidRPr="005356E7">
              <w:rPr>
                <w:rFonts w:cs="Arial"/>
                <w:lang w:val="en-GB"/>
              </w:rPr>
              <w:t xml:space="preserve"> and pre-plantings in accordance with </w:t>
            </w:r>
            <w:r w:rsidR="004C6E97" w:rsidRPr="005356E7">
              <w:rPr>
                <w:rFonts w:cs="Arial"/>
                <w:lang w:val="en-GB"/>
              </w:rPr>
              <w:t xml:space="preserve">the site </w:t>
            </w:r>
            <w:r w:rsidR="00520036" w:rsidRPr="005356E7">
              <w:rPr>
                <w:rFonts w:cs="Arial"/>
                <w:lang w:val="en-GB"/>
              </w:rPr>
              <w:t>conditions</w:t>
            </w:r>
          </w:p>
          <w:p w14:paraId="4B6383D8" w14:textId="5A7080E9" w:rsidR="00B527B0" w:rsidRPr="005356E7" w:rsidRDefault="00430E0A" w:rsidP="00B527B0">
            <w:pPr>
              <w:pStyle w:val="Textnormy"/>
              <w:spacing w:after="0"/>
              <w:ind w:left="742" w:hanging="742"/>
              <w:jc w:val="left"/>
              <w:rPr>
                <w:rFonts w:cs="Arial"/>
                <w:lang w:val="en-GB"/>
              </w:rPr>
            </w:pPr>
            <w:r w:rsidRPr="005356E7">
              <w:rPr>
                <w:rFonts w:cs="Arial"/>
                <w:lang w:val="en-GB"/>
              </w:rPr>
              <w:t>8.4.1.3</w:t>
            </w:r>
            <w:r w:rsidR="00A4235C" w:rsidRPr="005356E7">
              <w:rPr>
                <w:rFonts w:cs="Arial"/>
                <w:lang w:val="en-GB"/>
              </w:rPr>
              <w:tab/>
            </w:r>
            <w:r w:rsidR="000547AA" w:rsidRPr="005356E7">
              <w:rPr>
                <w:rFonts w:cs="Arial"/>
                <w:lang w:val="en-GB"/>
              </w:rPr>
              <w:t xml:space="preserve">Forest stands shall be secured at the latest within the period specified in </w:t>
            </w:r>
            <w:r w:rsidR="008E7A0D" w:rsidRPr="005356E7">
              <w:rPr>
                <w:rFonts w:cs="Arial"/>
                <w:lang w:val="en-GB"/>
              </w:rPr>
              <w:t>FMP</w:t>
            </w:r>
            <w:r w:rsidR="000547AA" w:rsidRPr="005356E7">
              <w:rPr>
                <w:rFonts w:cs="Arial"/>
                <w:lang w:val="en-GB"/>
              </w:rPr>
              <w:t xml:space="preserve">, while at least 60% of the </w:t>
            </w:r>
            <w:r w:rsidR="00AB366A" w:rsidRPr="005356E7">
              <w:rPr>
                <w:rFonts w:cs="Arial"/>
                <w:lang w:val="en-GB"/>
              </w:rPr>
              <w:t xml:space="preserve">regenerated </w:t>
            </w:r>
            <w:r w:rsidR="000547AA" w:rsidRPr="005356E7">
              <w:rPr>
                <w:rFonts w:cs="Arial"/>
                <w:lang w:val="en-GB"/>
              </w:rPr>
              <w:t xml:space="preserve">area </w:t>
            </w:r>
            <w:r w:rsidR="00AB366A" w:rsidRPr="005356E7">
              <w:rPr>
                <w:rFonts w:cs="Arial"/>
                <w:lang w:val="en-GB"/>
              </w:rPr>
              <w:t xml:space="preserve">shall </w:t>
            </w:r>
            <w:r w:rsidR="000547AA" w:rsidRPr="005356E7">
              <w:rPr>
                <w:rFonts w:cs="Arial"/>
                <w:lang w:val="en-GB"/>
              </w:rPr>
              <w:t>consist of suitably distributed trees of target tree composition</w:t>
            </w:r>
            <w:r w:rsidR="00AC3430" w:rsidRPr="005356E7">
              <w:rPr>
                <w:rFonts w:cs="Arial"/>
                <w:lang w:val="en-GB"/>
              </w:rPr>
              <w:t>, out of which minimally 30% are represented in the respective forest management model</w:t>
            </w:r>
          </w:p>
          <w:p w14:paraId="760F3BA8" w14:textId="20AEB82F" w:rsidR="00430E0A" w:rsidRPr="005356E7" w:rsidRDefault="00430E0A" w:rsidP="00A4235C">
            <w:pPr>
              <w:pStyle w:val="Textnormy"/>
              <w:spacing w:after="0"/>
              <w:ind w:left="742" w:hanging="742"/>
              <w:jc w:val="left"/>
              <w:rPr>
                <w:rFonts w:cs="Arial"/>
                <w:lang w:val="en-GB"/>
              </w:rPr>
            </w:pPr>
            <w:r w:rsidRPr="005356E7">
              <w:rPr>
                <w:rFonts w:cs="Arial"/>
                <w:lang w:val="en-GB"/>
              </w:rPr>
              <w:t>8.4.1.4</w:t>
            </w:r>
            <w:r w:rsidR="00A4235C" w:rsidRPr="005356E7">
              <w:rPr>
                <w:rFonts w:cs="Arial"/>
                <w:lang w:val="en-GB"/>
              </w:rPr>
              <w:tab/>
            </w:r>
            <w:r w:rsidR="00285F5A" w:rsidRPr="005356E7">
              <w:rPr>
                <w:rFonts w:cs="Arial"/>
                <w:lang w:val="en-GB"/>
              </w:rPr>
              <w:t xml:space="preserve">Provenance suitable natural regeneration of original, </w:t>
            </w:r>
            <w:r w:rsidR="001829DF" w:rsidRPr="005356E7">
              <w:rPr>
                <w:rFonts w:cs="Arial"/>
                <w:lang w:val="en-GB"/>
              </w:rPr>
              <w:t xml:space="preserve">site suitable tee species and provenances </w:t>
            </w:r>
            <w:r w:rsidR="0012482B" w:rsidRPr="005356E7">
              <w:rPr>
                <w:rFonts w:cs="Arial"/>
                <w:lang w:val="en-GB"/>
              </w:rPr>
              <w:t xml:space="preserve">(those having </w:t>
            </w:r>
            <w:r w:rsidR="003D0294" w:rsidRPr="005356E7">
              <w:rPr>
                <w:rFonts w:cs="Arial"/>
                <w:lang w:val="en-GB"/>
              </w:rPr>
              <w:t xml:space="preserve">a </w:t>
            </w:r>
            <w:r w:rsidR="0012482B" w:rsidRPr="005356E7">
              <w:rPr>
                <w:rFonts w:cs="Arial"/>
                <w:lang w:val="en-GB"/>
              </w:rPr>
              <w:t>h</w:t>
            </w:r>
            <w:r w:rsidR="00CE6106" w:rsidRPr="005356E7">
              <w:rPr>
                <w:rFonts w:cs="Arial"/>
                <w:lang w:val="en-GB"/>
              </w:rPr>
              <w:t>i</w:t>
            </w:r>
            <w:r w:rsidR="0012482B" w:rsidRPr="005356E7">
              <w:rPr>
                <w:rFonts w:cs="Arial"/>
                <w:lang w:val="en-GB"/>
              </w:rPr>
              <w:t>g</w:t>
            </w:r>
            <w:r w:rsidR="00CE6106" w:rsidRPr="005356E7">
              <w:rPr>
                <w:rFonts w:cs="Arial"/>
                <w:lang w:val="en-GB"/>
              </w:rPr>
              <w:t>h</w:t>
            </w:r>
            <w:r w:rsidR="0012482B" w:rsidRPr="005356E7">
              <w:rPr>
                <w:rFonts w:cs="Arial"/>
                <w:lang w:val="en-GB"/>
              </w:rPr>
              <w:t xml:space="preserve">er potential to resist climate change) </w:t>
            </w:r>
            <w:r w:rsidR="00285F5A" w:rsidRPr="005356E7">
              <w:rPr>
                <w:rFonts w:cs="Arial"/>
                <w:lang w:val="en-GB"/>
              </w:rPr>
              <w:t>shall be preferred to artificial afforestation</w:t>
            </w:r>
          </w:p>
          <w:p w14:paraId="760F3BA9" w14:textId="64399137" w:rsidR="00430E0A" w:rsidRPr="005356E7" w:rsidRDefault="00430E0A" w:rsidP="00A4235C">
            <w:pPr>
              <w:pStyle w:val="Textnormy"/>
              <w:spacing w:after="0"/>
              <w:ind w:left="742" w:hanging="742"/>
              <w:jc w:val="left"/>
              <w:rPr>
                <w:rFonts w:cs="Arial"/>
                <w:lang w:val="en-GB"/>
              </w:rPr>
            </w:pPr>
            <w:r w:rsidRPr="005356E7">
              <w:rPr>
                <w:rFonts w:cs="Arial"/>
                <w:lang w:val="en-GB"/>
              </w:rPr>
              <w:t>8.4.1.5</w:t>
            </w:r>
            <w:r w:rsidR="00A4235C" w:rsidRPr="005356E7">
              <w:rPr>
                <w:rFonts w:cs="Arial"/>
                <w:lang w:val="en-GB"/>
              </w:rPr>
              <w:tab/>
            </w:r>
            <w:r w:rsidR="002C487B" w:rsidRPr="005356E7">
              <w:rPr>
                <w:rFonts w:cs="Arial"/>
                <w:lang w:val="en-GB"/>
              </w:rPr>
              <w:t>Artificial regeneration shall not be used to establish monocultural forests</w:t>
            </w:r>
          </w:p>
          <w:p w14:paraId="3B591BB7" w14:textId="52F6E11D" w:rsidR="000A6CC7" w:rsidRPr="005356E7" w:rsidRDefault="00430E0A" w:rsidP="000A6CC7">
            <w:pPr>
              <w:pStyle w:val="Textnormy"/>
              <w:spacing w:after="0"/>
              <w:ind w:left="742" w:hanging="742"/>
              <w:rPr>
                <w:lang w:val="en-GB"/>
              </w:rPr>
            </w:pPr>
            <w:r w:rsidRPr="005356E7">
              <w:rPr>
                <w:rFonts w:cs="Arial"/>
                <w:lang w:val="en-GB"/>
              </w:rPr>
              <w:t>8.4.1.6</w:t>
            </w:r>
            <w:r w:rsidR="00A4235C" w:rsidRPr="005356E7">
              <w:rPr>
                <w:rFonts w:cs="Arial"/>
                <w:lang w:val="en-GB"/>
              </w:rPr>
              <w:tab/>
            </w:r>
            <w:r w:rsidR="000A6CC7" w:rsidRPr="005356E7">
              <w:rPr>
                <w:rFonts w:cs="Arial"/>
                <w:lang w:val="en-GB"/>
              </w:rPr>
              <w:t>Secured forest stand</w:t>
            </w:r>
            <w:r w:rsidR="00ED5C10" w:rsidRPr="005356E7">
              <w:rPr>
                <w:rFonts w:cs="Arial"/>
                <w:lang w:val="en-GB"/>
              </w:rPr>
              <w:t>s</w:t>
            </w:r>
            <w:r w:rsidR="000A6CC7" w:rsidRPr="005356E7">
              <w:rPr>
                <w:rFonts w:cs="Arial"/>
                <w:lang w:val="en-GB"/>
              </w:rPr>
              <w:t xml:space="preserve"> shall consist of trees without significant damage, which are well adapted to the site conditions and have an evident height increment, and where no supplementary planting is required</w:t>
            </w:r>
          </w:p>
          <w:p w14:paraId="760F3BAA" w14:textId="33C2CB1D" w:rsidR="00430E0A" w:rsidRPr="005356E7" w:rsidRDefault="00ED5C10" w:rsidP="000A6CC7">
            <w:pPr>
              <w:pStyle w:val="Textnormy"/>
              <w:spacing w:after="0"/>
              <w:ind w:left="742" w:hanging="742"/>
              <w:jc w:val="left"/>
              <w:rPr>
                <w:rFonts w:cs="Arial"/>
                <w:lang w:val="en-GB"/>
              </w:rPr>
            </w:pPr>
            <w:r w:rsidRPr="005356E7">
              <w:rPr>
                <w:rFonts w:cs="Arial"/>
                <w:lang w:val="en-GB"/>
              </w:rPr>
              <w:t>8.</w:t>
            </w:r>
            <w:r w:rsidR="000A6CC7" w:rsidRPr="005356E7">
              <w:rPr>
                <w:rFonts w:cs="Arial"/>
                <w:lang w:val="en-GB"/>
              </w:rPr>
              <w:t>4.1.</w:t>
            </w:r>
            <w:r w:rsidR="00F977AE" w:rsidRPr="005356E7">
              <w:rPr>
                <w:rFonts w:cs="Arial"/>
                <w:lang w:val="en-GB"/>
              </w:rPr>
              <w:t>7</w:t>
            </w:r>
            <w:r w:rsidR="000A6CC7" w:rsidRPr="005356E7">
              <w:rPr>
                <w:rFonts w:cs="Arial"/>
                <w:lang w:val="en-GB"/>
              </w:rPr>
              <w:tab/>
            </w:r>
            <w:r w:rsidR="00F977AE" w:rsidRPr="005356E7">
              <w:rPr>
                <w:rFonts w:cs="Arial"/>
                <w:lang w:val="en-GB"/>
              </w:rPr>
              <w:t xml:space="preserve">Special </w:t>
            </w:r>
            <w:r w:rsidR="000A6CC7" w:rsidRPr="005356E7">
              <w:rPr>
                <w:rFonts w:cs="Arial"/>
                <w:lang w:val="en-GB"/>
              </w:rPr>
              <w:t>records on the status and respecting of deadlines for securing forest stands</w:t>
            </w:r>
            <w:r w:rsidR="00F977AE" w:rsidRPr="005356E7">
              <w:rPr>
                <w:rFonts w:cs="Arial"/>
                <w:lang w:val="en-GB"/>
              </w:rPr>
              <w:t xml:space="preserve"> shall be kept</w:t>
            </w:r>
          </w:p>
          <w:p w14:paraId="760F3BAC" w14:textId="5C8F45B4" w:rsidR="00430E0A" w:rsidRPr="005356E7" w:rsidRDefault="00430E0A" w:rsidP="00A4235C">
            <w:pPr>
              <w:pStyle w:val="Textnormy"/>
              <w:spacing w:after="0"/>
              <w:ind w:left="742" w:hanging="742"/>
              <w:jc w:val="left"/>
              <w:rPr>
                <w:rFonts w:cs="Arial"/>
                <w:lang w:val="en-GB"/>
              </w:rPr>
            </w:pPr>
            <w:r w:rsidRPr="005356E7">
              <w:rPr>
                <w:rFonts w:cs="Arial"/>
                <w:lang w:val="en-GB"/>
              </w:rPr>
              <w:t>8.4.1.8</w:t>
            </w:r>
            <w:r w:rsidR="00A4235C" w:rsidRPr="005356E7">
              <w:rPr>
                <w:rFonts w:cs="Arial"/>
                <w:lang w:val="en-GB"/>
              </w:rPr>
              <w:tab/>
            </w:r>
            <w:r w:rsidR="0086192B" w:rsidRPr="005356E7">
              <w:rPr>
                <w:rFonts w:cs="Arial"/>
                <w:lang w:val="en-GB"/>
              </w:rPr>
              <w:t>Young forest stands shall be protected, or the population of game shall be controlled so that there is no destruction or devastation of the stands</w:t>
            </w:r>
          </w:p>
          <w:p w14:paraId="760F3BAD" w14:textId="6DC34F3D" w:rsidR="00430E0A" w:rsidRPr="005356E7" w:rsidRDefault="00430E0A" w:rsidP="00A4235C">
            <w:pPr>
              <w:pStyle w:val="Textnormy"/>
              <w:spacing w:after="0"/>
              <w:ind w:left="742" w:hanging="742"/>
              <w:jc w:val="left"/>
              <w:rPr>
                <w:rFonts w:cs="Arial"/>
                <w:lang w:val="en-GB"/>
              </w:rPr>
            </w:pPr>
            <w:r w:rsidRPr="005356E7">
              <w:rPr>
                <w:rFonts w:cs="Arial"/>
                <w:lang w:val="en-GB"/>
              </w:rPr>
              <w:t>8.4.1.9</w:t>
            </w:r>
            <w:r w:rsidR="00A4235C" w:rsidRPr="005356E7">
              <w:rPr>
                <w:rFonts w:cs="Arial"/>
                <w:lang w:val="en-GB"/>
              </w:rPr>
              <w:tab/>
            </w:r>
            <w:r w:rsidR="00D612AF" w:rsidRPr="005356E7">
              <w:rPr>
                <w:rFonts w:cs="Arial"/>
                <w:lang w:val="en-GB"/>
              </w:rPr>
              <w:t xml:space="preserve">During </w:t>
            </w:r>
            <w:r w:rsidR="00F9446B" w:rsidRPr="005356E7">
              <w:rPr>
                <w:rFonts w:cs="Arial"/>
                <w:lang w:val="en-GB"/>
              </w:rPr>
              <w:t>FMP</w:t>
            </w:r>
            <w:r w:rsidR="00D612AF" w:rsidRPr="005356E7">
              <w:rPr>
                <w:rFonts w:cs="Arial"/>
                <w:lang w:val="en-GB"/>
              </w:rPr>
              <w:t xml:space="preserve"> elaboration proce</w:t>
            </w:r>
            <w:r w:rsidR="00BC50A6" w:rsidRPr="005356E7">
              <w:rPr>
                <w:rFonts w:cs="Arial"/>
                <w:lang w:val="en-GB"/>
              </w:rPr>
              <w:t>ss</w:t>
            </w:r>
            <w:r w:rsidR="00D612AF" w:rsidRPr="005356E7">
              <w:rPr>
                <w:rFonts w:cs="Arial"/>
                <w:lang w:val="en-GB"/>
              </w:rPr>
              <w:t xml:space="preserve">, the </w:t>
            </w:r>
            <w:r w:rsidR="00BC50A6" w:rsidRPr="005356E7">
              <w:rPr>
                <w:rFonts w:cs="Arial"/>
                <w:lang w:val="en-GB"/>
              </w:rPr>
              <w:t>manager</w:t>
            </w:r>
            <w:r w:rsidR="00D612AF" w:rsidRPr="005356E7">
              <w:rPr>
                <w:rFonts w:cs="Arial"/>
                <w:lang w:val="en-GB"/>
              </w:rPr>
              <w:t xml:space="preserve"> shall </w:t>
            </w:r>
            <w:r w:rsidR="00D612AF" w:rsidRPr="005356E7">
              <w:rPr>
                <w:rFonts w:cs="Arial"/>
                <w:lang w:val="en-GB"/>
              </w:rPr>
              <w:lastRenderedPageBreak/>
              <w:t>require procedures to ensure the conservation, protection or enhancement of biodiversity at landscape, ecosystem, species and genetic levels.</w:t>
            </w:r>
          </w:p>
        </w:tc>
      </w:tr>
      <w:tr w:rsidR="00846DD5" w:rsidRPr="005356E7" w14:paraId="760F3BB1" w14:textId="77777777" w:rsidTr="00430E0A">
        <w:trPr>
          <w:trHeight w:val="70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tcPr>
          <w:p w14:paraId="760F3BAF" w14:textId="11041550" w:rsidR="00430E0A" w:rsidRPr="005356E7" w:rsidRDefault="00BD5AA6" w:rsidP="00430E0A">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Remark</w:t>
            </w:r>
          </w:p>
        </w:tc>
        <w:tc>
          <w:tcPr>
            <w:tcW w:w="6095" w:type="dxa"/>
            <w:tcBorders>
              <w:top w:val="nil"/>
              <w:left w:val="nil"/>
              <w:bottom w:val="single" w:sz="4" w:space="0" w:color="auto"/>
              <w:right w:val="single" w:sz="18" w:space="0" w:color="auto"/>
            </w:tcBorders>
            <w:tcMar>
              <w:top w:w="0" w:type="dxa"/>
              <w:left w:w="108" w:type="dxa"/>
              <w:bottom w:w="0" w:type="dxa"/>
              <w:right w:w="108" w:type="dxa"/>
            </w:tcMar>
          </w:tcPr>
          <w:p w14:paraId="760F3BB0" w14:textId="33919A4F" w:rsidR="00430E0A" w:rsidRPr="005356E7" w:rsidRDefault="00430E0A" w:rsidP="004D15B2">
            <w:pPr>
              <w:spacing w:after="0" w:line="240" w:lineRule="auto"/>
              <w:rPr>
                <w:rFonts w:ascii="Arial" w:hAnsi="Arial" w:cs="Arial"/>
                <w:lang w:val="en-GB"/>
              </w:rPr>
            </w:pPr>
            <w:r w:rsidRPr="005356E7">
              <w:rPr>
                <w:rFonts w:ascii="Arial" w:eastAsia="Times New Roman" w:hAnsi="Arial" w:cs="Arial"/>
                <w:sz w:val="20"/>
                <w:szCs w:val="20"/>
                <w:lang w:val="en-GB" w:eastAsia="sk-SK"/>
              </w:rPr>
              <w:t>8.4.1.2</w:t>
            </w:r>
            <w:r w:rsidR="00F375BA" w:rsidRPr="005356E7">
              <w:rPr>
                <w:rFonts w:ascii="Arial" w:eastAsia="Times New Roman" w:hAnsi="Arial" w:cs="Arial"/>
                <w:sz w:val="20"/>
                <w:szCs w:val="20"/>
                <w:lang w:val="en-GB" w:eastAsia="sk-SK"/>
              </w:rPr>
              <w:tab/>
            </w:r>
            <w:r w:rsidR="0041284D" w:rsidRPr="005356E7">
              <w:rPr>
                <w:rFonts w:ascii="Arial" w:eastAsia="Times New Roman" w:hAnsi="Arial" w:cs="Arial"/>
                <w:sz w:val="20"/>
                <w:szCs w:val="20"/>
                <w:lang w:val="en-GB" w:eastAsia="sk-SK"/>
              </w:rPr>
              <w:t xml:space="preserve">regeneration (reforestation) of protective forests intended for the protection of easily vulnerable and erodible soil in extreme habitats </w:t>
            </w:r>
            <w:r w:rsidR="002C3978" w:rsidRPr="005356E7">
              <w:rPr>
                <w:rFonts w:ascii="Arial" w:eastAsia="Times New Roman" w:hAnsi="Arial" w:cs="Arial"/>
                <w:sz w:val="20"/>
                <w:szCs w:val="20"/>
                <w:lang w:val="en-GB" w:eastAsia="sk-SK"/>
              </w:rPr>
              <w:t xml:space="preserve">shall </w:t>
            </w:r>
            <w:r w:rsidR="0041284D" w:rsidRPr="005356E7">
              <w:rPr>
                <w:rFonts w:ascii="Arial" w:eastAsia="Times New Roman" w:hAnsi="Arial" w:cs="Arial"/>
                <w:sz w:val="20"/>
                <w:szCs w:val="20"/>
                <w:lang w:val="en-GB" w:eastAsia="sk-SK"/>
              </w:rPr>
              <w:t>be carried out as soon as possible</w:t>
            </w:r>
          </w:p>
        </w:tc>
      </w:tr>
      <w:tr w:rsidR="007018D7" w:rsidRPr="005356E7" w14:paraId="760F3BBD"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BBB" w14:textId="255151D2" w:rsidR="00DB09C1" w:rsidRPr="005356E7" w:rsidRDefault="00EE3114" w:rsidP="00DB09C1">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640153ED" w14:textId="77777777" w:rsidR="00F94409" w:rsidRPr="005356E7" w:rsidRDefault="00F94409" w:rsidP="00F94409">
            <w:pPr>
              <w:pStyle w:val="Nadpis2"/>
              <w:numPr>
                <w:ilvl w:val="0"/>
                <w:numId w:val="3"/>
              </w:numPr>
              <w:spacing w:before="0" w:after="0"/>
              <w:rPr>
                <w:rFonts w:cs="Arial"/>
                <w:b w:val="0"/>
                <w:sz w:val="20"/>
                <w:lang w:val="en-GB"/>
              </w:rPr>
            </w:pPr>
            <w:r w:rsidRPr="005356E7">
              <w:rPr>
                <w:rFonts w:cs="Arial"/>
                <w:b w:val="0"/>
                <w:sz w:val="20"/>
                <w:lang w:val="en-GB"/>
              </w:rPr>
              <w:t>models of forest management</w:t>
            </w:r>
          </w:p>
          <w:p w14:paraId="21FD8636" w14:textId="77777777" w:rsidR="00F94409" w:rsidRPr="005356E7" w:rsidRDefault="00F94409" w:rsidP="00F94409">
            <w:pPr>
              <w:pStyle w:val="Nadpis2"/>
              <w:numPr>
                <w:ilvl w:val="0"/>
                <w:numId w:val="3"/>
              </w:numPr>
              <w:spacing w:before="0" w:after="0"/>
              <w:rPr>
                <w:rFonts w:cs="Arial"/>
                <w:b w:val="0"/>
                <w:sz w:val="20"/>
                <w:lang w:val="en-GB"/>
              </w:rPr>
            </w:pPr>
            <w:r w:rsidRPr="005356E7">
              <w:rPr>
                <w:rFonts w:cs="Arial"/>
                <w:b w:val="0"/>
                <w:sz w:val="20"/>
                <w:lang w:val="en-GB"/>
              </w:rPr>
              <w:t>project of forest regeneration</w:t>
            </w:r>
          </w:p>
          <w:p w14:paraId="16129AAA" w14:textId="77777777" w:rsidR="00F94409" w:rsidRPr="005356E7" w:rsidRDefault="00F94409" w:rsidP="00F94409">
            <w:pPr>
              <w:pStyle w:val="Nadpis2"/>
              <w:numPr>
                <w:ilvl w:val="0"/>
                <w:numId w:val="3"/>
              </w:numPr>
              <w:spacing w:before="0" w:after="0"/>
              <w:rPr>
                <w:rFonts w:cs="Arial"/>
                <w:b w:val="0"/>
                <w:sz w:val="20"/>
                <w:lang w:val="en-GB"/>
              </w:rPr>
            </w:pPr>
            <w:r w:rsidRPr="005356E7">
              <w:rPr>
                <w:rFonts w:cs="Arial"/>
                <w:b w:val="0"/>
                <w:sz w:val="20"/>
                <w:lang w:val="en-GB"/>
              </w:rPr>
              <w:t>decisions of ŠS LH on prolonging period for forest regeneration at a clearing site and for securing forest stand</w:t>
            </w:r>
          </w:p>
          <w:p w14:paraId="62C42573" w14:textId="7ACE7AA2" w:rsidR="00F94409" w:rsidRPr="005356E7" w:rsidRDefault="00F94409" w:rsidP="00F94409">
            <w:pPr>
              <w:pStyle w:val="Nadpis2"/>
              <w:numPr>
                <w:ilvl w:val="0"/>
                <w:numId w:val="3"/>
              </w:numPr>
              <w:spacing w:before="0" w:after="0"/>
              <w:rPr>
                <w:rFonts w:cs="Arial"/>
                <w:b w:val="0"/>
                <w:sz w:val="20"/>
                <w:lang w:val="en-GB"/>
              </w:rPr>
            </w:pPr>
            <w:r w:rsidRPr="005356E7">
              <w:rPr>
                <w:rFonts w:cs="Arial"/>
                <w:b w:val="0"/>
                <w:sz w:val="20"/>
                <w:lang w:val="en-GB"/>
              </w:rPr>
              <w:t xml:space="preserve">agreement on the manner and form of minimizing the damage caused by animals and </w:t>
            </w:r>
            <w:r w:rsidR="00D82B1E" w:rsidRPr="005356E7">
              <w:rPr>
                <w:rFonts w:cs="Arial"/>
                <w:b w:val="0"/>
                <w:sz w:val="20"/>
                <w:lang w:val="en-GB"/>
              </w:rPr>
              <w:t>on animals</w:t>
            </w:r>
          </w:p>
          <w:p w14:paraId="19DDA7BD" w14:textId="77777777" w:rsidR="00F94409" w:rsidRPr="005356E7" w:rsidRDefault="00F94409" w:rsidP="00F94409">
            <w:pPr>
              <w:pStyle w:val="Nadpis2"/>
              <w:numPr>
                <w:ilvl w:val="0"/>
                <w:numId w:val="3"/>
              </w:numPr>
              <w:spacing w:before="0" w:after="0"/>
              <w:rPr>
                <w:rFonts w:cs="Arial"/>
                <w:b w:val="0"/>
                <w:sz w:val="20"/>
                <w:lang w:val="en-GB"/>
              </w:rPr>
            </w:pPr>
            <w:r w:rsidRPr="005356E7">
              <w:rPr>
                <w:rFonts w:cs="Arial"/>
                <w:b w:val="0"/>
                <w:sz w:val="20"/>
                <w:lang w:val="en-GB"/>
              </w:rPr>
              <w:t xml:space="preserve">FMP and LHE of forest manager </w:t>
            </w:r>
          </w:p>
          <w:p w14:paraId="6778B3E8" w14:textId="77777777" w:rsidR="00F94409" w:rsidRPr="005356E7" w:rsidRDefault="00F94409" w:rsidP="00F94409">
            <w:pPr>
              <w:pStyle w:val="Nadpis2"/>
              <w:numPr>
                <w:ilvl w:val="0"/>
                <w:numId w:val="3"/>
              </w:numPr>
              <w:spacing w:before="0" w:after="0"/>
              <w:rPr>
                <w:rFonts w:cs="Arial"/>
                <w:b w:val="0"/>
                <w:sz w:val="20"/>
                <w:lang w:val="en-GB"/>
              </w:rPr>
            </w:pPr>
            <w:r w:rsidRPr="005356E7">
              <w:rPr>
                <w:rFonts w:cs="Arial"/>
                <w:b w:val="0"/>
                <w:sz w:val="20"/>
                <w:lang w:val="en-GB"/>
              </w:rPr>
              <w:t>results of state supervision</w:t>
            </w:r>
          </w:p>
          <w:p w14:paraId="59647F05" w14:textId="6C4B22EE" w:rsidR="003A7DF7" w:rsidRPr="005356E7" w:rsidRDefault="00311FD1" w:rsidP="003A7DF7">
            <w:pPr>
              <w:pStyle w:val="Textnormy"/>
              <w:numPr>
                <w:ilvl w:val="0"/>
                <w:numId w:val="3"/>
              </w:numPr>
              <w:spacing w:after="0"/>
              <w:ind w:left="357" w:hanging="357"/>
              <w:rPr>
                <w:rFonts w:cs="Arial"/>
                <w:lang w:val="en-GB"/>
              </w:rPr>
            </w:pPr>
            <w:r w:rsidRPr="005356E7">
              <w:rPr>
                <w:rFonts w:cs="Arial"/>
                <w:lang w:val="en-GB"/>
              </w:rPr>
              <w:t>communication with stakeholders</w:t>
            </w:r>
          </w:p>
          <w:p w14:paraId="760F3BBC" w14:textId="379FE0DB" w:rsidR="00DB09C1" w:rsidRPr="005356E7" w:rsidRDefault="004A0FCE" w:rsidP="003A7DF7">
            <w:pPr>
              <w:pStyle w:val="Nadpis2"/>
              <w:numPr>
                <w:ilvl w:val="0"/>
                <w:numId w:val="3"/>
              </w:numPr>
              <w:spacing w:before="0" w:after="0"/>
              <w:ind w:left="357" w:hanging="357"/>
              <w:rPr>
                <w:rFonts w:cs="Arial"/>
                <w:b w:val="0"/>
                <w:sz w:val="20"/>
                <w:lang w:val="en-GB"/>
              </w:rPr>
            </w:pPr>
            <w:r w:rsidRPr="005356E7">
              <w:rPr>
                <w:rFonts w:cs="Arial"/>
                <w:b w:val="0"/>
                <w:sz w:val="20"/>
                <w:lang w:val="en-GB"/>
              </w:rPr>
              <w:t>inspection in forest</w:t>
            </w:r>
          </w:p>
        </w:tc>
      </w:tr>
    </w:tbl>
    <w:p w14:paraId="760F3BBE" w14:textId="2DDF2F12" w:rsidR="008E31A1" w:rsidRPr="005356E7" w:rsidRDefault="008E31A1" w:rsidP="00C62EF7">
      <w:pPr>
        <w:ind w:left="-142"/>
        <w:rPr>
          <w:rFonts w:ascii="Arial" w:hAnsi="Arial" w:cs="Arial"/>
          <w:sz w:val="20"/>
          <w:szCs w:val="20"/>
          <w:shd w:val="clear" w:color="auto" w:fill="FFFFFF"/>
          <w:lang w:val="en-GB"/>
        </w:rPr>
      </w:pPr>
    </w:p>
    <w:p w14:paraId="661D9855"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302F9E78" w14:textId="77777777" w:rsidR="00430E0A" w:rsidRPr="005356E7" w:rsidRDefault="00430E0A"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BC3"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BC1" w14:textId="460B045C" w:rsidR="0007544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BC2" w14:textId="77777777" w:rsidR="00075440" w:rsidRPr="005356E7" w:rsidRDefault="00075440" w:rsidP="00FB473B">
            <w:pPr>
              <w:pStyle w:val="Odsekzoznamu"/>
              <w:ind w:left="336" w:hanging="360"/>
              <w:rPr>
                <w:rFonts w:ascii="Arial" w:hAnsi="Arial" w:cs="Arial"/>
                <w:b/>
                <w:lang w:val="en-GB" w:eastAsia="sk-SK"/>
              </w:rPr>
            </w:pPr>
            <w:r w:rsidRPr="005356E7">
              <w:rPr>
                <w:rFonts w:ascii="Arial" w:hAnsi="Arial" w:cs="Arial"/>
                <w:b/>
                <w:lang w:val="en-GB" w:eastAsia="sk-SK"/>
              </w:rPr>
              <w:t>8.4.</w:t>
            </w:r>
          </w:p>
        </w:tc>
      </w:tr>
      <w:tr w:rsidR="00846DD5" w:rsidRPr="005356E7" w14:paraId="760F3BC6"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C4" w14:textId="29FBAAE9" w:rsidR="0007544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C5" w14:textId="4B38CF07" w:rsidR="00075440" w:rsidRPr="005356E7" w:rsidRDefault="00830B0D" w:rsidP="001A5DD4">
            <w:pPr>
              <w:rPr>
                <w:rFonts w:ascii="Arial" w:hAnsi="Arial" w:cs="Arial"/>
                <w:b/>
                <w:caps/>
                <w:lang w:val="en-GB"/>
              </w:rPr>
            </w:pPr>
            <w:r w:rsidRPr="005356E7">
              <w:rPr>
                <w:rFonts w:ascii="Arial" w:hAnsi="Arial" w:cs="Arial"/>
                <w:b/>
                <w:caps/>
                <w:lang w:val="en-GB"/>
              </w:rPr>
              <w:t>Maintenance, conservation and appropriate enhancement of biological diversity in forest ecosystems</w:t>
            </w:r>
          </w:p>
        </w:tc>
      </w:tr>
      <w:tr w:rsidR="00846DD5" w:rsidRPr="005356E7" w14:paraId="760F3BC9"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C7" w14:textId="7F6EFFE5" w:rsidR="00075440" w:rsidRPr="005356E7" w:rsidRDefault="007F0B49" w:rsidP="0007544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C8" w14:textId="3FBD3054" w:rsidR="00075440" w:rsidRPr="005356E7" w:rsidRDefault="00075440" w:rsidP="00075440">
            <w:pPr>
              <w:pStyle w:val="Odsekzoznamu"/>
              <w:ind w:left="0"/>
              <w:rPr>
                <w:rFonts w:ascii="Arial" w:hAnsi="Arial" w:cs="Arial"/>
                <w:b/>
                <w:lang w:val="en-GB" w:eastAsia="sk-SK"/>
              </w:rPr>
            </w:pPr>
            <w:r w:rsidRPr="005356E7">
              <w:rPr>
                <w:rFonts w:ascii="Arial" w:hAnsi="Arial" w:cs="Arial"/>
                <w:b/>
                <w:lang w:val="en-GB" w:eastAsia="sk-SK"/>
              </w:rPr>
              <w:t xml:space="preserve">8.4.2 </w:t>
            </w:r>
            <w:r w:rsidR="00F45052" w:rsidRPr="005356E7">
              <w:rPr>
                <w:rFonts w:ascii="Arial" w:hAnsi="Arial" w:cs="Arial"/>
                <w:b/>
                <w:lang w:val="en-GB" w:eastAsia="sk-SK"/>
              </w:rPr>
              <w:t>STRUCTURE AND NATURAL CHARACTER OF FORESTS</w:t>
            </w:r>
          </w:p>
        </w:tc>
      </w:tr>
      <w:tr w:rsidR="00846DD5" w:rsidRPr="005356E7" w14:paraId="760F3BCC"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CA" w14:textId="24B9352C" w:rsidR="00075440" w:rsidRPr="005356E7" w:rsidRDefault="002C12D9" w:rsidP="0007544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CB" w14:textId="36BBCAA4" w:rsidR="00075440" w:rsidRPr="005356E7" w:rsidRDefault="00634E67" w:rsidP="00C64513">
            <w:pPr>
              <w:pStyle w:val="Odsekzoznamu"/>
              <w:ind w:left="0" w:hanging="24"/>
              <w:rPr>
                <w:rFonts w:ascii="Arial" w:hAnsi="Arial" w:cs="Arial"/>
                <w:lang w:val="en-GB" w:eastAsia="sk-SK"/>
              </w:rPr>
            </w:pPr>
            <w:r w:rsidRPr="005356E7">
              <w:rPr>
                <w:rFonts w:ascii="Arial" w:hAnsi="Arial" w:cs="Arial"/>
                <w:lang w:val="en-GB" w:eastAsia="sk-SK"/>
              </w:rPr>
              <w:t xml:space="preserve">Applied forest management measures shall support </w:t>
            </w:r>
            <w:r w:rsidR="00AE76C3" w:rsidRPr="005356E7">
              <w:rPr>
                <w:rFonts w:ascii="Arial" w:hAnsi="Arial" w:cs="Arial"/>
                <w:lang w:val="en-GB" w:eastAsia="sk-SK"/>
              </w:rPr>
              <w:t xml:space="preserve">close-to- </w:t>
            </w:r>
            <w:r w:rsidRPr="005356E7">
              <w:rPr>
                <w:rFonts w:ascii="Arial" w:hAnsi="Arial" w:cs="Arial"/>
                <w:lang w:val="en-GB" w:eastAsia="sk-SK"/>
              </w:rPr>
              <w:t>nature internal arrangement, construction and composition of forest stands corresponding to the typical character and diversity of the landscape</w:t>
            </w:r>
          </w:p>
        </w:tc>
      </w:tr>
      <w:tr w:rsidR="00846DD5" w:rsidRPr="005356E7" w14:paraId="760F3BCF"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CD" w14:textId="3A0F6DF1"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CE" w14:textId="14A03864" w:rsidR="00C34307" w:rsidRPr="005356E7" w:rsidRDefault="00A53508" w:rsidP="00805D0F">
            <w:pPr>
              <w:pStyle w:val="Odsekzoznamu"/>
              <w:ind w:left="0" w:hanging="24"/>
              <w:rPr>
                <w:rFonts w:ascii="Arial" w:hAnsi="Arial" w:cs="Arial"/>
                <w:lang w:val="en-GB" w:eastAsia="sk-SK"/>
              </w:rPr>
            </w:pPr>
            <w:r w:rsidRPr="005356E7">
              <w:rPr>
                <w:rFonts w:ascii="Arial" w:hAnsi="Arial" w:cs="Arial"/>
                <w:lang w:val="en-GB" w:eastAsia="sk-SK"/>
              </w:rPr>
              <w:t>To promote tree species, age and vertical diversity of forest stands by using appropriate silvicultural measures</w:t>
            </w:r>
          </w:p>
        </w:tc>
      </w:tr>
      <w:tr w:rsidR="00846DD5" w:rsidRPr="005356E7" w14:paraId="760F3BD4"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D0" w14:textId="517BC94F" w:rsidR="00075440" w:rsidRPr="005356E7" w:rsidRDefault="00EE3114" w:rsidP="0007544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27FBD34E" w14:textId="7222DD6E" w:rsidR="001B19F9" w:rsidRPr="005356E7" w:rsidRDefault="001B19F9" w:rsidP="001B19F9">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5D79016C" w14:textId="77777777" w:rsidR="001B19F9" w:rsidRPr="005356E7" w:rsidRDefault="001B19F9" w:rsidP="001B19F9">
            <w:pPr>
              <w:pStyle w:val="Nadpis2"/>
              <w:numPr>
                <w:ilvl w:val="0"/>
                <w:numId w:val="3"/>
              </w:numPr>
              <w:spacing w:before="0" w:after="0"/>
              <w:rPr>
                <w:rFonts w:cs="Arial"/>
                <w:b w:val="0"/>
                <w:sz w:val="20"/>
                <w:lang w:val="en-GB"/>
              </w:rPr>
            </w:pPr>
            <w:r w:rsidRPr="005356E7">
              <w:rPr>
                <w:rFonts w:cs="Arial"/>
                <w:b w:val="0"/>
                <w:sz w:val="20"/>
                <w:lang w:val="en-GB"/>
              </w:rPr>
              <w:t>Decree MP SR 453/2006 Coll. on forest management and forest protection as amended</w:t>
            </w:r>
          </w:p>
          <w:p w14:paraId="760F3BD3" w14:textId="53A62582" w:rsidR="00075440" w:rsidRPr="005356E7" w:rsidRDefault="001B19F9" w:rsidP="00C32BEC">
            <w:pPr>
              <w:pStyle w:val="Nadpis2"/>
              <w:numPr>
                <w:ilvl w:val="0"/>
                <w:numId w:val="3"/>
              </w:numPr>
              <w:spacing w:before="0" w:after="0"/>
              <w:rPr>
                <w:rFonts w:cs="Arial"/>
                <w:b w:val="0"/>
                <w:sz w:val="20"/>
                <w:lang w:val="en-GB"/>
              </w:rPr>
            </w:pPr>
            <w:r w:rsidRPr="005356E7">
              <w:rPr>
                <w:rFonts w:cs="Arial"/>
                <w:b w:val="0"/>
                <w:sz w:val="20"/>
                <w:lang w:val="en-GB"/>
              </w:rPr>
              <w:t>Decree MPRV SR 297/2011 Z. z. on forest management records as amended</w:t>
            </w:r>
          </w:p>
        </w:tc>
      </w:tr>
      <w:tr w:rsidR="00846DD5" w:rsidRPr="005356E7" w14:paraId="760F3BD9" w14:textId="77777777" w:rsidTr="00FB473B">
        <w:trPr>
          <w:trHeight w:val="2073"/>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BD5" w14:textId="1D2CFDD9" w:rsidR="00075440" w:rsidRPr="005356E7" w:rsidRDefault="00EE3114" w:rsidP="0007544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075440"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2CE5532A" w14:textId="0AD9F618" w:rsidR="00C64513" w:rsidRPr="005356E7" w:rsidRDefault="00075440" w:rsidP="00C64513">
            <w:pPr>
              <w:pStyle w:val="Textnormy"/>
              <w:spacing w:after="0"/>
              <w:ind w:left="742" w:hanging="742"/>
              <w:jc w:val="left"/>
              <w:rPr>
                <w:rFonts w:cs="Arial"/>
                <w:lang w:val="en-GB"/>
              </w:rPr>
            </w:pPr>
            <w:r w:rsidRPr="005356E7">
              <w:rPr>
                <w:rFonts w:cs="Arial"/>
                <w:lang w:val="en-GB"/>
              </w:rPr>
              <w:t>8.4.2.1</w:t>
            </w:r>
            <w:r w:rsidR="00A4235C" w:rsidRPr="005356E7">
              <w:rPr>
                <w:rFonts w:cs="Arial"/>
                <w:lang w:val="en-GB"/>
              </w:rPr>
              <w:tab/>
            </w:r>
            <w:r w:rsidR="004B4476" w:rsidRPr="005356E7">
              <w:rPr>
                <w:rFonts w:cs="Arial"/>
                <w:lang w:val="en-GB"/>
              </w:rPr>
              <w:t xml:space="preserve">Tending and regeneration operations shall correspond to the growth phase and maturity of forest stands and shall be implemented on time and in favour of improving the structure and standing volume of stands. </w:t>
            </w:r>
            <w:r w:rsidR="000875EA" w:rsidRPr="005356E7">
              <w:rPr>
                <w:rFonts w:cs="Arial"/>
                <w:lang w:val="en-GB"/>
              </w:rPr>
              <w:t>Small-</w:t>
            </w:r>
            <w:r w:rsidR="009C50CB" w:rsidRPr="005356E7">
              <w:rPr>
                <w:rFonts w:cs="Arial"/>
                <w:lang w:val="en-GB"/>
              </w:rPr>
              <w:t xml:space="preserve">scale </w:t>
            </w:r>
            <w:r w:rsidR="000875EA" w:rsidRPr="005356E7">
              <w:rPr>
                <w:rFonts w:cs="Arial"/>
                <w:lang w:val="en-GB"/>
              </w:rPr>
              <w:t xml:space="preserve">forms of restoration </w:t>
            </w:r>
            <w:r w:rsidR="009C50CB" w:rsidRPr="005356E7">
              <w:rPr>
                <w:rFonts w:cs="Arial"/>
                <w:lang w:val="en-GB"/>
              </w:rPr>
              <w:t xml:space="preserve">shall be </w:t>
            </w:r>
            <w:r w:rsidR="000875EA" w:rsidRPr="005356E7">
              <w:rPr>
                <w:rFonts w:cs="Arial"/>
                <w:lang w:val="en-GB"/>
              </w:rPr>
              <w:t>preferably used. Large-scale re</w:t>
            </w:r>
            <w:r w:rsidR="009C50CB" w:rsidRPr="005356E7">
              <w:rPr>
                <w:rFonts w:cs="Arial"/>
                <w:lang w:val="en-GB"/>
              </w:rPr>
              <w:t>generation shall be</w:t>
            </w:r>
            <w:r w:rsidR="000875EA" w:rsidRPr="005356E7">
              <w:rPr>
                <w:rFonts w:cs="Arial"/>
                <w:lang w:val="en-GB"/>
              </w:rPr>
              <w:t xml:space="preserve"> applied only in justified cases.</w:t>
            </w:r>
          </w:p>
          <w:p w14:paraId="0562B3F0" w14:textId="224B89EE" w:rsidR="007C2B47" w:rsidRPr="005356E7" w:rsidRDefault="00075440" w:rsidP="007C2B47">
            <w:pPr>
              <w:pStyle w:val="Textnormy"/>
              <w:spacing w:after="0"/>
              <w:ind w:left="742" w:hanging="742"/>
              <w:rPr>
                <w:rFonts w:cs="Arial"/>
                <w:lang w:val="en-GB"/>
              </w:rPr>
            </w:pPr>
            <w:r w:rsidRPr="005356E7">
              <w:rPr>
                <w:rFonts w:cs="Arial"/>
                <w:lang w:val="en-GB"/>
              </w:rPr>
              <w:t>8.4.2.2</w:t>
            </w:r>
            <w:r w:rsidR="00A4235C" w:rsidRPr="005356E7">
              <w:rPr>
                <w:rFonts w:cs="Arial"/>
                <w:lang w:val="en-GB"/>
              </w:rPr>
              <w:tab/>
            </w:r>
            <w:r w:rsidR="007C2B47" w:rsidRPr="005356E7">
              <w:rPr>
                <w:rFonts w:cs="Arial"/>
                <w:lang w:val="en-GB"/>
              </w:rPr>
              <w:t>Intensity of clearings and thinning up to 50 years recommended by FMPs shall be mandatory</w:t>
            </w:r>
          </w:p>
          <w:p w14:paraId="760F3BD8" w14:textId="6F181A5B" w:rsidR="00075440" w:rsidRPr="005356E7" w:rsidRDefault="00075440" w:rsidP="0073122A">
            <w:pPr>
              <w:pStyle w:val="Textnormy"/>
              <w:spacing w:after="0"/>
              <w:ind w:left="742" w:hanging="742"/>
              <w:jc w:val="left"/>
              <w:rPr>
                <w:rFonts w:cs="Arial"/>
                <w:lang w:val="en-GB"/>
              </w:rPr>
            </w:pPr>
            <w:r w:rsidRPr="005356E7">
              <w:rPr>
                <w:rFonts w:cs="Arial"/>
                <w:lang w:val="en-GB"/>
              </w:rPr>
              <w:t>8.4.2.3</w:t>
            </w:r>
            <w:r w:rsidR="00A4235C" w:rsidRPr="005356E7">
              <w:rPr>
                <w:rFonts w:cs="Arial"/>
                <w:lang w:val="en-GB"/>
              </w:rPr>
              <w:tab/>
            </w:r>
            <w:r w:rsidR="001D37AB" w:rsidRPr="005356E7">
              <w:rPr>
                <w:rFonts w:cs="Arial"/>
                <w:lang w:val="en-GB"/>
              </w:rPr>
              <w:t>By strengthening the natural climate-positive practices</w:t>
            </w:r>
            <w:r w:rsidR="004059BA" w:rsidRPr="005356E7">
              <w:rPr>
                <w:rFonts w:cs="Arial"/>
                <w:lang w:val="en-GB"/>
              </w:rPr>
              <w:t>,</w:t>
            </w:r>
            <w:r w:rsidR="001D37AB" w:rsidRPr="005356E7">
              <w:rPr>
                <w:rFonts w:cs="Arial"/>
                <w:lang w:val="en-GB"/>
              </w:rPr>
              <w:t xml:space="preserve"> defined for </w:t>
            </w:r>
            <w:r w:rsidR="00AF0CBF" w:rsidRPr="005356E7">
              <w:rPr>
                <w:rFonts w:cs="Arial"/>
                <w:lang w:val="en-GB"/>
              </w:rPr>
              <w:t xml:space="preserve">close-to-nature </w:t>
            </w:r>
            <w:r w:rsidR="001D37AB" w:rsidRPr="005356E7">
              <w:rPr>
                <w:rFonts w:cs="Arial"/>
                <w:lang w:val="en-GB"/>
              </w:rPr>
              <w:t>forest management</w:t>
            </w:r>
            <w:r w:rsidR="004059BA" w:rsidRPr="005356E7">
              <w:rPr>
                <w:rFonts w:cs="Arial"/>
                <w:lang w:val="en-GB"/>
              </w:rPr>
              <w:t>,</w:t>
            </w:r>
            <w:r w:rsidR="001D37AB" w:rsidRPr="005356E7">
              <w:rPr>
                <w:rFonts w:cs="Arial"/>
                <w:lang w:val="en-GB"/>
              </w:rPr>
              <w:t xml:space="preserve"> in </w:t>
            </w:r>
            <w:r w:rsidR="00AF0CBF" w:rsidRPr="005356E7">
              <w:rPr>
                <w:rFonts w:cs="Arial"/>
                <w:lang w:val="en-GB"/>
              </w:rPr>
              <w:t xml:space="preserve">management </w:t>
            </w:r>
            <w:r w:rsidR="001D37AB" w:rsidRPr="005356E7">
              <w:rPr>
                <w:rFonts w:cs="Arial"/>
                <w:lang w:val="en-GB"/>
              </w:rPr>
              <w:t xml:space="preserve">measures, </w:t>
            </w:r>
            <w:r w:rsidR="004059BA" w:rsidRPr="005356E7">
              <w:rPr>
                <w:rFonts w:cs="Arial"/>
                <w:lang w:val="en-GB"/>
              </w:rPr>
              <w:t xml:space="preserve">the </w:t>
            </w:r>
            <w:r w:rsidR="001D37AB" w:rsidRPr="005356E7">
              <w:rPr>
                <w:rFonts w:cs="Arial"/>
                <w:lang w:val="en-GB"/>
              </w:rPr>
              <w:t xml:space="preserve">preconditions for genetically original, species and structurally diverse, stable and vital stands </w:t>
            </w:r>
            <w:r w:rsidR="00F052CE" w:rsidRPr="005356E7">
              <w:rPr>
                <w:rFonts w:cs="Arial"/>
                <w:lang w:val="en-GB"/>
              </w:rPr>
              <w:t xml:space="preserve">shall be </w:t>
            </w:r>
            <w:r w:rsidR="00EC1163" w:rsidRPr="005356E7">
              <w:rPr>
                <w:rFonts w:cs="Arial"/>
                <w:lang w:val="en-GB"/>
              </w:rPr>
              <w:t xml:space="preserve">created, </w:t>
            </w:r>
            <w:r w:rsidR="001D37AB" w:rsidRPr="005356E7">
              <w:rPr>
                <w:rFonts w:cs="Arial"/>
                <w:lang w:val="en-GB"/>
              </w:rPr>
              <w:t>wherever natural and operational conditions allow.</w:t>
            </w:r>
          </w:p>
        </w:tc>
      </w:tr>
      <w:tr w:rsidR="00846DD5" w:rsidRPr="005356E7" w14:paraId="760F3BDC" w14:textId="77777777" w:rsidTr="00075440">
        <w:trPr>
          <w:trHeight w:val="294"/>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tcPr>
          <w:p w14:paraId="760F3BDA" w14:textId="44C8A62F" w:rsidR="00075440" w:rsidRPr="005356E7" w:rsidRDefault="00BD5AA6" w:rsidP="0007544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p>
        </w:tc>
        <w:tc>
          <w:tcPr>
            <w:tcW w:w="6095" w:type="dxa"/>
            <w:tcBorders>
              <w:top w:val="nil"/>
              <w:left w:val="nil"/>
              <w:bottom w:val="single" w:sz="4" w:space="0" w:color="auto"/>
              <w:right w:val="single" w:sz="18" w:space="0" w:color="auto"/>
            </w:tcBorders>
            <w:tcMar>
              <w:top w:w="0" w:type="dxa"/>
              <w:left w:w="108" w:type="dxa"/>
              <w:bottom w:w="0" w:type="dxa"/>
              <w:right w:w="108" w:type="dxa"/>
            </w:tcMar>
          </w:tcPr>
          <w:p w14:paraId="760F3BDB" w14:textId="6419F2CD" w:rsidR="00075440" w:rsidRPr="005356E7" w:rsidRDefault="004518B7" w:rsidP="004518B7">
            <w:pPr>
              <w:spacing w:after="0" w:line="240" w:lineRule="auto"/>
              <w:ind w:left="744" w:hanging="711"/>
              <w:rPr>
                <w:rFonts w:ascii="Arial" w:eastAsia="Times New Roman" w:hAnsi="Arial" w:cs="Arial"/>
                <w:sz w:val="20"/>
                <w:szCs w:val="20"/>
                <w:lang w:val="en-GB" w:eastAsia="sk-SK"/>
              </w:rPr>
            </w:pPr>
            <w:r w:rsidRPr="005356E7">
              <w:rPr>
                <w:rFonts w:ascii="Arial" w:eastAsia="Times New Roman" w:hAnsi="Arial" w:cs="Arial"/>
                <w:sz w:val="20"/>
                <w:szCs w:val="20"/>
                <w:lang w:val="en-GB" w:eastAsia="sk-SK"/>
              </w:rPr>
              <w:t>8</w:t>
            </w:r>
            <w:r w:rsidR="00D920C1" w:rsidRPr="005356E7">
              <w:rPr>
                <w:rFonts w:ascii="Arial" w:eastAsia="Times New Roman" w:hAnsi="Arial" w:cs="Arial"/>
                <w:sz w:val="20"/>
                <w:szCs w:val="20"/>
                <w:lang w:val="en-GB" w:eastAsia="sk-SK"/>
              </w:rPr>
              <w:t>.4.2.2</w:t>
            </w:r>
            <w:r w:rsidR="00D920C1" w:rsidRPr="005356E7">
              <w:rPr>
                <w:rFonts w:ascii="Arial" w:eastAsia="Times New Roman" w:hAnsi="Arial" w:cs="Arial"/>
                <w:sz w:val="20"/>
                <w:szCs w:val="20"/>
                <w:lang w:val="en-GB" w:eastAsia="sk-SK"/>
              </w:rPr>
              <w:tab/>
            </w:r>
            <w:r w:rsidRPr="005356E7">
              <w:rPr>
                <w:rFonts w:ascii="Arial" w:eastAsia="Times New Roman" w:hAnsi="Arial" w:cs="Arial"/>
                <w:sz w:val="20"/>
                <w:szCs w:val="20"/>
                <w:lang w:val="en-GB" w:eastAsia="sk-SK"/>
              </w:rPr>
              <w:t>justified corrections in FMPs done by OLH shall be accepted</w:t>
            </w:r>
          </w:p>
        </w:tc>
      </w:tr>
      <w:tr w:rsidR="00DB09C1" w:rsidRPr="005356E7" w14:paraId="760F3BE5"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BE3" w14:textId="4FFDA931" w:rsidR="00DB09C1" w:rsidRPr="005356E7" w:rsidRDefault="00EE3114" w:rsidP="00DB09C1">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5B69A806" w14:textId="77777777" w:rsidR="004518B7" w:rsidRPr="005356E7" w:rsidRDefault="004518B7" w:rsidP="009C0C04">
            <w:pPr>
              <w:pStyle w:val="Nadpis2"/>
              <w:numPr>
                <w:ilvl w:val="0"/>
                <w:numId w:val="3"/>
              </w:numPr>
              <w:spacing w:before="0" w:after="0"/>
              <w:rPr>
                <w:rFonts w:cs="Arial"/>
                <w:b w:val="0"/>
                <w:sz w:val="20"/>
                <w:lang w:val="en-GB"/>
              </w:rPr>
            </w:pPr>
            <w:r w:rsidRPr="005356E7">
              <w:rPr>
                <w:rFonts w:cs="Arial"/>
                <w:b w:val="0"/>
                <w:sz w:val="20"/>
                <w:lang w:val="en-GB"/>
              </w:rPr>
              <w:t>models of forest management</w:t>
            </w:r>
          </w:p>
          <w:p w14:paraId="474DDBA9" w14:textId="77777777" w:rsidR="004518B7" w:rsidRPr="005356E7" w:rsidRDefault="004518B7" w:rsidP="009C0C04">
            <w:pPr>
              <w:pStyle w:val="Nadpis2"/>
              <w:numPr>
                <w:ilvl w:val="0"/>
                <w:numId w:val="3"/>
              </w:numPr>
              <w:spacing w:before="0" w:after="0"/>
              <w:rPr>
                <w:rFonts w:cs="Arial"/>
                <w:b w:val="0"/>
                <w:sz w:val="20"/>
                <w:lang w:val="en-GB"/>
              </w:rPr>
            </w:pPr>
            <w:r w:rsidRPr="005356E7">
              <w:rPr>
                <w:rFonts w:cs="Arial"/>
                <w:b w:val="0"/>
                <w:sz w:val="20"/>
                <w:lang w:val="en-GB"/>
              </w:rPr>
              <w:t xml:space="preserve">FMP and LHE of forest manager </w:t>
            </w:r>
          </w:p>
          <w:p w14:paraId="10F0BF16" w14:textId="77777777" w:rsidR="004518B7" w:rsidRPr="005356E7" w:rsidRDefault="004518B7" w:rsidP="009C0C04">
            <w:pPr>
              <w:pStyle w:val="Nadpis2"/>
              <w:numPr>
                <w:ilvl w:val="0"/>
                <w:numId w:val="3"/>
              </w:numPr>
              <w:spacing w:before="0" w:after="0"/>
              <w:rPr>
                <w:rFonts w:cs="Arial"/>
                <w:b w:val="0"/>
                <w:sz w:val="20"/>
                <w:lang w:val="en-GB"/>
              </w:rPr>
            </w:pPr>
            <w:r w:rsidRPr="005356E7">
              <w:rPr>
                <w:rFonts w:cs="Arial"/>
                <w:b w:val="0"/>
                <w:sz w:val="20"/>
                <w:lang w:val="en-GB"/>
              </w:rPr>
              <w:t>results of state supervision</w:t>
            </w:r>
          </w:p>
          <w:p w14:paraId="760F3BE4" w14:textId="1829EC26" w:rsidR="00DB09C1" w:rsidRPr="005356E7" w:rsidRDefault="004A0FCE" w:rsidP="0014766E">
            <w:pPr>
              <w:pStyle w:val="Nadpis2"/>
              <w:numPr>
                <w:ilvl w:val="0"/>
                <w:numId w:val="3"/>
              </w:numPr>
              <w:spacing w:before="0" w:after="0"/>
              <w:rPr>
                <w:rFonts w:cs="Arial"/>
                <w:b w:val="0"/>
                <w:sz w:val="20"/>
                <w:lang w:val="en-GB"/>
              </w:rPr>
            </w:pPr>
            <w:r w:rsidRPr="005356E7">
              <w:rPr>
                <w:rFonts w:cs="Arial"/>
                <w:b w:val="0"/>
                <w:sz w:val="20"/>
                <w:lang w:val="en-GB"/>
              </w:rPr>
              <w:t>inspection in forest</w:t>
            </w:r>
          </w:p>
        </w:tc>
      </w:tr>
    </w:tbl>
    <w:p w14:paraId="760F3BE6" w14:textId="77777777" w:rsidR="00075440" w:rsidRPr="005356E7" w:rsidRDefault="00075440" w:rsidP="00C62EF7">
      <w:pPr>
        <w:ind w:left="-142"/>
        <w:rPr>
          <w:rFonts w:ascii="Arial" w:hAnsi="Arial" w:cs="Arial"/>
          <w:sz w:val="20"/>
          <w:szCs w:val="20"/>
          <w:shd w:val="clear" w:color="auto" w:fill="FFFFFF"/>
          <w:lang w:val="en-GB"/>
        </w:rPr>
      </w:pPr>
    </w:p>
    <w:p w14:paraId="760F3BE7" w14:textId="77777777" w:rsidR="00075440" w:rsidRPr="005356E7" w:rsidRDefault="00075440" w:rsidP="00C62EF7">
      <w:pPr>
        <w:ind w:left="-142"/>
        <w:rPr>
          <w:rFonts w:ascii="Arial" w:hAnsi="Arial" w:cs="Arial"/>
          <w:sz w:val="20"/>
          <w:szCs w:val="20"/>
          <w:shd w:val="clear" w:color="auto" w:fill="FFFFFF"/>
          <w:lang w:val="en-GB"/>
        </w:rPr>
      </w:pPr>
    </w:p>
    <w:p w14:paraId="760F3BE8" w14:textId="77777777" w:rsidR="00075440" w:rsidRPr="005356E7" w:rsidRDefault="00075440" w:rsidP="00C62EF7">
      <w:pPr>
        <w:ind w:left="-142"/>
        <w:rPr>
          <w:rFonts w:ascii="Arial" w:hAnsi="Arial" w:cs="Arial"/>
          <w:sz w:val="20"/>
          <w:szCs w:val="20"/>
          <w:shd w:val="clear" w:color="auto" w:fill="FFFFFF"/>
          <w:lang w:val="en-GB"/>
        </w:rPr>
      </w:pPr>
    </w:p>
    <w:p w14:paraId="760F3BE9" w14:textId="77777777" w:rsidR="00075440" w:rsidRPr="005356E7" w:rsidRDefault="00075440" w:rsidP="00C62EF7">
      <w:pPr>
        <w:ind w:left="-142"/>
        <w:rPr>
          <w:rFonts w:ascii="Arial" w:hAnsi="Arial" w:cs="Arial"/>
          <w:sz w:val="20"/>
          <w:szCs w:val="20"/>
          <w:shd w:val="clear" w:color="auto" w:fill="FFFFFF"/>
          <w:lang w:val="en-GB"/>
        </w:rPr>
      </w:pPr>
    </w:p>
    <w:p w14:paraId="760F3BEA" w14:textId="1869EA12"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32456B50" w14:textId="77777777" w:rsidR="00075440" w:rsidRPr="005356E7" w:rsidRDefault="00075440" w:rsidP="00715C0F">
      <w:pPr>
        <w:tabs>
          <w:tab w:val="left" w:pos="1380"/>
        </w:tabs>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BEF"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BED" w14:textId="05A42A9A" w:rsidR="0007544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BEE" w14:textId="77777777" w:rsidR="00075440" w:rsidRPr="005356E7" w:rsidRDefault="00075440" w:rsidP="00FB473B">
            <w:pPr>
              <w:pStyle w:val="Odsekzoznamu"/>
              <w:ind w:left="336" w:hanging="360"/>
              <w:rPr>
                <w:rFonts w:ascii="Arial" w:hAnsi="Arial" w:cs="Arial"/>
                <w:b/>
                <w:lang w:val="en-GB" w:eastAsia="sk-SK"/>
              </w:rPr>
            </w:pPr>
            <w:r w:rsidRPr="005356E7">
              <w:rPr>
                <w:rFonts w:ascii="Arial" w:hAnsi="Arial" w:cs="Arial"/>
                <w:b/>
                <w:lang w:val="en-GB" w:eastAsia="sk-SK"/>
              </w:rPr>
              <w:t>8.4.</w:t>
            </w:r>
          </w:p>
        </w:tc>
      </w:tr>
      <w:tr w:rsidR="00846DD5" w:rsidRPr="005356E7" w14:paraId="760F3BF2"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F0" w14:textId="29C08AD6" w:rsidR="0007544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F1" w14:textId="6F77A4C1" w:rsidR="00075440" w:rsidRPr="005356E7" w:rsidRDefault="00830B0D" w:rsidP="001A5DD4">
            <w:pPr>
              <w:rPr>
                <w:rFonts w:ascii="Arial" w:hAnsi="Arial" w:cs="Arial"/>
                <w:b/>
                <w:caps/>
                <w:lang w:val="en-GB"/>
              </w:rPr>
            </w:pPr>
            <w:r w:rsidRPr="005356E7">
              <w:rPr>
                <w:rFonts w:ascii="Arial" w:hAnsi="Arial" w:cs="Arial"/>
                <w:b/>
                <w:caps/>
                <w:lang w:val="en-GB"/>
              </w:rPr>
              <w:t>Maintenance, conservation and appropriate enhancement of biological diversity in forest ecosystems</w:t>
            </w:r>
          </w:p>
        </w:tc>
      </w:tr>
      <w:tr w:rsidR="00846DD5" w:rsidRPr="005356E7" w14:paraId="760F3BF5"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F3" w14:textId="4317944D" w:rsidR="00075440" w:rsidRPr="005356E7" w:rsidRDefault="007F0B49" w:rsidP="0007544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F4" w14:textId="1216AD6D" w:rsidR="00075440" w:rsidRPr="005356E7" w:rsidRDefault="00075440" w:rsidP="00075440">
            <w:pPr>
              <w:pStyle w:val="Odsekzoznamu"/>
              <w:ind w:left="336" w:hanging="360"/>
              <w:rPr>
                <w:rFonts w:ascii="Arial" w:hAnsi="Arial" w:cs="Arial"/>
                <w:b/>
                <w:lang w:val="en-GB" w:eastAsia="sk-SK"/>
              </w:rPr>
            </w:pPr>
            <w:r w:rsidRPr="005356E7">
              <w:rPr>
                <w:rFonts w:ascii="Arial" w:hAnsi="Arial" w:cs="Arial"/>
                <w:b/>
                <w:lang w:val="en-GB" w:eastAsia="sk-SK"/>
              </w:rPr>
              <w:t xml:space="preserve">8.4.3. </w:t>
            </w:r>
            <w:r w:rsidR="0070408E" w:rsidRPr="005356E7">
              <w:rPr>
                <w:rFonts w:ascii="Arial" w:hAnsi="Arial" w:cs="Arial"/>
                <w:b/>
                <w:lang w:val="en-GB" w:eastAsia="sk-SK"/>
              </w:rPr>
              <w:t>GENETIC RESOURCES</w:t>
            </w:r>
          </w:p>
        </w:tc>
      </w:tr>
      <w:tr w:rsidR="00846DD5" w:rsidRPr="005356E7" w14:paraId="760F3BF8"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BF6" w14:textId="6F96E572" w:rsidR="00075440" w:rsidRPr="005356E7" w:rsidRDefault="002C12D9" w:rsidP="0007544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BF7" w14:textId="4EA03D57" w:rsidR="00075440" w:rsidRPr="005356E7" w:rsidRDefault="007579B0" w:rsidP="00805D0F">
            <w:pPr>
              <w:pStyle w:val="Odsekzoznamu"/>
              <w:ind w:left="0" w:hanging="24"/>
              <w:rPr>
                <w:rFonts w:ascii="Arial" w:hAnsi="Arial" w:cs="Arial"/>
                <w:lang w:val="en-GB" w:eastAsia="sk-SK"/>
              </w:rPr>
            </w:pPr>
            <w:r w:rsidRPr="005356E7">
              <w:rPr>
                <w:rFonts w:ascii="Arial" w:hAnsi="Arial" w:cs="Arial"/>
                <w:lang w:val="en-GB" w:eastAsia="sk-SK"/>
              </w:rPr>
              <w:t>Maintaining biological resources of forests, their genetic, species and ecosystem diversity as well as their sustainable use for the establishment of new forest stands</w:t>
            </w:r>
            <w:r w:rsidR="00A8454F" w:rsidRPr="005356E7">
              <w:rPr>
                <w:rFonts w:ascii="Arial" w:hAnsi="Arial" w:cs="Arial"/>
                <w:lang w:val="en-GB" w:eastAsia="sk-SK"/>
              </w:rPr>
              <w:t xml:space="preserve">. </w:t>
            </w:r>
            <w:r w:rsidR="00A664ED" w:rsidRPr="005356E7">
              <w:rPr>
                <w:rFonts w:ascii="Arial" w:hAnsi="Arial" w:cs="Arial"/>
                <w:lang w:val="en-GB" w:eastAsia="sk-SK"/>
              </w:rPr>
              <w:t>Preference shall be given to native tree species suitably adapted to the site conditions.</w:t>
            </w:r>
          </w:p>
        </w:tc>
      </w:tr>
      <w:tr w:rsidR="00846DD5" w:rsidRPr="005356E7" w14:paraId="760F3BFB"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F9" w14:textId="0E50108E"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BFA" w14:textId="3547E473" w:rsidR="00C34307" w:rsidRPr="005356E7" w:rsidRDefault="0096497C" w:rsidP="00805D0F">
            <w:pPr>
              <w:pStyle w:val="Odsekzoznamu"/>
              <w:ind w:left="0" w:hanging="24"/>
              <w:rPr>
                <w:rFonts w:ascii="Arial" w:hAnsi="Arial" w:cs="Arial"/>
                <w:lang w:val="en-GB" w:eastAsia="sk-SK"/>
              </w:rPr>
            </w:pPr>
            <w:r w:rsidRPr="005356E7">
              <w:rPr>
                <w:rFonts w:ascii="Arial" w:hAnsi="Arial" w:cs="Arial"/>
                <w:lang w:val="en-GB" w:eastAsia="sk-SK"/>
              </w:rPr>
              <w:t xml:space="preserve">To ensure the optimal management of genetic resources and best use </w:t>
            </w:r>
            <w:r w:rsidR="00151D97" w:rsidRPr="005356E7">
              <w:rPr>
                <w:rFonts w:ascii="Arial" w:hAnsi="Arial" w:cs="Arial"/>
                <w:lang w:val="en-GB" w:eastAsia="sk-SK"/>
              </w:rPr>
              <w:t xml:space="preserve">of reproduction material </w:t>
            </w:r>
            <w:r w:rsidRPr="005356E7">
              <w:rPr>
                <w:rFonts w:ascii="Arial" w:hAnsi="Arial" w:cs="Arial"/>
                <w:lang w:val="en-GB" w:eastAsia="sk-SK"/>
              </w:rPr>
              <w:t>for the purposes of forest regeneration</w:t>
            </w:r>
          </w:p>
        </w:tc>
      </w:tr>
      <w:tr w:rsidR="00846DD5" w:rsidRPr="005356E7" w14:paraId="760F3C01"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BFC" w14:textId="735ECED3" w:rsidR="00075440" w:rsidRPr="005356E7" w:rsidRDefault="00EE3114" w:rsidP="0007544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F69BCD4" w14:textId="77777777" w:rsidR="00C531A9" w:rsidRPr="005356E7" w:rsidRDefault="00C531A9" w:rsidP="007526D3">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6B6598B0" w14:textId="5A2D1D7E" w:rsidR="007526D3" w:rsidRPr="005356E7" w:rsidRDefault="007526D3" w:rsidP="007526D3">
            <w:pPr>
              <w:pStyle w:val="Nadpis2"/>
              <w:numPr>
                <w:ilvl w:val="0"/>
                <w:numId w:val="3"/>
              </w:numPr>
              <w:spacing w:before="0" w:after="0"/>
              <w:rPr>
                <w:rFonts w:cs="Arial"/>
                <w:b w:val="0"/>
                <w:sz w:val="20"/>
                <w:lang w:val="en-GB"/>
              </w:rPr>
            </w:pPr>
            <w:r w:rsidRPr="005356E7">
              <w:rPr>
                <w:rFonts w:cs="Arial"/>
                <w:b w:val="0"/>
                <w:sz w:val="20"/>
                <w:lang w:val="en-GB"/>
              </w:rPr>
              <w:t>Act NR SR 138/2010 Coll. on forest reproduction material as amended</w:t>
            </w:r>
          </w:p>
          <w:p w14:paraId="60C01D89" w14:textId="77777777" w:rsidR="007526D3" w:rsidRPr="005356E7" w:rsidRDefault="007526D3" w:rsidP="007526D3">
            <w:pPr>
              <w:pStyle w:val="Nadpis2"/>
              <w:numPr>
                <w:ilvl w:val="0"/>
                <w:numId w:val="3"/>
              </w:numPr>
              <w:spacing w:before="0" w:after="0"/>
              <w:rPr>
                <w:rFonts w:cs="Arial"/>
                <w:b w:val="0"/>
                <w:sz w:val="20"/>
                <w:lang w:val="en-GB"/>
              </w:rPr>
            </w:pPr>
            <w:r w:rsidRPr="005356E7">
              <w:rPr>
                <w:rFonts w:cs="Arial"/>
                <w:b w:val="0"/>
                <w:sz w:val="20"/>
                <w:lang w:val="en-GB"/>
              </w:rPr>
              <w:t>Decree MP SR 453/2006 Coll. on forest management and forest protection as amended</w:t>
            </w:r>
          </w:p>
          <w:p w14:paraId="760F3C00" w14:textId="2F72DCDD" w:rsidR="00075440" w:rsidRPr="005356E7" w:rsidRDefault="00A74868" w:rsidP="00A74868">
            <w:pPr>
              <w:pStyle w:val="Textnormy"/>
              <w:numPr>
                <w:ilvl w:val="0"/>
                <w:numId w:val="3"/>
              </w:numPr>
              <w:spacing w:after="0"/>
              <w:rPr>
                <w:rFonts w:cs="Arial"/>
                <w:lang w:val="en-GB"/>
              </w:rPr>
            </w:pPr>
            <w:r w:rsidRPr="005356E7">
              <w:rPr>
                <w:rFonts w:cs="Arial"/>
                <w:lang w:val="en-GB"/>
              </w:rPr>
              <w:t>Decree MPRV SR 297/2011 Z. z. on forest management records as amended</w:t>
            </w:r>
          </w:p>
        </w:tc>
      </w:tr>
      <w:tr w:rsidR="00846DD5" w:rsidRPr="005356E7" w14:paraId="760F3C05" w14:textId="77777777" w:rsidTr="00075440">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C02" w14:textId="12480D01" w:rsidR="00075440" w:rsidRPr="005356E7" w:rsidRDefault="00EE3114" w:rsidP="0007544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075440"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22DC26F8" w14:textId="29737279" w:rsidR="00A17AC0" w:rsidRPr="005356E7" w:rsidRDefault="00075440" w:rsidP="00A24929">
            <w:pPr>
              <w:pStyle w:val="Textnormy"/>
              <w:spacing w:after="0"/>
              <w:ind w:left="742" w:hanging="742"/>
              <w:rPr>
                <w:rFonts w:cs="Arial"/>
                <w:lang w:val="en-GB"/>
              </w:rPr>
            </w:pPr>
            <w:r w:rsidRPr="005356E7">
              <w:rPr>
                <w:rFonts w:cs="Arial"/>
                <w:lang w:val="en-GB"/>
              </w:rPr>
              <w:t>8.4.3.1</w:t>
            </w:r>
            <w:r w:rsidR="007C3E3E" w:rsidRPr="005356E7">
              <w:rPr>
                <w:rFonts w:cs="Arial"/>
                <w:lang w:val="en-GB"/>
              </w:rPr>
              <w:tab/>
            </w:r>
            <w:r w:rsidR="00A17AC0" w:rsidRPr="005356E7">
              <w:rPr>
                <w:rFonts w:cs="Arial"/>
                <w:lang w:val="en-GB"/>
              </w:rPr>
              <w:t>Principles of the use of reproduction material originating from approved reproduction resources for reforestation and afforestation shall be followed; records of the origin of reproduction material for reforestation shall be kept</w:t>
            </w:r>
          </w:p>
          <w:p w14:paraId="760F3C04" w14:textId="3F09658C" w:rsidR="00075440" w:rsidRPr="005356E7" w:rsidRDefault="00075440" w:rsidP="00A24929">
            <w:pPr>
              <w:pStyle w:val="Textnormy"/>
              <w:spacing w:after="0"/>
              <w:ind w:left="742" w:hanging="742"/>
              <w:rPr>
                <w:rFonts w:cs="Arial"/>
                <w:lang w:val="en-GB"/>
              </w:rPr>
            </w:pPr>
            <w:r w:rsidRPr="005356E7">
              <w:rPr>
                <w:rFonts w:cs="Arial"/>
                <w:lang w:val="en-GB"/>
              </w:rPr>
              <w:t>8.4.3.2</w:t>
            </w:r>
            <w:r w:rsidR="007C3E3E" w:rsidRPr="005356E7">
              <w:rPr>
                <w:rFonts w:cs="Arial"/>
                <w:lang w:val="en-GB"/>
              </w:rPr>
              <w:tab/>
            </w:r>
            <w:r w:rsidR="00D45D79" w:rsidRPr="005356E7">
              <w:rPr>
                <w:rFonts w:cs="Arial"/>
                <w:lang w:val="en-GB"/>
              </w:rPr>
              <w:t>Compliance with the recognised specific procedures in the management of reproduction material resources</w:t>
            </w:r>
            <w:r w:rsidR="00A17AC0" w:rsidRPr="005356E7">
              <w:rPr>
                <w:rFonts w:cs="Arial"/>
                <w:lang w:val="en-GB"/>
              </w:rPr>
              <w:t xml:space="preserve"> shall be ensured</w:t>
            </w:r>
          </w:p>
        </w:tc>
      </w:tr>
      <w:tr w:rsidR="007018D7" w:rsidRPr="005356E7" w14:paraId="760F3C12"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C10" w14:textId="19CA191C" w:rsidR="00DB09C1" w:rsidRPr="005356E7" w:rsidRDefault="00EE3114" w:rsidP="00DB09C1">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6E51F2A3" w14:textId="1EE87C83" w:rsidR="00B9428C" w:rsidRPr="005356E7" w:rsidRDefault="00B9428C" w:rsidP="00B9428C">
            <w:pPr>
              <w:pStyle w:val="Nadpis2"/>
              <w:numPr>
                <w:ilvl w:val="0"/>
                <w:numId w:val="3"/>
              </w:numPr>
              <w:spacing w:before="0" w:after="0"/>
              <w:rPr>
                <w:b w:val="0"/>
                <w:sz w:val="20"/>
                <w:lang w:val="en-GB"/>
              </w:rPr>
            </w:pPr>
            <w:r w:rsidRPr="005356E7">
              <w:rPr>
                <w:b w:val="0"/>
                <w:sz w:val="20"/>
                <w:lang w:val="en-GB"/>
              </w:rPr>
              <w:t>recognition</w:t>
            </w:r>
            <w:r w:rsidRPr="005356E7">
              <w:rPr>
                <w:rFonts w:cs="Arial"/>
                <w:b w:val="0"/>
                <w:sz w:val="20"/>
                <w:lang w:val="en-GB"/>
              </w:rPr>
              <w:t xml:space="preserve"> </w:t>
            </w:r>
            <w:r w:rsidRPr="005356E7">
              <w:rPr>
                <w:b w:val="0"/>
                <w:sz w:val="20"/>
                <w:lang w:val="en-GB"/>
              </w:rPr>
              <w:t>letters</w:t>
            </w:r>
            <w:r w:rsidRPr="005356E7">
              <w:rPr>
                <w:rFonts w:cs="Arial"/>
                <w:b w:val="0"/>
                <w:sz w:val="20"/>
                <w:lang w:val="en-GB"/>
              </w:rPr>
              <w:t xml:space="preserve"> of </w:t>
            </w:r>
            <w:r w:rsidRPr="005356E7">
              <w:rPr>
                <w:b w:val="0"/>
                <w:sz w:val="20"/>
                <w:lang w:val="en-GB"/>
              </w:rPr>
              <w:t>sources</w:t>
            </w:r>
            <w:r w:rsidRPr="005356E7">
              <w:rPr>
                <w:rFonts w:cs="Arial"/>
                <w:b w:val="0"/>
                <w:sz w:val="20"/>
                <w:lang w:val="en-GB"/>
              </w:rPr>
              <w:t xml:space="preserve"> </w:t>
            </w:r>
            <w:r w:rsidRPr="005356E7">
              <w:rPr>
                <w:b w:val="0"/>
                <w:sz w:val="20"/>
                <w:lang w:val="en-GB"/>
              </w:rPr>
              <w:t>of forest reproducti</w:t>
            </w:r>
            <w:r w:rsidR="006707F9" w:rsidRPr="005356E7">
              <w:rPr>
                <w:b w:val="0"/>
                <w:sz w:val="20"/>
                <w:lang w:val="en-GB"/>
              </w:rPr>
              <w:t>on</w:t>
            </w:r>
            <w:r w:rsidRPr="005356E7">
              <w:rPr>
                <w:rFonts w:cs="Arial"/>
                <w:b w:val="0"/>
                <w:sz w:val="20"/>
                <w:lang w:val="en-GB"/>
              </w:rPr>
              <w:t xml:space="preserve"> </w:t>
            </w:r>
            <w:r w:rsidRPr="005356E7">
              <w:rPr>
                <w:b w:val="0"/>
                <w:sz w:val="20"/>
                <w:lang w:val="en-GB"/>
              </w:rPr>
              <w:t>material</w:t>
            </w:r>
          </w:p>
          <w:p w14:paraId="58D65132" w14:textId="77777777" w:rsidR="00B9428C" w:rsidRPr="005356E7" w:rsidRDefault="00B9428C" w:rsidP="00B9428C">
            <w:pPr>
              <w:pStyle w:val="Nadpis2"/>
              <w:numPr>
                <w:ilvl w:val="0"/>
                <w:numId w:val="3"/>
              </w:numPr>
              <w:spacing w:before="0" w:after="0"/>
              <w:rPr>
                <w:b w:val="0"/>
                <w:sz w:val="20"/>
                <w:lang w:val="en-GB"/>
              </w:rPr>
            </w:pPr>
            <w:r w:rsidRPr="005356E7">
              <w:rPr>
                <w:b w:val="0"/>
                <w:sz w:val="20"/>
                <w:lang w:val="en-GB"/>
              </w:rPr>
              <w:t>project</w:t>
            </w:r>
            <w:r w:rsidRPr="005356E7">
              <w:rPr>
                <w:rFonts w:cs="Arial"/>
                <w:b w:val="0"/>
                <w:sz w:val="20"/>
                <w:lang w:val="en-GB"/>
              </w:rPr>
              <w:t xml:space="preserve"> of </w:t>
            </w:r>
            <w:r w:rsidRPr="005356E7">
              <w:rPr>
                <w:b w:val="0"/>
                <w:sz w:val="20"/>
                <w:lang w:val="en-GB"/>
              </w:rPr>
              <w:t>management</w:t>
            </w:r>
            <w:r w:rsidRPr="005356E7">
              <w:rPr>
                <w:rFonts w:cs="Arial"/>
                <w:b w:val="0"/>
                <w:sz w:val="20"/>
                <w:lang w:val="en-GB"/>
              </w:rPr>
              <w:t xml:space="preserve"> of </w:t>
            </w:r>
            <w:r w:rsidRPr="005356E7">
              <w:rPr>
                <w:b w:val="0"/>
                <w:sz w:val="20"/>
                <w:lang w:val="en-GB"/>
              </w:rPr>
              <w:t>gene</w:t>
            </w:r>
            <w:r w:rsidRPr="005356E7">
              <w:rPr>
                <w:rFonts w:cs="Arial"/>
                <w:b w:val="0"/>
                <w:sz w:val="20"/>
                <w:lang w:val="en-GB"/>
              </w:rPr>
              <w:t xml:space="preserve"> </w:t>
            </w:r>
            <w:r w:rsidRPr="005356E7">
              <w:rPr>
                <w:b w:val="0"/>
                <w:sz w:val="20"/>
                <w:lang w:val="en-GB"/>
              </w:rPr>
              <w:t>basis</w:t>
            </w:r>
          </w:p>
          <w:p w14:paraId="30F5E047" w14:textId="31935DB1" w:rsidR="00B9428C" w:rsidRPr="005356E7" w:rsidRDefault="00B9428C" w:rsidP="00B9428C">
            <w:pPr>
              <w:pStyle w:val="Nadpis2"/>
              <w:numPr>
                <w:ilvl w:val="0"/>
                <w:numId w:val="3"/>
              </w:numPr>
              <w:spacing w:before="0" w:after="0"/>
              <w:rPr>
                <w:b w:val="0"/>
                <w:sz w:val="20"/>
                <w:lang w:val="en-GB"/>
              </w:rPr>
            </w:pPr>
            <w:r w:rsidRPr="005356E7">
              <w:rPr>
                <w:b w:val="0"/>
                <w:sz w:val="20"/>
                <w:lang w:val="en-GB"/>
              </w:rPr>
              <w:t>certificate on origin or cover letter</w:t>
            </w:r>
            <w:r w:rsidRPr="005356E7">
              <w:rPr>
                <w:rFonts w:cs="Arial"/>
                <w:b w:val="0"/>
                <w:sz w:val="20"/>
                <w:lang w:val="en-GB"/>
              </w:rPr>
              <w:t xml:space="preserve"> </w:t>
            </w:r>
            <w:r w:rsidRPr="005356E7">
              <w:rPr>
                <w:b w:val="0"/>
                <w:sz w:val="20"/>
                <w:lang w:val="en-GB"/>
              </w:rPr>
              <w:t>of forest reproducti</w:t>
            </w:r>
            <w:r w:rsidR="006707F9" w:rsidRPr="005356E7">
              <w:rPr>
                <w:b w:val="0"/>
                <w:sz w:val="20"/>
                <w:lang w:val="en-GB"/>
              </w:rPr>
              <w:t>on</w:t>
            </w:r>
            <w:r w:rsidRPr="005356E7">
              <w:rPr>
                <w:rFonts w:cs="Arial"/>
                <w:b w:val="0"/>
                <w:sz w:val="20"/>
                <w:lang w:val="en-GB"/>
              </w:rPr>
              <w:t xml:space="preserve"> </w:t>
            </w:r>
            <w:r w:rsidRPr="005356E7">
              <w:rPr>
                <w:b w:val="0"/>
                <w:sz w:val="20"/>
                <w:lang w:val="en-GB"/>
              </w:rPr>
              <w:t>material</w:t>
            </w:r>
          </w:p>
          <w:p w14:paraId="63A9D9F5" w14:textId="77777777" w:rsidR="00B9428C" w:rsidRPr="005356E7" w:rsidRDefault="00B9428C" w:rsidP="00B9428C">
            <w:pPr>
              <w:pStyle w:val="Nadpis2"/>
              <w:numPr>
                <w:ilvl w:val="0"/>
                <w:numId w:val="3"/>
              </w:numPr>
              <w:spacing w:before="0" w:after="0"/>
              <w:rPr>
                <w:rFonts w:cs="Arial"/>
                <w:b w:val="0"/>
                <w:sz w:val="20"/>
                <w:lang w:val="en-GB"/>
              </w:rPr>
            </w:pPr>
            <w:r w:rsidRPr="005356E7">
              <w:rPr>
                <w:b w:val="0"/>
                <w:sz w:val="20"/>
                <w:lang w:val="en-GB"/>
              </w:rPr>
              <w:t>card</w:t>
            </w:r>
            <w:r w:rsidRPr="005356E7">
              <w:rPr>
                <w:rFonts w:cs="Arial"/>
                <w:b w:val="0"/>
                <w:sz w:val="20"/>
                <w:lang w:val="en-GB"/>
              </w:rPr>
              <w:t xml:space="preserve"> of </w:t>
            </w:r>
            <w:r w:rsidRPr="005356E7">
              <w:rPr>
                <w:b w:val="0"/>
                <w:sz w:val="20"/>
                <w:lang w:val="en-GB"/>
              </w:rPr>
              <w:t>stand</w:t>
            </w:r>
            <w:r w:rsidRPr="005356E7">
              <w:rPr>
                <w:rFonts w:cs="Arial"/>
                <w:b w:val="0"/>
                <w:sz w:val="20"/>
                <w:lang w:val="en-GB"/>
              </w:rPr>
              <w:t xml:space="preserve"> </w:t>
            </w:r>
            <w:r w:rsidRPr="005356E7">
              <w:rPr>
                <w:b w:val="0"/>
                <w:sz w:val="20"/>
                <w:lang w:val="en-GB"/>
              </w:rPr>
              <w:t>origin</w:t>
            </w:r>
          </w:p>
          <w:p w14:paraId="3536F76E" w14:textId="02F97479" w:rsidR="00DE0380" w:rsidRPr="005356E7" w:rsidRDefault="001F4A4E" w:rsidP="00B9428C">
            <w:pPr>
              <w:pStyle w:val="Nadpis2"/>
              <w:numPr>
                <w:ilvl w:val="0"/>
                <w:numId w:val="3"/>
              </w:numPr>
              <w:spacing w:before="0" w:after="0"/>
              <w:rPr>
                <w:rFonts w:cs="Arial"/>
                <w:b w:val="0"/>
                <w:sz w:val="20"/>
                <w:lang w:val="en-GB"/>
              </w:rPr>
            </w:pPr>
            <w:r w:rsidRPr="005356E7">
              <w:rPr>
                <w:rFonts w:cs="Arial"/>
                <w:b w:val="0"/>
                <w:sz w:val="20"/>
                <w:lang w:val="en-GB"/>
              </w:rPr>
              <w:t>reports of changes in the sources of reproducti</w:t>
            </w:r>
            <w:r w:rsidR="006707F9" w:rsidRPr="005356E7">
              <w:rPr>
                <w:rFonts w:cs="Arial"/>
                <w:b w:val="0"/>
                <w:sz w:val="20"/>
                <w:lang w:val="en-GB"/>
              </w:rPr>
              <w:t>on</w:t>
            </w:r>
            <w:r w:rsidRPr="005356E7">
              <w:rPr>
                <w:rFonts w:cs="Arial"/>
                <w:b w:val="0"/>
                <w:sz w:val="20"/>
                <w:lang w:val="en-GB"/>
              </w:rPr>
              <w:t xml:space="preserve"> material</w:t>
            </w:r>
          </w:p>
          <w:p w14:paraId="061B87DD" w14:textId="73418FCF" w:rsidR="00B9428C" w:rsidRPr="005356E7" w:rsidRDefault="00B9428C" w:rsidP="00B9428C">
            <w:pPr>
              <w:pStyle w:val="Nadpis2"/>
              <w:numPr>
                <w:ilvl w:val="0"/>
                <w:numId w:val="3"/>
              </w:numPr>
              <w:spacing w:before="0" w:after="0"/>
              <w:rPr>
                <w:rFonts w:cs="Arial"/>
                <w:b w:val="0"/>
                <w:sz w:val="20"/>
                <w:lang w:val="en-GB"/>
              </w:rPr>
            </w:pPr>
            <w:r w:rsidRPr="005356E7">
              <w:rPr>
                <w:rFonts w:cs="Arial"/>
                <w:b w:val="0"/>
                <w:sz w:val="20"/>
                <w:lang w:val="en-GB"/>
              </w:rPr>
              <w:t>FMP and LHE of forest manager</w:t>
            </w:r>
          </w:p>
          <w:p w14:paraId="6937E66D" w14:textId="77777777" w:rsidR="00B9428C" w:rsidRPr="005356E7" w:rsidRDefault="00B9428C" w:rsidP="00B9428C">
            <w:pPr>
              <w:pStyle w:val="Nadpis2"/>
              <w:numPr>
                <w:ilvl w:val="0"/>
                <w:numId w:val="3"/>
              </w:numPr>
              <w:spacing w:before="0" w:after="0"/>
              <w:rPr>
                <w:rFonts w:cs="Arial"/>
                <w:b w:val="0"/>
                <w:sz w:val="20"/>
                <w:lang w:val="en-GB"/>
              </w:rPr>
            </w:pPr>
            <w:r w:rsidRPr="005356E7">
              <w:rPr>
                <w:rFonts w:cs="Arial"/>
                <w:b w:val="0"/>
                <w:sz w:val="20"/>
                <w:lang w:val="en-GB"/>
              </w:rPr>
              <w:t>results of state supervision</w:t>
            </w:r>
          </w:p>
          <w:p w14:paraId="760F3C11" w14:textId="7A9AD9E5" w:rsidR="00DB09C1" w:rsidRPr="005356E7" w:rsidRDefault="00B9428C" w:rsidP="006707F9">
            <w:pPr>
              <w:pStyle w:val="Nadpis2"/>
              <w:numPr>
                <w:ilvl w:val="0"/>
                <w:numId w:val="3"/>
              </w:numPr>
              <w:spacing w:before="0" w:after="0"/>
              <w:rPr>
                <w:rFonts w:cs="Arial"/>
                <w:b w:val="0"/>
                <w:sz w:val="20"/>
                <w:lang w:val="en-GB"/>
              </w:rPr>
            </w:pPr>
            <w:r w:rsidRPr="005356E7">
              <w:rPr>
                <w:rFonts w:cs="Arial"/>
                <w:b w:val="0"/>
                <w:sz w:val="20"/>
                <w:lang w:val="en-GB"/>
              </w:rPr>
              <w:t>inspection in forest</w:t>
            </w:r>
          </w:p>
        </w:tc>
      </w:tr>
    </w:tbl>
    <w:p w14:paraId="760F3C13" w14:textId="07352C9B" w:rsidR="008E31A1" w:rsidRPr="005356E7" w:rsidRDefault="008E31A1" w:rsidP="00C62EF7">
      <w:pPr>
        <w:ind w:left="-142"/>
        <w:rPr>
          <w:rFonts w:ascii="Arial" w:hAnsi="Arial" w:cs="Arial"/>
          <w:sz w:val="20"/>
          <w:szCs w:val="20"/>
          <w:shd w:val="clear" w:color="auto" w:fill="FFFFFF"/>
          <w:lang w:val="en-GB"/>
        </w:rPr>
      </w:pPr>
    </w:p>
    <w:p w14:paraId="1DFCDA34"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2F345F34" w14:textId="77777777" w:rsidR="00075440" w:rsidRPr="005356E7" w:rsidRDefault="00075440"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C18"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C16" w14:textId="3BB01B60" w:rsidR="0007544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C17" w14:textId="77777777" w:rsidR="00075440" w:rsidRPr="005356E7" w:rsidRDefault="00075440" w:rsidP="00FB473B">
            <w:pPr>
              <w:pStyle w:val="Odsekzoznamu"/>
              <w:ind w:left="336" w:hanging="360"/>
              <w:rPr>
                <w:rFonts w:ascii="Arial" w:hAnsi="Arial" w:cs="Arial"/>
                <w:b/>
                <w:lang w:val="en-GB" w:eastAsia="sk-SK"/>
              </w:rPr>
            </w:pPr>
            <w:r w:rsidRPr="005356E7">
              <w:rPr>
                <w:rFonts w:ascii="Arial" w:hAnsi="Arial" w:cs="Arial"/>
                <w:b/>
                <w:lang w:val="en-GB" w:eastAsia="sk-SK"/>
              </w:rPr>
              <w:t>8.4.</w:t>
            </w:r>
          </w:p>
        </w:tc>
      </w:tr>
      <w:tr w:rsidR="00846DD5" w:rsidRPr="005356E7" w14:paraId="760F3C1B"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19" w14:textId="05B3295A" w:rsidR="0007544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1A" w14:textId="677C33E1" w:rsidR="00075440" w:rsidRPr="005356E7" w:rsidRDefault="00830B0D" w:rsidP="001A5DD4">
            <w:pPr>
              <w:rPr>
                <w:rFonts w:ascii="Arial" w:hAnsi="Arial" w:cs="Arial"/>
                <w:b/>
                <w:lang w:val="en-GB" w:eastAsia="sk-SK"/>
              </w:rPr>
            </w:pPr>
            <w:r w:rsidRPr="005356E7">
              <w:rPr>
                <w:rFonts w:ascii="Arial" w:hAnsi="Arial" w:cs="Arial"/>
                <w:b/>
                <w:caps/>
                <w:lang w:val="en-GB"/>
              </w:rPr>
              <w:t>Maintenance, conservation and appropriate enhancement of biological diversity in forest ecosystems</w:t>
            </w:r>
          </w:p>
        </w:tc>
      </w:tr>
      <w:tr w:rsidR="00846DD5" w:rsidRPr="005356E7" w14:paraId="760F3C1E"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1C" w14:textId="11F759F5" w:rsidR="0077394B" w:rsidRPr="005356E7" w:rsidRDefault="007F0B49" w:rsidP="0077394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1D" w14:textId="033DD6AA" w:rsidR="0077394B" w:rsidRPr="005356E7" w:rsidRDefault="0077394B" w:rsidP="0077394B">
            <w:pPr>
              <w:pStyle w:val="Odsekzoznamu"/>
              <w:ind w:left="0"/>
              <w:rPr>
                <w:rFonts w:ascii="Arial" w:hAnsi="Arial" w:cs="Arial"/>
                <w:b/>
                <w:lang w:val="en-GB" w:eastAsia="sk-SK"/>
              </w:rPr>
            </w:pPr>
            <w:r w:rsidRPr="005356E7">
              <w:rPr>
                <w:rFonts w:ascii="Arial" w:hAnsi="Arial" w:cs="Arial"/>
                <w:b/>
                <w:lang w:val="en-GB" w:eastAsia="sk-SK"/>
              </w:rPr>
              <w:t xml:space="preserve">8.4.4. </w:t>
            </w:r>
            <w:r w:rsidR="006168FC" w:rsidRPr="005356E7">
              <w:rPr>
                <w:rFonts w:ascii="Arial" w:hAnsi="Arial" w:cs="Arial"/>
                <w:b/>
                <w:lang w:val="en-GB" w:eastAsia="sk-SK"/>
              </w:rPr>
              <w:t>NON-NATIVE AND INVASI</w:t>
            </w:r>
            <w:r w:rsidR="005532E3" w:rsidRPr="005356E7">
              <w:rPr>
                <w:rFonts w:ascii="Arial" w:hAnsi="Arial" w:cs="Arial"/>
                <w:b/>
                <w:lang w:val="en-GB" w:eastAsia="sk-SK"/>
              </w:rPr>
              <w:t>VE</w:t>
            </w:r>
            <w:r w:rsidR="006168FC" w:rsidRPr="005356E7">
              <w:rPr>
                <w:rFonts w:ascii="Arial" w:hAnsi="Arial" w:cs="Arial"/>
                <w:b/>
                <w:lang w:val="en-GB" w:eastAsia="sk-SK"/>
              </w:rPr>
              <w:t xml:space="preserve"> TREE SPECIES</w:t>
            </w:r>
          </w:p>
        </w:tc>
      </w:tr>
      <w:tr w:rsidR="00846DD5" w:rsidRPr="005356E7" w14:paraId="760F3C21"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1F" w14:textId="4748A05C" w:rsidR="0077394B" w:rsidRPr="005356E7" w:rsidRDefault="002C12D9" w:rsidP="0077394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20" w14:textId="5B0F3C34" w:rsidR="0077394B" w:rsidRPr="005356E7" w:rsidRDefault="008138DF" w:rsidP="00805D0F">
            <w:pPr>
              <w:pStyle w:val="Odsekzoznamu"/>
              <w:ind w:left="0" w:hanging="24"/>
              <w:rPr>
                <w:rFonts w:ascii="Arial" w:hAnsi="Arial" w:cs="Arial"/>
                <w:lang w:val="en-GB" w:eastAsia="sk-SK"/>
              </w:rPr>
            </w:pPr>
            <w:r w:rsidRPr="005356E7">
              <w:rPr>
                <w:rFonts w:ascii="Arial" w:hAnsi="Arial" w:cs="Arial"/>
                <w:lang w:val="en-GB" w:eastAsia="sk-SK"/>
              </w:rPr>
              <w:t>Only those non-native tree species, provenances or varieties shall be used, whose impact on the ecosystem and the genetic integrity of native species and local provenances has been assessed and evaluated, and if they pose no</w:t>
            </w:r>
            <w:r w:rsidR="00F2089B" w:rsidRPr="005356E7">
              <w:rPr>
                <w:rFonts w:ascii="Arial" w:hAnsi="Arial" w:cs="Arial"/>
                <w:lang w:val="en-GB" w:eastAsia="sk-SK"/>
              </w:rPr>
              <w:t>ne</w:t>
            </w:r>
            <w:r w:rsidRPr="005356E7">
              <w:rPr>
                <w:rFonts w:ascii="Arial" w:hAnsi="Arial" w:cs="Arial"/>
                <w:lang w:val="en-GB" w:eastAsia="sk-SK"/>
              </w:rPr>
              <w:t xml:space="preserve"> or only limited risk to native tree species</w:t>
            </w:r>
            <w:r w:rsidR="00F2089B" w:rsidRPr="005356E7">
              <w:rPr>
                <w:rFonts w:ascii="Arial" w:hAnsi="Arial" w:cs="Arial"/>
                <w:lang w:val="en-GB" w:eastAsia="sk-SK"/>
              </w:rPr>
              <w:t xml:space="preserve"> or </w:t>
            </w:r>
            <w:r w:rsidR="00284199" w:rsidRPr="005356E7">
              <w:rPr>
                <w:rFonts w:ascii="Arial" w:hAnsi="Arial" w:cs="Arial"/>
                <w:lang w:val="en-GB" w:eastAsia="sk-SK"/>
              </w:rPr>
              <w:t>to the protection of ecosystems in the given area</w:t>
            </w:r>
            <w:r w:rsidR="000A0CF7" w:rsidRPr="005356E7">
              <w:rPr>
                <w:rFonts w:ascii="Arial" w:hAnsi="Arial" w:cs="Arial"/>
                <w:lang w:val="en-GB" w:eastAsia="sk-SK"/>
              </w:rPr>
              <w:t>;</w:t>
            </w:r>
            <w:r w:rsidR="00284199" w:rsidRPr="005356E7">
              <w:rPr>
                <w:rFonts w:ascii="Arial" w:hAnsi="Arial" w:cs="Arial"/>
                <w:lang w:val="en-GB" w:eastAsia="sk-SK"/>
              </w:rPr>
              <w:t xml:space="preserve"> invasive species </w:t>
            </w:r>
            <w:r w:rsidR="000A0CF7" w:rsidRPr="005356E7">
              <w:rPr>
                <w:rFonts w:ascii="Arial" w:hAnsi="Arial" w:cs="Arial"/>
                <w:lang w:val="en-GB" w:eastAsia="sk-SK"/>
              </w:rPr>
              <w:t xml:space="preserve">shall be </w:t>
            </w:r>
            <w:r w:rsidR="003B720D" w:rsidRPr="005356E7">
              <w:rPr>
                <w:rFonts w:ascii="Arial" w:hAnsi="Arial" w:cs="Arial"/>
                <w:lang w:val="en-GB" w:eastAsia="sk-SK"/>
              </w:rPr>
              <w:t>mitigated</w:t>
            </w:r>
            <w:r w:rsidR="00284199" w:rsidRPr="005356E7">
              <w:rPr>
                <w:rFonts w:ascii="Arial" w:hAnsi="Arial" w:cs="Arial"/>
                <w:lang w:val="en-GB" w:eastAsia="sk-SK"/>
              </w:rPr>
              <w:t xml:space="preserve"> and measures </w:t>
            </w:r>
            <w:r w:rsidR="009123B9" w:rsidRPr="005356E7">
              <w:rPr>
                <w:rFonts w:ascii="Arial" w:hAnsi="Arial" w:cs="Arial"/>
                <w:lang w:val="en-GB" w:eastAsia="sk-SK"/>
              </w:rPr>
              <w:t xml:space="preserve">shall be </w:t>
            </w:r>
            <w:r w:rsidR="00284199" w:rsidRPr="005356E7">
              <w:rPr>
                <w:rFonts w:ascii="Arial" w:hAnsi="Arial" w:cs="Arial"/>
                <w:lang w:val="en-GB" w:eastAsia="sk-SK"/>
              </w:rPr>
              <w:t>taken to limit their further spread</w:t>
            </w:r>
          </w:p>
        </w:tc>
      </w:tr>
      <w:tr w:rsidR="00846DD5" w:rsidRPr="005356E7" w14:paraId="760F3C24"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22" w14:textId="494D8262"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23" w14:textId="49460022" w:rsidR="00C34307" w:rsidRPr="005356E7" w:rsidRDefault="00862117" w:rsidP="00805D0F">
            <w:pPr>
              <w:pStyle w:val="Odsekzoznamu"/>
              <w:ind w:left="0" w:hanging="24"/>
              <w:rPr>
                <w:rFonts w:ascii="Arial" w:hAnsi="Arial" w:cs="Arial"/>
                <w:lang w:val="en-GB" w:eastAsia="sk-SK"/>
              </w:rPr>
            </w:pPr>
            <w:r w:rsidRPr="005356E7">
              <w:rPr>
                <w:rFonts w:ascii="Arial" w:hAnsi="Arial" w:cs="Arial"/>
                <w:lang w:val="en-GB" w:eastAsia="sk-SK"/>
              </w:rPr>
              <w:t>To control and mitigate artificial bringing of non-native tree species or foreign provenances and forms of forest tree species into forest stands outside their current area</w:t>
            </w:r>
          </w:p>
        </w:tc>
      </w:tr>
      <w:tr w:rsidR="00846DD5" w:rsidRPr="005356E7" w14:paraId="760F3C29"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25" w14:textId="5FB0237A" w:rsidR="0077394B" w:rsidRPr="005356E7" w:rsidRDefault="00EE3114" w:rsidP="0077394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528BE65B" w14:textId="02284673" w:rsidR="0012210F" w:rsidRPr="005356E7" w:rsidRDefault="0012210F" w:rsidP="00681011">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5C111815" w14:textId="17436ABB" w:rsidR="0012210F" w:rsidRPr="005356E7" w:rsidRDefault="00EC12D0" w:rsidP="00EC12D0">
            <w:pPr>
              <w:pStyle w:val="Nadpis2"/>
              <w:numPr>
                <w:ilvl w:val="0"/>
                <w:numId w:val="3"/>
              </w:numPr>
              <w:spacing w:before="0" w:after="0"/>
              <w:rPr>
                <w:rFonts w:cs="Arial"/>
                <w:b w:val="0"/>
                <w:sz w:val="20"/>
                <w:lang w:val="en-GB"/>
              </w:rPr>
            </w:pPr>
            <w:r w:rsidRPr="005356E7">
              <w:rPr>
                <w:rFonts w:cs="Arial"/>
                <w:b w:val="0"/>
                <w:sz w:val="20"/>
                <w:lang w:val="en-GB"/>
              </w:rPr>
              <w:t>A</w:t>
            </w:r>
            <w:r w:rsidR="0012210F" w:rsidRPr="005356E7">
              <w:rPr>
                <w:rFonts w:cs="Arial"/>
                <w:b w:val="0"/>
                <w:sz w:val="20"/>
                <w:lang w:val="en-GB"/>
              </w:rPr>
              <w:t xml:space="preserve">ct NR SR 138/2010 Coll. on forest reproduction material as amended </w:t>
            </w:r>
          </w:p>
          <w:p w14:paraId="59F83917" w14:textId="28BBD94C" w:rsidR="0012210F" w:rsidRPr="005356E7" w:rsidRDefault="00EC12D0" w:rsidP="00EC12D0">
            <w:pPr>
              <w:pStyle w:val="Nadpis2"/>
              <w:numPr>
                <w:ilvl w:val="0"/>
                <w:numId w:val="3"/>
              </w:numPr>
              <w:spacing w:before="0" w:after="0"/>
              <w:rPr>
                <w:rFonts w:cs="Arial"/>
                <w:b w:val="0"/>
                <w:sz w:val="20"/>
                <w:lang w:val="en-GB"/>
              </w:rPr>
            </w:pPr>
            <w:r w:rsidRPr="005356E7">
              <w:rPr>
                <w:rFonts w:cs="Arial"/>
                <w:b w:val="0"/>
                <w:sz w:val="20"/>
                <w:lang w:val="en-GB"/>
              </w:rPr>
              <w:t>D</w:t>
            </w:r>
            <w:r w:rsidR="0012210F" w:rsidRPr="005356E7">
              <w:rPr>
                <w:rFonts w:cs="Arial"/>
                <w:b w:val="0"/>
                <w:sz w:val="20"/>
                <w:lang w:val="en-GB"/>
              </w:rPr>
              <w:t>ecree MŽP SR 24/2003 Coll. implementing the Act 543/2002 Coll. on nature and landscape protection as amended</w:t>
            </w:r>
          </w:p>
          <w:p w14:paraId="760F3C28" w14:textId="1D509B97" w:rsidR="00EC12D0" w:rsidRPr="005356E7" w:rsidRDefault="00EC12D0" w:rsidP="00EC12D0">
            <w:pPr>
              <w:pStyle w:val="Nadpis2"/>
              <w:numPr>
                <w:ilvl w:val="0"/>
                <w:numId w:val="3"/>
              </w:numPr>
              <w:spacing w:before="0" w:after="0"/>
              <w:rPr>
                <w:rFonts w:cs="Arial"/>
                <w:lang w:val="en-GB"/>
              </w:rPr>
            </w:pPr>
            <w:r w:rsidRPr="005356E7">
              <w:rPr>
                <w:rFonts w:cs="Arial"/>
                <w:b w:val="0"/>
                <w:sz w:val="20"/>
                <w:lang w:val="en-GB"/>
              </w:rPr>
              <w:t>Decree MŽP SR 450/2019 Coll. laying down the conditions and methods for removing invasive non-native species</w:t>
            </w:r>
          </w:p>
        </w:tc>
      </w:tr>
      <w:tr w:rsidR="00846DD5" w:rsidRPr="005356E7" w14:paraId="760F3C2D" w14:textId="77777777" w:rsidTr="00FB473B">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C2A" w14:textId="18191E2F" w:rsidR="0077394B" w:rsidRPr="005356E7" w:rsidRDefault="00EE3114" w:rsidP="0077394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7394B"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4C6BD8C8" w14:textId="52C03316" w:rsidR="008C6FDA" w:rsidRPr="005356E7" w:rsidRDefault="0077394B" w:rsidP="008C6FDA">
            <w:pPr>
              <w:pStyle w:val="Textnormy"/>
              <w:spacing w:after="0"/>
              <w:ind w:left="742" w:hanging="742"/>
              <w:jc w:val="left"/>
              <w:rPr>
                <w:rFonts w:cs="Arial"/>
                <w:lang w:val="en-GB"/>
              </w:rPr>
            </w:pPr>
            <w:r w:rsidRPr="005356E7">
              <w:rPr>
                <w:rFonts w:cs="Arial"/>
                <w:lang w:val="en-GB"/>
              </w:rPr>
              <w:t>8.4.4.1</w:t>
            </w:r>
            <w:r w:rsidR="007C3E3E" w:rsidRPr="005356E7">
              <w:rPr>
                <w:rFonts w:cs="Arial"/>
                <w:lang w:val="en-GB"/>
              </w:rPr>
              <w:tab/>
            </w:r>
            <w:r w:rsidR="00131BC7" w:rsidRPr="005356E7">
              <w:rPr>
                <w:rFonts w:cs="Arial"/>
                <w:lang w:val="en-GB"/>
              </w:rPr>
              <w:t>Non-native species and their interspecies hybrids shall not be artificially propagated, their natural distribution shall be controlled and shall be subject to expert assessment. Dissemination is only possible in accordance with approved legal procedures.</w:t>
            </w:r>
          </w:p>
          <w:p w14:paraId="760F3C2C" w14:textId="7B81EB0A" w:rsidR="008C6FDA" w:rsidRPr="005356E7" w:rsidRDefault="008C6FDA" w:rsidP="00131BC7">
            <w:pPr>
              <w:pStyle w:val="Textnormy"/>
              <w:spacing w:after="0"/>
              <w:ind w:left="742" w:hanging="742"/>
              <w:rPr>
                <w:rFonts w:cs="Arial"/>
                <w:lang w:val="en-GB"/>
              </w:rPr>
            </w:pPr>
            <w:r w:rsidRPr="005356E7">
              <w:rPr>
                <w:rFonts w:cs="Arial"/>
                <w:lang w:val="en-GB"/>
              </w:rPr>
              <w:t>8.4.4.2</w:t>
            </w:r>
            <w:r w:rsidR="00153F0E" w:rsidRPr="005356E7">
              <w:rPr>
                <w:rFonts w:cs="Arial"/>
                <w:lang w:val="en-GB"/>
              </w:rPr>
              <w:tab/>
            </w:r>
            <w:r w:rsidR="000D43FB" w:rsidRPr="005356E7">
              <w:rPr>
                <w:rFonts w:cs="Arial"/>
                <w:lang w:val="en-GB"/>
              </w:rPr>
              <w:t xml:space="preserve">Invasive tree species </w:t>
            </w:r>
            <w:r w:rsidR="00363B13" w:rsidRPr="005356E7">
              <w:rPr>
                <w:rFonts w:cs="Arial"/>
                <w:lang w:val="en-GB"/>
              </w:rPr>
              <w:t xml:space="preserve">shall be </w:t>
            </w:r>
            <w:r w:rsidR="00AD69C0" w:rsidRPr="005356E7">
              <w:rPr>
                <w:rFonts w:cs="Arial"/>
                <w:lang w:val="en-GB"/>
              </w:rPr>
              <w:t xml:space="preserve">purposefully </w:t>
            </w:r>
            <w:r w:rsidR="000D43FB" w:rsidRPr="005356E7">
              <w:rPr>
                <w:rFonts w:cs="Arial"/>
                <w:lang w:val="en-GB"/>
              </w:rPr>
              <w:t xml:space="preserve">removed; measures </w:t>
            </w:r>
            <w:r w:rsidR="00AD69C0" w:rsidRPr="005356E7">
              <w:rPr>
                <w:rFonts w:cs="Arial"/>
                <w:lang w:val="en-GB"/>
              </w:rPr>
              <w:t>shall be</w:t>
            </w:r>
            <w:r w:rsidR="000D43FB" w:rsidRPr="005356E7">
              <w:rPr>
                <w:rFonts w:cs="Arial"/>
                <w:lang w:val="en-GB"/>
              </w:rPr>
              <w:t xml:space="preserve"> taken to prevent and reduce the spread of such species; forest </w:t>
            </w:r>
            <w:r w:rsidR="00193268" w:rsidRPr="005356E7">
              <w:rPr>
                <w:rFonts w:cs="Arial"/>
                <w:lang w:val="en-GB"/>
              </w:rPr>
              <w:t xml:space="preserve">shall be </w:t>
            </w:r>
            <w:r w:rsidR="000D43FB" w:rsidRPr="005356E7">
              <w:rPr>
                <w:rFonts w:cs="Arial"/>
                <w:lang w:val="en-GB"/>
              </w:rPr>
              <w:t>manage</w:t>
            </w:r>
            <w:r w:rsidR="00193268" w:rsidRPr="005356E7">
              <w:rPr>
                <w:rFonts w:cs="Arial"/>
                <w:lang w:val="en-GB"/>
              </w:rPr>
              <w:t xml:space="preserve">d in a </w:t>
            </w:r>
            <w:r w:rsidR="000D43FB" w:rsidRPr="005356E7">
              <w:rPr>
                <w:rFonts w:cs="Arial"/>
                <w:lang w:val="en-GB"/>
              </w:rPr>
              <w:t xml:space="preserve">way that the conditions for the spread of invasive species </w:t>
            </w:r>
            <w:r w:rsidR="00FE284B" w:rsidRPr="005356E7">
              <w:rPr>
                <w:rFonts w:cs="Arial"/>
                <w:lang w:val="en-GB"/>
              </w:rPr>
              <w:t>can</w:t>
            </w:r>
            <w:r w:rsidR="000D43FB" w:rsidRPr="005356E7">
              <w:rPr>
                <w:rFonts w:cs="Arial"/>
                <w:lang w:val="en-GB"/>
              </w:rPr>
              <w:t xml:space="preserve">not </w:t>
            </w:r>
            <w:r w:rsidR="006C79D1" w:rsidRPr="005356E7">
              <w:rPr>
                <w:rFonts w:cs="Arial"/>
                <w:lang w:val="en-GB"/>
              </w:rPr>
              <w:t xml:space="preserve">be </w:t>
            </w:r>
            <w:r w:rsidR="000D43FB" w:rsidRPr="005356E7">
              <w:rPr>
                <w:rFonts w:cs="Arial"/>
                <w:lang w:val="en-GB"/>
              </w:rPr>
              <w:t>created</w:t>
            </w:r>
          </w:p>
        </w:tc>
      </w:tr>
      <w:tr w:rsidR="007018D7" w:rsidRPr="005356E7" w14:paraId="760F3C36"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C34" w14:textId="0E3B5A8A" w:rsidR="00DB09C1" w:rsidRPr="005356E7" w:rsidRDefault="00EE3114" w:rsidP="00DB09C1">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638BBCA9" w14:textId="77777777" w:rsidR="00B15D79" w:rsidRPr="005356E7" w:rsidRDefault="00B15D79" w:rsidP="00B15D79">
            <w:pPr>
              <w:pStyle w:val="Textnormy"/>
              <w:numPr>
                <w:ilvl w:val="0"/>
                <w:numId w:val="3"/>
              </w:numPr>
              <w:spacing w:after="0"/>
              <w:rPr>
                <w:rFonts w:cs="Arial"/>
                <w:lang w:val="en-GB"/>
              </w:rPr>
            </w:pPr>
            <w:r w:rsidRPr="005356E7">
              <w:rPr>
                <w:rFonts w:cs="Arial"/>
                <w:lang w:val="en-GB"/>
              </w:rPr>
              <w:t>FMP and LHE of forest manager</w:t>
            </w:r>
          </w:p>
          <w:p w14:paraId="02D19C87" w14:textId="77777777" w:rsidR="00B15D79" w:rsidRPr="005356E7" w:rsidRDefault="00B15D79" w:rsidP="00B15D79">
            <w:pPr>
              <w:pStyle w:val="Textnormy"/>
              <w:numPr>
                <w:ilvl w:val="0"/>
                <w:numId w:val="3"/>
              </w:numPr>
              <w:spacing w:after="0"/>
              <w:rPr>
                <w:rFonts w:cs="Arial"/>
                <w:lang w:val="en-GB"/>
              </w:rPr>
            </w:pPr>
            <w:r w:rsidRPr="005356E7">
              <w:rPr>
                <w:rFonts w:cs="Arial"/>
                <w:lang w:val="en-GB"/>
              </w:rPr>
              <w:t>information of ŠOP</w:t>
            </w:r>
          </w:p>
          <w:p w14:paraId="3E6EA78F" w14:textId="77777777" w:rsidR="00B15D79" w:rsidRPr="005356E7" w:rsidRDefault="00B15D79" w:rsidP="00B15D79">
            <w:pPr>
              <w:pStyle w:val="Textnormy"/>
              <w:numPr>
                <w:ilvl w:val="0"/>
                <w:numId w:val="3"/>
              </w:numPr>
              <w:spacing w:after="0"/>
              <w:rPr>
                <w:rFonts w:cs="Arial"/>
                <w:lang w:val="en-GB"/>
              </w:rPr>
            </w:pPr>
            <w:r w:rsidRPr="005356E7">
              <w:rPr>
                <w:rFonts w:cs="Arial"/>
                <w:lang w:val="en-GB"/>
              </w:rPr>
              <w:t>decisions of ŠS in the area of environment and landscape protection</w:t>
            </w:r>
          </w:p>
          <w:p w14:paraId="68C6677D" w14:textId="268C1427" w:rsidR="008C6FDA" w:rsidRPr="005356E7" w:rsidRDefault="00311FD1" w:rsidP="008C6FDA">
            <w:pPr>
              <w:pStyle w:val="Textnormy"/>
              <w:numPr>
                <w:ilvl w:val="0"/>
                <w:numId w:val="3"/>
              </w:numPr>
              <w:spacing w:after="0"/>
              <w:ind w:left="357" w:hanging="357"/>
              <w:rPr>
                <w:rFonts w:cs="Arial"/>
                <w:lang w:val="en-GB"/>
              </w:rPr>
            </w:pPr>
            <w:r w:rsidRPr="005356E7">
              <w:rPr>
                <w:rFonts w:cs="Arial"/>
                <w:lang w:val="en-GB"/>
              </w:rPr>
              <w:t>communication with stakeholders</w:t>
            </w:r>
          </w:p>
          <w:p w14:paraId="760F3C35" w14:textId="5C64DB9C" w:rsidR="00DB09C1" w:rsidRPr="005356E7" w:rsidRDefault="004A0FCE" w:rsidP="008C6FDA">
            <w:pPr>
              <w:pStyle w:val="Nadpis2"/>
              <w:numPr>
                <w:ilvl w:val="0"/>
                <w:numId w:val="3"/>
              </w:numPr>
              <w:spacing w:before="0" w:after="0"/>
              <w:ind w:left="357" w:hanging="357"/>
              <w:rPr>
                <w:rFonts w:cs="Arial"/>
                <w:b w:val="0"/>
                <w:sz w:val="20"/>
                <w:lang w:val="en-GB"/>
              </w:rPr>
            </w:pPr>
            <w:r w:rsidRPr="005356E7">
              <w:rPr>
                <w:rFonts w:cs="Arial"/>
                <w:b w:val="0"/>
                <w:sz w:val="20"/>
                <w:lang w:val="en-GB"/>
              </w:rPr>
              <w:t>inspection in forest</w:t>
            </w:r>
          </w:p>
        </w:tc>
      </w:tr>
    </w:tbl>
    <w:p w14:paraId="760F3C37" w14:textId="716CAA59" w:rsidR="008E31A1" w:rsidRPr="005356E7" w:rsidRDefault="008E31A1" w:rsidP="00C62EF7">
      <w:pPr>
        <w:ind w:left="-142"/>
        <w:rPr>
          <w:rFonts w:ascii="Arial" w:hAnsi="Arial" w:cs="Arial"/>
          <w:sz w:val="20"/>
          <w:szCs w:val="20"/>
          <w:shd w:val="clear" w:color="auto" w:fill="FFFFFF"/>
          <w:lang w:val="en-GB"/>
        </w:rPr>
      </w:pPr>
    </w:p>
    <w:p w14:paraId="70D00E0B"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5AC2776E" w14:textId="77777777" w:rsidR="00075440" w:rsidRPr="005356E7" w:rsidRDefault="00075440"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C3C" w14:textId="77777777" w:rsidTr="00BD3B57">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C3A" w14:textId="0420C90E" w:rsidR="0077394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C3B" w14:textId="77777777" w:rsidR="0077394B" w:rsidRPr="005356E7" w:rsidRDefault="0077394B" w:rsidP="00FB473B">
            <w:pPr>
              <w:pStyle w:val="Odsekzoznamu"/>
              <w:ind w:left="336" w:hanging="360"/>
              <w:rPr>
                <w:rFonts w:ascii="Arial" w:hAnsi="Arial" w:cs="Arial"/>
                <w:b/>
                <w:lang w:val="en-GB" w:eastAsia="sk-SK"/>
              </w:rPr>
            </w:pPr>
            <w:r w:rsidRPr="005356E7">
              <w:rPr>
                <w:rFonts w:ascii="Arial" w:hAnsi="Arial" w:cs="Arial"/>
                <w:b/>
                <w:lang w:val="en-GB" w:eastAsia="sk-SK"/>
              </w:rPr>
              <w:t>8.4.</w:t>
            </w:r>
          </w:p>
        </w:tc>
      </w:tr>
      <w:tr w:rsidR="00846DD5" w:rsidRPr="005356E7" w14:paraId="760F3C3F"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3D" w14:textId="2E8CD4CD" w:rsidR="0077394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3E" w14:textId="644B9119" w:rsidR="0077394B" w:rsidRPr="005356E7" w:rsidRDefault="00830B0D" w:rsidP="001A5DD4">
            <w:pPr>
              <w:rPr>
                <w:rFonts w:ascii="Arial" w:hAnsi="Arial" w:cs="Arial"/>
                <w:b/>
                <w:lang w:val="en-GB" w:eastAsia="sk-SK"/>
              </w:rPr>
            </w:pPr>
            <w:r w:rsidRPr="005356E7">
              <w:rPr>
                <w:rFonts w:ascii="Arial" w:hAnsi="Arial" w:cs="Arial"/>
                <w:b/>
                <w:caps/>
                <w:lang w:val="en-GB"/>
              </w:rPr>
              <w:t>Maintenance, conservation and appropriate enhancement of biological diversity in forest ecosystems</w:t>
            </w:r>
          </w:p>
        </w:tc>
      </w:tr>
      <w:tr w:rsidR="00846DD5" w:rsidRPr="005356E7" w14:paraId="760F3C42"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40" w14:textId="6F0976C0" w:rsidR="00C821B0" w:rsidRPr="005356E7" w:rsidRDefault="007F0B49"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41" w14:textId="111973DE" w:rsidR="00C821B0" w:rsidRPr="005356E7" w:rsidRDefault="00C821B0" w:rsidP="00C821B0">
            <w:pPr>
              <w:pStyle w:val="Odsekzoznamu"/>
              <w:ind w:left="360" w:hanging="360"/>
              <w:rPr>
                <w:rFonts w:ascii="Arial" w:hAnsi="Arial" w:cs="Arial"/>
                <w:b/>
                <w:lang w:val="en-GB" w:eastAsia="sk-SK"/>
              </w:rPr>
            </w:pPr>
            <w:r w:rsidRPr="005356E7">
              <w:rPr>
                <w:rFonts w:ascii="Arial" w:hAnsi="Arial" w:cs="Arial"/>
                <w:b/>
                <w:lang w:val="en-GB" w:eastAsia="sk-SK"/>
              </w:rPr>
              <w:t xml:space="preserve">8.4.5. </w:t>
            </w:r>
            <w:r w:rsidR="00155386" w:rsidRPr="005356E7">
              <w:rPr>
                <w:rFonts w:ascii="Arial" w:hAnsi="Arial" w:cs="Arial"/>
                <w:b/>
                <w:lang w:val="en-GB" w:eastAsia="sk-SK"/>
              </w:rPr>
              <w:t>LEAVING STANDING WOOD</w:t>
            </w:r>
          </w:p>
        </w:tc>
      </w:tr>
      <w:tr w:rsidR="00846DD5" w:rsidRPr="005356E7" w14:paraId="760F3C45"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43" w14:textId="5C6F6648" w:rsidR="00C821B0" w:rsidRPr="005356E7" w:rsidRDefault="002C12D9"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44" w14:textId="54CE75F0" w:rsidR="00161CFE" w:rsidRPr="005356E7" w:rsidRDefault="00161CFE" w:rsidP="00520D5F">
            <w:pPr>
              <w:pStyle w:val="Odsekzoznamu"/>
              <w:ind w:left="0" w:hanging="24"/>
              <w:rPr>
                <w:rFonts w:ascii="Arial" w:hAnsi="Arial" w:cs="Arial"/>
                <w:lang w:val="en-GB" w:eastAsia="sk-SK"/>
              </w:rPr>
            </w:pPr>
            <w:r w:rsidRPr="005356E7">
              <w:rPr>
                <w:rFonts w:ascii="Arial" w:hAnsi="Arial" w:cs="Arial"/>
                <w:lang w:val="en-GB" w:eastAsia="sk-SK"/>
              </w:rPr>
              <w:t xml:space="preserve">Standing trees and dead wood shall be left in quantities and distribution </w:t>
            </w:r>
            <w:r w:rsidR="00D43ECE" w:rsidRPr="005356E7">
              <w:rPr>
                <w:rFonts w:ascii="Arial" w:hAnsi="Arial" w:cs="Arial"/>
                <w:lang w:val="en-GB" w:eastAsia="sk-SK"/>
              </w:rPr>
              <w:t xml:space="preserve">necessary to safeguard the existing biological diversity </w:t>
            </w:r>
            <w:r w:rsidR="004D3388" w:rsidRPr="005356E7">
              <w:rPr>
                <w:rFonts w:ascii="Arial" w:hAnsi="Arial" w:cs="Arial"/>
                <w:lang w:val="en-GB" w:eastAsia="sk-SK"/>
              </w:rPr>
              <w:t>and</w:t>
            </w:r>
            <w:r w:rsidR="00522D17" w:rsidRPr="005356E7">
              <w:rPr>
                <w:rFonts w:ascii="Arial" w:hAnsi="Arial" w:cs="Arial"/>
                <w:lang w:val="en-GB" w:eastAsia="sk-SK"/>
              </w:rPr>
              <w:t xml:space="preserve"> </w:t>
            </w:r>
            <w:r w:rsidR="00EB6D51" w:rsidRPr="005356E7">
              <w:rPr>
                <w:rFonts w:ascii="Arial" w:hAnsi="Arial" w:cs="Arial"/>
                <w:lang w:val="en-GB" w:eastAsia="sk-SK"/>
              </w:rPr>
              <w:t xml:space="preserve">to allow </w:t>
            </w:r>
            <w:r w:rsidR="00522D17" w:rsidRPr="005356E7">
              <w:rPr>
                <w:rFonts w:ascii="Arial" w:hAnsi="Arial" w:cs="Arial"/>
                <w:lang w:val="en-GB" w:eastAsia="sk-SK"/>
              </w:rPr>
              <w:t>to survive of all species dependent on old trees and dead wood</w:t>
            </w:r>
            <w:r w:rsidR="00572AD4" w:rsidRPr="005356E7">
              <w:rPr>
                <w:rFonts w:ascii="Arial" w:hAnsi="Arial" w:cs="Arial"/>
                <w:lang w:val="en-GB" w:eastAsia="sk-SK"/>
              </w:rPr>
              <w:t xml:space="preserve"> that are</w:t>
            </w:r>
            <w:r w:rsidR="00522D17" w:rsidRPr="005356E7">
              <w:rPr>
                <w:rFonts w:ascii="Arial" w:hAnsi="Arial" w:cs="Arial"/>
                <w:lang w:val="en-GB" w:eastAsia="sk-SK"/>
              </w:rPr>
              <w:t xml:space="preserve"> typical </w:t>
            </w:r>
            <w:r w:rsidR="00572AD4" w:rsidRPr="005356E7">
              <w:rPr>
                <w:rFonts w:ascii="Arial" w:hAnsi="Arial" w:cs="Arial"/>
                <w:lang w:val="en-GB" w:eastAsia="sk-SK"/>
              </w:rPr>
              <w:t>for</w:t>
            </w:r>
            <w:r w:rsidR="00522D17" w:rsidRPr="005356E7">
              <w:rPr>
                <w:rFonts w:ascii="Arial" w:hAnsi="Arial" w:cs="Arial"/>
                <w:lang w:val="en-GB" w:eastAsia="sk-SK"/>
              </w:rPr>
              <w:t xml:space="preserve"> natural ecosystems under given conditions</w:t>
            </w:r>
            <w:r w:rsidR="00572AD4" w:rsidRPr="005356E7">
              <w:rPr>
                <w:rFonts w:ascii="Arial" w:hAnsi="Arial" w:cs="Arial"/>
                <w:lang w:val="en-GB" w:eastAsia="sk-SK"/>
              </w:rPr>
              <w:t>.</w:t>
            </w:r>
            <w:r w:rsidR="00520D5F" w:rsidRPr="005356E7">
              <w:rPr>
                <w:rFonts w:ascii="Arial" w:hAnsi="Arial" w:cs="Arial"/>
                <w:lang w:val="en-GB" w:eastAsia="sk-SK"/>
              </w:rPr>
              <w:t xml:space="preserve"> </w:t>
            </w:r>
            <w:r w:rsidR="00CA38BE" w:rsidRPr="005356E7">
              <w:rPr>
                <w:rFonts w:ascii="Arial" w:hAnsi="Arial" w:cs="Arial"/>
                <w:lang w:val="en-GB" w:eastAsia="sk-SK"/>
              </w:rPr>
              <w:t xml:space="preserve">Dead </w:t>
            </w:r>
            <w:r w:rsidRPr="005356E7">
              <w:rPr>
                <w:rFonts w:ascii="Arial" w:hAnsi="Arial" w:cs="Arial"/>
                <w:lang w:val="en-GB" w:eastAsia="sk-SK"/>
              </w:rPr>
              <w:t>wood and left standing trees shall neither threaten forest visitors or the health and stability of standing forests and surrounding ecosystems.</w:t>
            </w:r>
          </w:p>
        </w:tc>
      </w:tr>
      <w:tr w:rsidR="00846DD5" w:rsidRPr="005356E7" w14:paraId="760F3C48"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46" w14:textId="4E8BE042"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47" w14:textId="43812448" w:rsidR="00C34307" w:rsidRPr="005356E7" w:rsidRDefault="00306193" w:rsidP="00805D0F">
            <w:pPr>
              <w:pStyle w:val="Odsekzoznamu"/>
              <w:ind w:left="0" w:hanging="24"/>
              <w:rPr>
                <w:rFonts w:ascii="Arial" w:hAnsi="Arial" w:cs="Arial"/>
                <w:lang w:val="en-GB" w:eastAsia="sk-SK"/>
              </w:rPr>
            </w:pPr>
            <w:r w:rsidRPr="005356E7">
              <w:rPr>
                <w:rFonts w:ascii="Arial" w:hAnsi="Arial" w:cs="Arial"/>
                <w:lang w:val="en-GB" w:eastAsia="sk-SK"/>
              </w:rPr>
              <w:t>To provide the necessary volume of dead wood in the full diversity of tree species and degrees of degradation a</w:t>
            </w:r>
            <w:r w:rsidR="00070E1B" w:rsidRPr="005356E7">
              <w:rPr>
                <w:rFonts w:ascii="Arial" w:hAnsi="Arial" w:cs="Arial"/>
                <w:lang w:val="en-GB" w:eastAsia="sk-SK"/>
              </w:rPr>
              <w:t xml:space="preserve">s well as </w:t>
            </w:r>
            <w:r w:rsidRPr="005356E7">
              <w:rPr>
                <w:rFonts w:ascii="Arial" w:hAnsi="Arial" w:cs="Arial"/>
                <w:lang w:val="en-GB" w:eastAsia="sk-SK"/>
              </w:rPr>
              <w:t>standing trees, taking into account their possible negative impact on the surrounding stands</w:t>
            </w:r>
          </w:p>
        </w:tc>
      </w:tr>
      <w:tr w:rsidR="00846DD5" w:rsidRPr="005356E7" w14:paraId="760F3C4C"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49" w14:textId="6195B1C2" w:rsidR="00C821B0" w:rsidRPr="005356E7" w:rsidRDefault="00EE3114"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047CCD0F" w14:textId="7391AAA9" w:rsidR="00070E1B" w:rsidRPr="005356E7" w:rsidRDefault="00070E1B" w:rsidP="00070E1B">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42D3700C" w14:textId="77777777" w:rsidR="00070E1B" w:rsidRPr="005356E7" w:rsidRDefault="00070E1B" w:rsidP="00070E1B">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760F3C4B" w14:textId="42E86443" w:rsidR="00070E1B" w:rsidRPr="005356E7" w:rsidRDefault="00070E1B" w:rsidP="003101A6">
            <w:pPr>
              <w:pStyle w:val="Nadpis2"/>
              <w:numPr>
                <w:ilvl w:val="0"/>
                <w:numId w:val="3"/>
              </w:numPr>
              <w:spacing w:before="0" w:after="0"/>
              <w:rPr>
                <w:rFonts w:cs="Arial"/>
                <w:b w:val="0"/>
                <w:sz w:val="20"/>
                <w:lang w:val="en-GB"/>
              </w:rPr>
            </w:pPr>
            <w:r w:rsidRPr="005356E7">
              <w:rPr>
                <w:rFonts w:cs="Arial"/>
                <w:b w:val="0"/>
                <w:sz w:val="20"/>
                <w:lang w:val="en-GB"/>
              </w:rPr>
              <w:t>Decree MP SR 453/2006 Coll. on forest management and forest protection as amended</w:t>
            </w:r>
          </w:p>
        </w:tc>
      </w:tr>
      <w:tr w:rsidR="00846DD5" w:rsidRPr="005356E7" w14:paraId="760F3C50" w14:textId="77777777" w:rsidTr="00FB473B">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C4D" w14:textId="38AB4388" w:rsidR="00C821B0" w:rsidRPr="005356E7" w:rsidRDefault="00EE3114"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C821B0"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02F617BD" w14:textId="0CDC5477" w:rsidR="009D3119" w:rsidRPr="005356E7" w:rsidRDefault="00C821B0" w:rsidP="009D3119">
            <w:pPr>
              <w:pStyle w:val="Textnormy"/>
              <w:spacing w:after="0"/>
              <w:ind w:left="742" w:hanging="742"/>
              <w:rPr>
                <w:rFonts w:cs="Arial"/>
                <w:lang w:val="en-GB"/>
              </w:rPr>
            </w:pPr>
            <w:r w:rsidRPr="005356E7">
              <w:rPr>
                <w:rFonts w:cs="Arial"/>
                <w:lang w:val="en-GB"/>
              </w:rPr>
              <w:t>8.4.5.1</w:t>
            </w:r>
            <w:r w:rsidR="007C3E3E" w:rsidRPr="005356E7">
              <w:rPr>
                <w:rFonts w:cs="Arial"/>
                <w:lang w:val="en-GB"/>
              </w:rPr>
              <w:tab/>
            </w:r>
            <w:r w:rsidR="000E3BB6" w:rsidRPr="005356E7">
              <w:rPr>
                <w:lang w:val="en-GB"/>
              </w:rPr>
              <w:t>Depending on the site</w:t>
            </w:r>
            <w:r w:rsidR="006E32FF" w:rsidRPr="005356E7">
              <w:rPr>
                <w:rFonts w:cs="Arial"/>
                <w:lang w:val="en-GB"/>
              </w:rPr>
              <w:t xml:space="preserve"> conditions, the number of </w:t>
            </w:r>
            <w:r w:rsidR="001C69F6" w:rsidRPr="005356E7">
              <w:rPr>
                <w:rFonts w:cs="Arial"/>
                <w:lang w:val="en-GB"/>
              </w:rPr>
              <w:t xml:space="preserve">standing </w:t>
            </w:r>
            <w:r w:rsidR="006E32FF" w:rsidRPr="005356E7">
              <w:rPr>
                <w:rFonts w:cs="Arial"/>
                <w:lang w:val="en-GB"/>
              </w:rPr>
              <w:t>trees left to survive after the re</w:t>
            </w:r>
            <w:r w:rsidR="004662E3" w:rsidRPr="005356E7">
              <w:rPr>
                <w:rFonts w:cs="Arial"/>
                <w:lang w:val="en-GB"/>
              </w:rPr>
              <w:t>generation shall be</w:t>
            </w:r>
            <w:r w:rsidR="006E32FF" w:rsidRPr="005356E7">
              <w:rPr>
                <w:rFonts w:cs="Arial"/>
                <w:lang w:val="en-GB"/>
              </w:rPr>
              <w:t xml:space="preserve"> at least 5 suitable individuals of the mother stand per 1 ha of stand area, preferably in </w:t>
            </w:r>
            <w:r w:rsidR="004662E3" w:rsidRPr="005356E7">
              <w:rPr>
                <w:rFonts w:cs="Arial"/>
                <w:lang w:val="en-GB"/>
              </w:rPr>
              <w:t>bio</w:t>
            </w:r>
            <w:r w:rsidR="006E32FF" w:rsidRPr="005356E7">
              <w:rPr>
                <w:rFonts w:cs="Arial"/>
                <w:lang w:val="en-GB"/>
              </w:rPr>
              <w:t xml:space="preserve"> groups. They </w:t>
            </w:r>
            <w:r w:rsidR="00FE665C" w:rsidRPr="005356E7">
              <w:rPr>
                <w:rFonts w:cs="Arial"/>
                <w:lang w:val="en-GB"/>
              </w:rPr>
              <w:t xml:space="preserve">shall be </w:t>
            </w:r>
            <w:r w:rsidR="006E32FF" w:rsidRPr="005356E7">
              <w:rPr>
                <w:rFonts w:cs="Arial"/>
                <w:lang w:val="en-GB"/>
              </w:rPr>
              <w:t xml:space="preserve">clearly identifiable for a long time and after death they </w:t>
            </w:r>
            <w:r w:rsidR="005232F4" w:rsidRPr="005356E7">
              <w:rPr>
                <w:rFonts w:cs="Arial"/>
                <w:lang w:val="en-GB"/>
              </w:rPr>
              <w:t xml:space="preserve">shall be </w:t>
            </w:r>
            <w:r w:rsidR="006E32FF" w:rsidRPr="005356E7">
              <w:rPr>
                <w:rFonts w:cs="Arial"/>
                <w:lang w:val="en-GB"/>
              </w:rPr>
              <w:t>left in the stand for natural decomposition.</w:t>
            </w:r>
          </w:p>
          <w:p w14:paraId="760F3C4F" w14:textId="604BF072" w:rsidR="00F21C7F" w:rsidRPr="005356E7" w:rsidRDefault="00C821B0" w:rsidP="004A2628">
            <w:pPr>
              <w:pStyle w:val="Textnormy"/>
              <w:spacing w:after="0"/>
              <w:ind w:left="742" w:hanging="742"/>
              <w:jc w:val="left"/>
              <w:rPr>
                <w:rFonts w:cs="Arial"/>
                <w:lang w:val="en-GB"/>
              </w:rPr>
            </w:pPr>
            <w:r w:rsidRPr="005356E7">
              <w:rPr>
                <w:rFonts w:cs="Arial"/>
                <w:lang w:val="en-GB"/>
              </w:rPr>
              <w:t>8.4.5.2</w:t>
            </w:r>
            <w:r w:rsidR="007C3E3E" w:rsidRPr="005356E7">
              <w:rPr>
                <w:rFonts w:cs="Arial"/>
                <w:lang w:val="en-GB"/>
              </w:rPr>
              <w:tab/>
            </w:r>
            <w:r w:rsidR="00634F4E" w:rsidRPr="005356E7">
              <w:rPr>
                <w:rFonts w:cs="Arial"/>
                <w:lang w:val="en-GB"/>
              </w:rPr>
              <w:t xml:space="preserve">Parts of dead wood in various stages of decomposition and biomass after </w:t>
            </w:r>
            <w:r w:rsidR="00F74A5A" w:rsidRPr="005356E7">
              <w:rPr>
                <w:rFonts w:cs="Arial"/>
                <w:lang w:val="en-GB"/>
              </w:rPr>
              <w:t>tending</w:t>
            </w:r>
            <w:r w:rsidR="00634F4E" w:rsidRPr="005356E7">
              <w:rPr>
                <w:rFonts w:cs="Arial"/>
                <w:lang w:val="en-GB"/>
              </w:rPr>
              <w:t xml:space="preserve"> and harvesting </w:t>
            </w:r>
            <w:r w:rsidR="00F74A5A" w:rsidRPr="005356E7">
              <w:rPr>
                <w:rFonts w:cs="Arial"/>
                <w:lang w:val="en-GB"/>
              </w:rPr>
              <w:t>operations shall be</w:t>
            </w:r>
            <w:r w:rsidR="00634F4E" w:rsidRPr="005356E7">
              <w:rPr>
                <w:rFonts w:cs="Arial"/>
                <w:lang w:val="en-GB"/>
              </w:rPr>
              <w:t xml:space="preserve"> purposefully left for the development of biodiversity </w:t>
            </w:r>
            <w:r w:rsidRPr="005356E7">
              <w:rPr>
                <w:rFonts w:cs="Arial"/>
                <w:lang w:val="en-GB"/>
              </w:rPr>
              <w:t>(</w:t>
            </w:r>
            <w:r w:rsidR="004A2628" w:rsidRPr="005356E7">
              <w:rPr>
                <w:rFonts w:cs="Arial"/>
                <w:lang w:val="en-GB"/>
              </w:rPr>
              <w:t>at least</w:t>
            </w:r>
            <w:r w:rsidRPr="005356E7">
              <w:rPr>
                <w:rFonts w:cs="Arial"/>
                <w:lang w:val="en-GB"/>
              </w:rPr>
              <w:t xml:space="preserve"> 10 m³</w:t>
            </w:r>
            <w:r w:rsidR="00495CCE" w:rsidRPr="005356E7">
              <w:rPr>
                <w:rFonts w:cs="Arial"/>
                <w:lang w:val="en-GB"/>
              </w:rPr>
              <w:t>/</w:t>
            </w:r>
            <w:r w:rsidRPr="005356E7">
              <w:rPr>
                <w:rFonts w:cs="Arial"/>
                <w:lang w:val="en-GB"/>
              </w:rPr>
              <w:t xml:space="preserve">ha) </w:t>
            </w:r>
          </w:p>
        </w:tc>
      </w:tr>
      <w:tr w:rsidR="00846DD5" w:rsidRPr="005356E7" w14:paraId="760F3C54" w14:textId="77777777" w:rsidTr="00C821B0">
        <w:trPr>
          <w:trHeight w:val="895"/>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tcPr>
          <w:p w14:paraId="760F3C51" w14:textId="6628B7CF" w:rsidR="00C821B0" w:rsidRPr="005356E7" w:rsidRDefault="00BD5AA6"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p>
        </w:tc>
        <w:tc>
          <w:tcPr>
            <w:tcW w:w="6095" w:type="dxa"/>
            <w:tcBorders>
              <w:top w:val="nil"/>
              <w:left w:val="nil"/>
              <w:bottom w:val="single" w:sz="4" w:space="0" w:color="auto"/>
              <w:right w:val="single" w:sz="18" w:space="0" w:color="auto"/>
            </w:tcBorders>
            <w:tcMar>
              <w:top w:w="0" w:type="dxa"/>
              <w:left w:w="108" w:type="dxa"/>
              <w:bottom w:w="0" w:type="dxa"/>
              <w:right w:w="108" w:type="dxa"/>
            </w:tcMar>
          </w:tcPr>
          <w:p w14:paraId="47ACCB8B" w14:textId="0D5ACBF3" w:rsidR="00377936" w:rsidRPr="005356E7" w:rsidRDefault="009D3119" w:rsidP="009D3119">
            <w:pPr>
              <w:pStyle w:val="Odsekzoznamu"/>
              <w:ind w:left="743" w:hanging="767"/>
              <w:rPr>
                <w:rFonts w:ascii="Arial" w:hAnsi="Arial" w:cs="Arial"/>
                <w:lang w:val="en-GB" w:eastAsia="sk-SK"/>
              </w:rPr>
            </w:pPr>
            <w:r w:rsidRPr="005356E7">
              <w:rPr>
                <w:rFonts w:ascii="Arial" w:hAnsi="Arial" w:cs="Arial"/>
                <w:lang w:val="en-GB" w:eastAsia="sk-SK"/>
              </w:rPr>
              <w:t>8.4.5.1</w:t>
            </w:r>
            <w:r w:rsidR="00323B4D" w:rsidRPr="005356E7">
              <w:rPr>
                <w:rFonts w:ascii="Arial" w:hAnsi="Arial" w:cs="Arial"/>
                <w:lang w:val="en-GB" w:eastAsia="sk-SK"/>
              </w:rPr>
              <w:tab/>
            </w:r>
            <w:r w:rsidR="0001546E" w:rsidRPr="005356E7">
              <w:rPr>
                <w:rFonts w:ascii="Arial" w:hAnsi="Arial" w:cs="Arial"/>
                <w:lang w:val="en-GB" w:eastAsia="sk-SK"/>
              </w:rPr>
              <w:t xml:space="preserve">Habitat trees left for survival </w:t>
            </w:r>
            <w:r w:rsidR="0034609A" w:rsidRPr="005356E7">
              <w:rPr>
                <w:rFonts w:ascii="Arial" w:hAnsi="Arial" w:cs="Arial"/>
                <w:lang w:val="en-GB" w:eastAsia="sk-SK"/>
              </w:rPr>
              <w:t>shall be</w:t>
            </w:r>
            <w:r w:rsidR="0001546E" w:rsidRPr="005356E7">
              <w:rPr>
                <w:rFonts w:ascii="Arial" w:hAnsi="Arial" w:cs="Arial"/>
                <w:lang w:val="en-GB" w:eastAsia="sk-SK"/>
              </w:rPr>
              <w:t xml:space="preserve"> mainly trees with large diameters + 100 cm, hollow trees, nesting trees and trees with the occurrence of protected animal species with the potential for long-term existence. The possible negative impact on the surrounding vegetation and safety at work </w:t>
            </w:r>
            <w:r w:rsidR="0034609A" w:rsidRPr="005356E7">
              <w:rPr>
                <w:rFonts w:ascii="Arial" w:hAnsi="Arial" w:cs="Arial"/>
                <w:lang w:val="en-GB" w:eastAsia="sk-SK"/>
              </w:rPr>
              <w:t>shall be</w:t>
            </w:r>
            <w:r w:rsidR="0001546E" w:rsidRPr="005356E7">
              <w:rPr>
                <w:rFonts w:ascii="Arial" w:hAnsi="Arial" w:cs="Arial"/>
                <w:lang w:val="en-GB" w:eastAsia="sk-SK"/>
              </w:rPr>
              <w:t xml:space="preserve"> taken into account</w:t>
            </w:r>
            <w:r w:rsidR="00870230" w:rsidRPr="005356E7">
              <w:rPr>
                <w:rFonts w:ascii="Arial" w:hAnsi="Arial" w:cs="Arial"/>
                <w:lang w:val="en-GB" w:eastAsia="sk-SK"/>
              </w:rPr>
              <w:t>.</w:t>
            </w:r>
          </w:p>
          <w:p w14:paraId="760F3C53" w14:textId="316E199C" w:rsidR="00C821B0" w:rsidRPr="005356E7" w:rsidRDefault="00377936" w:rsidP="008A0F39">
            <w:pPr>
              <w:pStyle w:val="Odsekzoznamu"/>
              <w:ind w:left="743" w:hanging="767"/>
              <w:rPr>
                <w:rFonts w:ascii="Arial" w:hAnsi="Arial" w:cs="Arial"/>
                <w:lang w:val="en-GB" w:eastAsia="sk-SK"/>
              </w:rPr>
            </w:pPr>
            <w:r w:rsidRPr="005356E7">
              <w:rPr>
                <w:rFonts w:ascii="Arial" w:hAnsi="Arial" w:cs="Arial"/>
                <w:lang w:val="en-GB" w:eastAsia="sk-SK"/>
              </w:rPr>
              <w:t>8.4.5.3</w:t>
            </w:r>
            <w:r w:rsidR="00870230" w:rsidRPr="005356E7">
              <w:rPr>
                <w:rFonts w:ascii="Arial" w:hAnsi="Arial" w:cs="Arial"/>
                <w:lang w:val="en-GB" w:eastAsia="sk-SK"/>
              </w:rPr>
              <w:tab/>
            </w:r>
            <w:r w:rsidR="0001546E" w:rsidRPr="005356E7">
              <w:rPr>
                <w:rFonts w:ascii="Arial" w:hAnsi="Arial" w:cs="Arial"/>
                <w:lang w:val="en-GB" w:eastAsia="sk-SK"/>
              </w:rPr>
              <w:t>Quantitative (diameter over 30 cm, length over 2 m) and qualitative properties of left dead wood with different stages of decomposition allow the survival of relevant species of organisms bound to dead wood - xylophagous species e.g. beetles.</w:t>
            </w:r>
          </w:p>
        </w:tc>
      </w:tr>
      <w:tr w:rsidR="000675D5" w:rsidRPr="005356E7" w14:paraId="760F3C5C"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C5A" w14:textId="0F908F85" w:rsidR="000675D5" w:rsidRPr="005356E7" w:rsidRDefault="00EE3114"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1FA3874B" w14:textId="008B451C" w:rsidR="000675D5" w:rsidRPr="005356E7" w:rsidRDefault="00D2404B" w:rsidP="0014766E">
            <w:pPr>
              <w:pStyle w:val="Nadpis2"/>
              <w:numPr>
                <w:ilvl w:val="0"/>
                <w:numId w:val="3"/>
              </w:numPr>
              <w:spacing w:before="0" w:after="0"/>
              <w:rPr>
                <w:rFonts w:cs="Arial"/>
                <w:b w:val="0"/>
                <w:sz w:val="20"/>
                <w:lang w:val="en-GB"/>
              </w:rPr>
            </w:pPr>
            <w:r w:rsidRPr="005356E7">
              <w:rPr>
                <w:rFonts w:cs="Arial"/>
                <w:b w:val="0"/>
                <w:sz w:val="20"/>
                <w:lang w:val="en-GB"/>
              </w:rPr>
              <w:t>i</w:t>
            </w:r>
            <w:r w:rsidR="000675D5" w:rsidRPr="005356E7">
              <w:rPr>
                <w:rFonts w:cs="Arial"/>
                <w:b w:val="0"/>
                <w:sz w:val="20"/>
                <w:lang w:val="en-GB"/>
              </w:rPr>
              <w:t>nform</w:t>
            </w:r>
            <w:r w:rsidR="00251BE1" w:rsidRPr="005356E7">
              <w:rPr>
                <w:rFonts w:cs="Arial"/>
                <w:b w:val="0"/>
                <w:sz w:val="20"/>
                <w:lang w:val="en-GB"/>
              </w:rPr>
              <w:t xml:space="preserve">ation of </w:t>
            </w:r>
            <w:r w:rsidR="000675D5" w:rsidRPr="005356E7">
              <w:rPr>
                <w:rFonts w:cs="Arial"/>
                <w:b w:val="0"/>
                <w:sz w:val="20"/>
                <w:lang w:val="en-GB"/>
              </w:rPr>
              <w:t>ŠOP SR</w:t>
            </w:r>
          </w:p>
          <w:p w14:paraId="5F8A0FC1" w14:textId="2C015672" w:rsidR="000675D5" w:rsidRPr="005356E7" w:rsidRDefault="00D2404B" w:rsidP="0014766E">
            <w:pPr>
              <w:pStyle w:val="Nadpis2"/>
              <w:numPr>
                <w:ilvl w:val="0"/>
                <w:numId w:val="3"/>
              </w:numPr>
              <w:spacing w:before="0" w:after="0"/>
              <w:rPr>
                <w:rFonts w:cs="Arial"/>
                <w:b w:val="0"/>
                <w:sz w:val="20"/>
                <w:lang w:val="en-GB"/>
              </w:rPr>
            </w:pPr>
            <w:r w:rsidRPr="005356E7">
              <w:rPr>
                <w:rFonts w:cs="Arial"/>
                <w:b w:val="0"/>
                <w:sz w:val="20"/>
                <w:lang w:val="en-GB"/>
              </w:rPr>
              <w:t>i</w:t>
            </w:r>
            <w:r w:rsidR="000675D5" w:rsidRPr="005356E7">
              <w:rPr>
                <w:rFonts w:cs="Arial"/>
                <w:b w:val="0"/>
                <w:sz w:val="20"/>
                <w:lang w:val="en-GB"/>
              </w:rPr>
              <w:t>nform</w:t>
            </w:r>
            <w:r w:rsidRPr="005356E7">
              <w:rPr>
                <w:rFonts w:cs="Arial"/>
                <w:b w:val="0"/>
                <w:sz w:val="20"/>
                <w:lang w:val="en-GB"/>
              </w:rPr>
              <w:t>ation of participant on certification</w:t>
            </w:r>
          </w:p>
          <w:p w14:paraId="0BD97F37" w14:textId="3AD9D629" w:rsidR="00377936" w:rsidRPr="005356E7" w:rsidRDefault="00311FD1" w:rsidP="00377936">
            <w:pPr>
              <w:pStyle w:val="Textnormy"/>
              <w:numPr>
                <w:ilvl w:val="0"/>
                <w:numId w:val="3"/>
              </w:numPr>
              <w:spacing w:after="0"/>
              <w:ind w:left="357" w:hanging="357"/>
              <w:rPr>
                <w:rFonts w:cs="Arial"/>
                <w:lang w:val="en-GB"/>
              </w:rPr>
            </w:pPr>
            <w:r w:rsidRPr="005356E7">
              <w:rPr>
                <w:rFonts w:cs="Arial"/>
                <w:lang w:val="en-GB"/>
              </w:rPr>
              <w:t>communication with stakeholders</w:t>
            </w:r>
          </w:p>
          <w:p w14:paraId="760F3C5B" w14:textId="3F8D83B3" w:rsidR="000675D5" w:rsidRPr="005356E7" w:rsidRDefault="004A0FCE" w:rsidP="00377936">
            <w:pPr>
              <w:pStyle w:val="Nadpis2"/>
              <w:numPr>
                <w:ilvl w:val="0"/>
                <w:numId w:val="3"/>
              </w:numPr>
              <w:spacing w:before="0" w:after="0"/>
              <w:ind w:left="357" w:hanging="357"/>
              <w:rPr>
                <w:rFonts w:cs="Arial"/>
                <w:b w:val="0"/>
                <w:sz w:val="20"/>
                <w:lang w:val="en-GB"/>
              </w:rPr>
            </w:pPr>
            <w:r w:rsidRPr="005356E7">
              <w:rPr>
                <w:rFonts w:cs="Arial"/>
                <w:b w:val="0"/>
                <w:sz w:val="20"/>
                <w:lang w:val="en-GB"/>
              </w:rPr>
              <w:t>inspection in forest</w:t>
            </w:r>
          </w:p>
        </w:tc>
      </w:tr>
    </w:tbl>
    <w:p w14:paraId="760F3C5D" w14:textId="77777777" w:rsidR="0077394B" w:rsidRPr="005356E7" w:rsidRDefault="0077394B" w:rsidP="00C62EF7">
      <w:pPr>
        <w:ind w:left="-142"/>
        <w:rPr>
          <w:rFonts w:ascii="Arial" w:hAnsi="Arial" w:cs="Arial"/>
          <w:sz w:val="20"/>
          <w:szCs w:val="20"/>
          <w:shd w:val="clear" w:color="auto" w:fill="FFFFFF"/>
          <w:lang w:val="en-GB"/>
        </w:rPr>
      </w:pPr>
    </w:p>
    <w:p w14:paraId="760F3C61" w14:textId="78B7A39E"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380CECB2" w14:textId="77777777" w:rsidR="00C821B0" w:rsidRPr="005356E7" w:rsidRDefault="00C821B0"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C66"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C64" w14:textId="0A355B44" w:rsidR="00C821B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C65" w14:textId="77777777" w:rsidR="00C821B0" w:rsidRPr="005356E7" w:rsidRDefault="00C821B0" w:rsidP="00FB473B">
            <w:pPr>
              <w:pStyle w:val="Odsekzoznamu"/>
              <w:ind w:left="336" w:hanging="360"/>
              <w:rPr>
                <w:rFonts w:ascii="Arial" w:hAnsi="Arial" w:cs="Arial"/>
                <w:b/>
                <w:lang w:val="en-GB" w:eastAsia="sk-SK"/>
              </w:rPr>
            </w:pPr>
            <w:r w:rsidRPr="005356E7">
              <w:rPr>
                <w:rFonts w:ascii="Arial" w:hAnsi="Arial" w:cs="Arial"/>
                <w:b/>
                <w:lang w:val="en-GB" w:eastAsia="sk-SK"/>
              </w:rPr>
              <w:t>8.4.</w:t>
            </w:r>
          </w:p>
        </w:tc>
      </w:tr>
      <w:tr w:rsidR="00846DD5" w:rsidRPr="005356E7" w14:paraId="760F3C69"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67" w14:textId="21BAF7BB" w:rsidR="00C821B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68" w14:textId="2353B06E" w:rsidR="00C821B0" w:rsidRPr="005356E7" w:rsidRDefault="00830B0D" w:rsidP="001A5DD4">
            <w:pPr>
              <w:rPr>
                <w:rFonts w:ascii="Arial" w:hAnsi="Arial" w:cs="Arial"/>
                <w:b/>
                <w:lang w:val="en-GB" w:eastAsia="sk-SK"/>
              </w:rPr>
            </w:pPr>
            <w:r w:rsidRPr="005356E7">
              <w:rPr>
                <w:rFonts w:ascii="Arial" w:hAnsi="Arial" w:cs="Arial"/>
                <w:b/>
                <w:caps/>
                <w:lang w:val="en-GB"/>
              </w:rPr>
              <w:t>Maintenance, conservation and appropriate enhancement of biological diversity in forest ecosystems</w:t>
            </w:r>
          </w:p>
        </w:tc>
      </w:tr>
      <w:tr w:rsidR="00846DD5" w:rsidRPr="005356E7" w14:paraId="760F3C6C"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6A" w14:textId="61BD12A9" w:rsidR="00C821B0" w:rsidRPr="005356E7" w:rsidRDefault="007F0B49"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6B" w14:textId="0DD7EBA0" w:rsidR="00C821B0" w:rsidRPr="005356E7" w:rsidRDefault="00C821B0" w:rsidP="00C821B0">
            <w:pPr>
              <w:pStyle w:val="Odsekzoznamu"/>
              <w:ind w:left="0"/>
              <w:rPr>
                <w:rFonts w:ascii="Arial" w:hAnsi="Arial" w:cs="Arial"/>
                <w:b/>
                <w:lang w:val="en-GB" w:eastAsia="sk-SK"/>
              </w:rPr>
            </w:pPr>
            <w:r w:rsidRPr="005356E7">
              <w:rPr>
                <w:rFonts w:ascii="Arial" w:hAnsi="Arial" w:cs="Arial"/>
                <w:b/>
                <w:lang w:val="en-GB" w:eastAsia="sk-SK"/>
              </w:rPr>
              <w:t>8.4.6.</w:t>
            </w:r>
            <w:r w:rsidRPr="005356E7">
              <w:rPr>
                <w:rFonts w:ascii="Arial" w:hAnsi="Arial" w:cs="Arial"/>
                <w:b/>
                <w:caps/>
                <w:lang w:val="en-GB" w:eastAsia="sk-SK"/>
              </w:rPr>
              <w:t xml:space="preserve"> </w:t>
            </w:r>
            <w:r w:rsidR="000C1AB8" w:rsidRPr="005356E7">
              <w:rPr>
                <w:rFonts w:ascii="Arial" w:hAnsi="Arial" w:cs="Arial"/>
                <w:b/>
                <w:caps/>
                <w:lang w:val="en-GB" w:eastAsia="sk-SK"/>
              </w:rPr>
              <w:t>FORESTS OF HIGH ENVIRONMENTAL VALUES</w:t>
            </w:r>
          </w:p>
        </w:tc>
      </w:tr>
      <w:tr w:rsidR="00846DD5" w:rsidRPr="005356E7" w14:paraId="760F3C6F"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6D" w14:textId="60B7B5B2" w:rsidR="00C821B0" w:rsidRPr="005356E7" w:rsidRDefault="002C12D9"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6E" w14:textId="5D5C646C" w:rsidR="00C821B0" w:rsidRPr="005356E7" w:rsidRDefault="00140283" w:rsidP="00805D0F">
            <w:pPr>
              <w:pStyle w:val="Odsekzoznamu"/>
              <w:ind w:left="0" w:hanging="24"/>
              <w:rPr>
                <w:rFonts w:ascii="Arial" w:hAnsi="Arial" w:cs="Arial"/>
                <w:lang w:val="en-GB" w:eastAsia="sk-SK"/>
              </w:rPr>
            </w:pPr>
            <w:r w:rsidRPr="005356E7">
              <w:rPr>
                <w:rFonts w:ascii="Arial" w:hAnsi="Arial" w:cs="Arial"/>
                <w:lang w:val="en-GB" w:eastAsia="sk-SK"/>
              </w:rPr>
              <w:t>Forests of high environmental values shall be managed by traditional methods</w:t>
            </w:r>
            <w:r w:rsidR="00560CE9" w:rsidRPr="005356E7">
              <w:rPr>
                <w:rFonts w:ascii="Arial" w:hAnsi="Arial" w:cs="Arial"/>
                <w:lang w:val="en-GB" w:eastAsia="sk-SK"/>
              </w:rPr>
              <w:t xml:space="preserve"> that </w:t>
            </w:r>
            <w:r w:rsidRPr="005356E7">
              <w:rPr>
                <w:rFonts w:ascii="Arial" w:hAnsi="Arial" w:cs="Arial"/>
                <w:lang w:val="en-GB" w:eastAsia="sk-SK"/>
              </w:rPr>
              <w:t xml:space="preserve">led to their creation, or in accordance with special regulations </w:t>
            </w:r>
            <w:r w:rsidR="00B170B2" w:rsidRPr="005356E7">
              <w:rPr>
                <w:rFonts w:ascii="Arial" w:hAnsi="Arial" w:cs="Arial"/>
                <w:lang w:val="en-GB" w:eastAsia="sk-SK"/>
              </w:rPr>
              <w:t xml:space="preserve">so as to ensure the preservation or enhancement of their special values </w:t>
            </w:r>
          </w:p>
        </w:tc>
      </w:tr>
      <w:tr w:rsidR="00846DD5" w:rsidRPr="005356E7" w14:paraId="760F3C72"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70" w14:textId="6322A76C"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71" w14:textId="6DDFFC41" w:rsidR="00C34307" w:rsidRPr="005356E7" w:rsidRDefault="008E5880" w:rsidP="00805D0F">
            <w:pPr>
              <w:pStyle w:val="Odsekzoznamu"/>
              <w:ind w:left="0" w:hanging="24"/>
              <w:rPr>
                <w:rFonts w:ascii="Arial" w:hAnsi="Arial" w:cs="Arial"/>
                <w:lang w:val="en-GB" w:eastAsia="sk-SK"/>
              </w:rPr>
            </w:pPr>
            <w:r w:rsidRPr="005356E7">
              <w:rPr>
                <w:rFonts w:ascii="Arial" w:hAnsi="Arial" w:cs="Arial"/>
                <w:lang w:val="en-GB" w:eastAsia="sk-SK"/>
              </w:rPr>
              <w:t xml:space="preserve">To ensure differentiated care for forests of high natural values in protected areas and in individual elements of the territorial system of ecological stability defined outside the </w:t>
            </w:r>
            <w:r w:rsidR="00BA7245" w:rsidRPr="005356E7">
              <w:rPr>
                <w:rFonts w:ascii="Arial" w:hAnsi="Arial" w:cs="Arial"/>
                <w:lang w:val="en-GB" w:eastAsia="sk-SK"/>
              </w:rPr>
              <w:t>protected areas</w:t>
            </w:r>
            <w:r w:rsidRPr="005356E7">
              <w:rPr>
                <w:rFonts w:ascii="Arial" w:hAnsi="Arial" w:cs="Arial"/>
                <w:lang w:val="en-GB" w:eastAsia="sk-SK"/>
              </w:rPr>
              <w:t xml:space="preserve">, depending on their nature and </w:t>
            </w:r>
            <w:r w:rsidR="005936A2" w:rsidRPr="005356E7">
              <w:rPr>
                <w:rFonts w:ascii="Arial" w:hAnsi="Arial" w:cs="Arial"/>
                <w:lang w:val="en-GB" w:eastAsia="sk-SK"/>
              </w:rPr>
              <w:t xml:space="preserve">level of </w:t>
            </w:r>
            <w:r w:rsidRPr="005356E7">
              <w:rPr>
                <w:rFonts w:ascii="Arial" w:hAnsi="Arial" w:cs="Arial"/>
                <w:lang w:val="en-GB" w:eastAsia="sk-SK"/>
              </w:rPr>
              <w:t>preservation</w:t>
            </w:r>
          </w:p>
        </w:tc>
      </w:tr>
      <w:tr w:rsidR="00846DD5" w:rsidRPr="005356E7" w14:paraId="760F3C78"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73" w14:textId="6365A30A" w:rsidR="00C821B0" w:rsidRPr="005356E7" w:rsidRDefault="00EE3114"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5E784B99" w14:textId="77777777" w:rsidR="006C3CA5" w:rsidRPr="005356E7" w:rsidRDefault="006C3CA5" w:rsidP="006C3CA5">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4FD95E2F" w14:textId="77777777" w:rsidR="006C3CA5" w:rsidRPr="005356E7" w:rsidRDefault="006C3CA5" w:rsidP="006C3CA5">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0985A38E" w14:textId="5E3C7174" w:rsidR="006C3CA5" w:rsidRPr="005356E7" w:rsidRDefault="006C3CA5" w:rsidP="006C3CA5">
            <w:pPr>
              <w:pStyle w:val="Nadpis2"/>
              <w:numPr>
                <w:ilvl w:val="0"/>
                <w:numId w:val="3"/>
              </w:numPr>
              <w:spacing w:before="0" w:after="0"/>
              <w:rPr>
                <w:rFonts w:cs="Arial"/>
                <w:b w:val="0"/>
                <w:sz w:val="20"/>
                <w:lang w:val="en-GB"/>
              </w:rPr>
            </w:pPr>
            <w:r w:rsidRPr="005356E7">
              <w:rPr>
                <w:rFonts w:cs="Arial"/>
                <w:b w:val="0"/>
                <w:sz w:val="20"/>
                <w:lang w:val="en-GB"/>
              </w:rPr>
              <w:t>Decree MŽP SR 24/2003 Coll. implementing the Act 543/2002 Coll. on nature and landscape protection as amended</w:t>
            </w:r>
          </w:p>
          <w:p w14:paraId="760F3C77" w14:textId="7CC33323" w:rsidR="00C821B0" w:rsidRPr="005356E7" w:rsidRDefault="006C3CA5" w:rsidP="006C3CA5">
            <w:pPr>
              <w:pStyle w:val="Nadpis2"/>
              <w:numPr>
                <w:ilvl w:val="0"/>
                <w:numId w:val="3"/>
              </w:numPr>
              <w:spacing w:before="0" w:after="0"/>
              <w:rPr>
                <w:rFonts w:cs="Arial"/>
                <w:b w:val="0"/>
                <w:sz w:val="20"/>
                <w:lang w:val="en-GB"/>
              </w:rPr>
            </w:pPr>
            <w:r w:rsidRPr="005356E7">
              <w:rPr>
                <w:rFonts w:cs="Arial"/>
                <w:b w:val="0"/>
                <w:sz w:val="20"/>
                <w:lang w:val="en-GB"/>
              </w:rPr>
              <w:t>Decree MP SR 453/2006 Coll. on forest management and forest protection as amended</w:t>
            </w:r>
          </w:p>
        </w:tc>
      </w:tr>
      <w:tr w:rsidR="00846DD5" w:rsidRPr="005356E7" w14:paraId="760F3C7F" w14:textId="77777777" w:rsidTr="00FB473B">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C79" w14:textId="51F8BFA0" w:rsidR="00C821B0" w:rsidRPr="005356E7" w:rsidRDefault="00EE3114"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C821B0"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528913CC" w14:textId="45D41B45" w:rsidR="00DF5209" w:rsidRPr="005356E7" w:rsidRDefault="00C821B0" w:rsidP="00DF5209">
            <w:pPr>
              <w:pStyle w:val="Textnormy"/>
              <w:spacing w:after="0"/>
              <w:ind w:left="742" w:hanging="742"/>
              <w:jc w:val="left"/>
              <w:rPr>
                <w:rFonts w:cs="Arial"/>
                <w:lang w:val="en-GB"/>
              </w:rPr>
            </w:pPr>
            <w:r w:rsidRPr="005356E7">
              <w:rPr>
                <w:rFonts w:cs="Arial"/>
                <w:lang w:val="en-GB"/>
              </w:rPr>
              <w:t>8.4.6.1</w:t>
            </w:r>
            <w:r w:rsidR="007C3E3E" w:rsidRPr="005356E7">
              <w:rPr>
                <w:rFonts w:cs="Arial"/>
                <w:lang w:val="en-GB"/>
              </w:rPr>
              <w:tab/>
            </w:r>
            <w:r w:rsidR="0043470F" w:rsidRPr="005356E7">
              <w:rPr>
                <w:rFonts w:cs="Arial"/>
                <w:lang w:val="en-GB"/>
              </w:rPr>
              <w:t>Primeval f</w:t>
            </w:r>
            <w:r w:rsidR="00B5644F" w:rsidRPr="005356E7">
              <w:rPr>
                <w:rFonts w:cs="Arial"/>
                <w:lang w:val="en-GB"/>
              </w:rPr>
              <w:t xml:space="preserve">orests and natural forests with </w:t>
            </w:r>
            <w:r w:rsidR="0043470F" w:rsidRPr="005356E7">
              <w:rPr>
                <w:rFonts w:cs="Arial"/>
                <w:lang w:val="en-GB"/>
              </w:rPr>
              <w:t xml:space="preserve">features of primeval </w:t>
            </w:r>
            <w:r w:rsidR="00B5644F" w:rsidRPr="005356E7">
              <w:rPr>
                <w:rFonts w:cs="Arial"/>
                <w:lang w:val="en-GB"/>
              </w:rPr>
              <w:t>forest</w:t>
            </w:r>
            <w:r w:rsidR="0050555E" w:rsidRPr="005356E7">
              <w:rPr>
                <w:rFonts w:cs="Arial"/>
                <w:lang w:val="en-GB"/>
              </w:rPr>
              <w:t>s</w:t>
            </w:r>
            <w:r w:rsidR="00B5644F" w:rsidRPr="005356E7">
              <w:rPr>
                <w:rFonts w:cs="Arial"/>
                <w:lang w:val="en-GB"/>
              </w:rPr>
              <w:t xml:space="preserve"> </w:t>
            </w:r>
            <w:r w:rsidR="007D7DD1" w:rsidRPr="005356E7">
              <w:rPr>
                <w:rFonts w:cs="Arial"/>
                <w:lang w:val="en-GB"/>
              </w:rPr>
              <w:t>shall be</w:t>
            </w:r>
            <w:r w:rsidR="00B5644F" w:rsidRPr="005356E7">
              <w:rPr>
                <w:rFonts w:cs="Arial"/>
                <w:lang w:val="en-GB"/>
              </w:rPr>
              <w:t xml:space="preserve"> identified and </w:t>
            </w:r>
            <w:r w:rsidR="007D7DD1" w:rsidRPr="005356E7">
              <w:rPr>
                <w:rFonts w:cs="Arial"/>
                <w:lang w:val="en-GB"/>
              </w:rPr>
              <w:t xml:space="preserve">they shall be </w:t>
            </w:r>
            <w:r w:rsidR="00B5644F" w:rsidRPr="005356E7">
              <w:rPr>
                <w:rFonts w:cs="Arial"/>
                <w:lang w:val="en-GB"/>
              </w:rPr>
              <w:t>exclude</w:t>
            </w:r>
            <w:r w:rsidR="007D7DD1" w:rsidRPr="005356E7">
              <w:rPr>
                <w:rFonts w:cs="Arial"/>
                <w:lang w:val="en-GB"/>
              </w:rPr>
              <w:t>d from</w:t>
            </w:r>
            <w:r w:rsidR="00B5644F" w:rsidRPr="005356E7">
              <w:rPr>
                <w:rFonts w:cs="Arial"/>
                <w:lang w:val="en-GB"/>
              </w:rPr>
              <w:t xml:space="preserve"> the implementation of any </w:t>
            </w:r>
            <w:r w:rsidR="007D7DD1" w:rsidRPr="005356E7">
              <w:rPr>
                <w:rFonts w:cs="Arial"/>
                <w:lang w:val="en-GB"/>
              </w:rPr>
              <w:t>management</w:t>
            </w:r>
            <w:r w:rsidR="00B5644F" w:rsidRPr="005356E7">
              <w:rPr>
                <w:rFonts w:cs="Arial"/>
                <w:lang w:val="en-GB"/>
              </w:rPr>
              <w:t xml:space="preserve"> measures, including measures related to the processing or </w:t>
            </w:r>
            <w:r w:rsidR="008F7244" w:rsidRPr="005356E7">
              <w:rPr>
                <w:rFonts w:cs="Arial"/>
                <w:lang w:val="en-GB"/>
              </w:rPr>
              <w:t xml:space="preserve">sanitation </w:t>
            </w:r>
            <w:r w:rsidR="00B5644F" w:rsidRPr="005356E7">
              <w:rPr>
                <w:rFonts w:cs="Arial"/>
                <w:lang w:val="en-GB"/>
              </w:rPr>
              <w:t xml:space="preserve">of </w:t>
            </w:r>
            <w:r w:rsidR="004D324D" w:rsidRPr="005356E7">
              <w:rPr>
                <w:rFonts w:cs="Arial"/>
                <w:lang w:val="en-GB"/>
              </w:rPr>
              <w:t xml:space="preserve">accidental </w:t>
            </w:r>
            <w:r w:rsidR="00B5644F" w:rsidRPr="005356E7">
              <w:rPr>
                <w:rFonts w:cs="Arial"/>
                <w:lang w:val="en-GB"/>
              </w:rPr>
              <w:t xml:space="preserve">calamities </w:t>
            </w:r>
            <w:r w:rsidR="005A16BE" w:rsidRPr="005356E7">
              <w:rPr>
                <w:rFonts w:cs="Arial"/>
                <w:lang w:val="en-GB"/>
              </w:rPr>
              <w:t xml:space="preserve">caused by </w:t>
            </w:r>
            <w:r w:rsidR="00B5644F" w:rsidRPr="005356E7">
              <w:rPr>
                <w:rFonts w:cs="Arial"/>
                <w:lang w:val="en-GB"/>
              </w:rPr>
              <w:t>natural disturbances</w:t>
            </w:r>
          </w:p>
          <w:p w14:paraId="760F3C7B" w14:textId="0274D3D4" w:rsidR="00C821B0" w:rsidRPr="005356E7" w:rsidRDefault="00C821B0" w:rsidP="007C3E3E">
            <w:pPr>
              <w:pStyle w:val="Textnormy"/>
              <w:spacing w:after="0"/>
              <w:ind w:left="742" w:hanging="742"/>
              <w:jc w:val="left"/>
              <w:rPr>
                <w:rFonts w:cs="Arial"/>
                <w:lang w:val="en-GB"/>
              </w:rPr>
            </w:pPr>
            <w:r w:rsidRPr="005356E7">
              <w:rPr>
                <w:rFonts w:cs="Arial"/>
                <w:lang w:val="en-GB"/>
              </w:rPr>
              <w:t>8.4.6.2</w:t>
            </w:r>
            <w:r w:rsidR="007C3E3E" w:rsidRPr="005356E7">
              <w:rPr>
                <w:rFonts w:cs="Arial"/>
                <w:lang w:val="en-GB"/>
              </w:rPr>
              <w:tab/>
            </w:r>
            <w:r w:rsidR="0050555E" w:rsidRPr="005356E7">
              <w:rPr>
                <w:rFonts w:cs="Arial"/>
                <w:lang w:val="en-GB"/>
              </w:rPr>
              <w:t xml:space="preserve">Map and textual documentation </w:t>
            </w:r>
            <w:r w:rsidR="002D0E7F" w:rsidRPr="005356E7">
              <w:rPr>
                <w:rFonts w:cs="Arial"/>
                <w:lang w:val="en-GB"/>
              </w:rPr>
              <w:t>shall be</w:t>
            </w:r>
            <w:r w:rsidR="0050555E" w:rsidRPr="005356E7">
              <w:rPr>
                <w:rFonts w:cs="Arial"/>
                <w:lang w:val="en-GB"/>
              </w:rPr>
              <w:t xml:space="preserve"> kept about specially protected areas (ecologically important forest habitats)</w:t>
            </w:r>
          </w:p>
          <w:p w14:paraId="760F3C7C" w14:textId="77CE5B05" w:rsidR="00C821B0" w:rsidRPr="005356E7" w:rsidRDefault="00C821B0" w:rsidP="007C3E3E">
            <w:pPr>
              <w:pStyle w:val="Textnormy"/>
              <w:spacing w:after="0"/>
              <w:ind w:left="742" w:hanging="742"/>
              <w:jc w:val="left"/>
              <w:rPr>
                <w:rFonts w:cs="Arial"/>
                <w:lang w:val="en-GB"/>
              </w:rPr>
            </w:pPr>
            <w:r w:rsidRPr="005356E7">
              <w:rPr>
                <w:rFonts w:cs="Arial"/>
                <w:lang w:val="en-GB"/>
              </w:rPr>
              <w:t>8.4.6.3</w:t>
            </w:r>
            <w:r w:rsidR="007C3E3E" w:rsidRPr="005356E7">
              <w:rPr>
                <w:rFonts w:cs="Arial"/>
                <w:lang w:val="en-GB"/>
              </w:rPr>
              <w:tab/>
            </w:r>
            <w:r w:rsidR="00EC3542" w:rsidRPr="005356E7">
              <w:rPr>
                <w:rFonts w:cs="Arial"/>
                <w:lang w:val="en-GB"/>
              </w:rPr>
              <w:t xml:space="preserve">Annual </w:t>
            </w:r>
            <w:r w:rsidR="00C02E07" w:rsidRPr="005356E7">
              <w:rPr>
                <w:rFonts w:cs="Arial"/>
                <w:lang w:val="en-GB"/>
              </w:rPr>
              <w:t>operational</w:t>
            </w:r>
            <w:r w:rsidR="00EC3542" w:rsidRPr="005356E7">
              <w:rPr>
                <w:rFonts w:cs="Arial"/>
                <w:lang w:val="en-GB"/>
              </w:rPr>
              <w:t xml:space="preserve"> plans shall respect or take into account the requirements and procedures of the relevant </w:t>
            </w:r>
            <w:r w:rsidR="00904682" w:rsidRPr="005356E7">
              <w:rPr>
                <w:rFonts w:cs="Arial"/>
                <w:lang w:val="en-GB"/>
              </w:rPr>
              <w:t>management</w:t>
            </w:r>
            <w:r w:rsidR="00EC3542" w:rsidRPr="005356E7">
              <w:rPr>
                <w:rFonts w:cs="Arial"/>
                <w:lang w:val="en-GB"/>
              </w:rPr>
              <w:t xml:space="preserve"> programs </w:t>
            </w:r>
            <w:r w:rsidR="00ED158A" w:rsidRPr="005356E7">
              <w:rPr>
                <w:rFonts w:cs="Arial"/>
                <w:lang w:val="en-GB"/>
              </w:rPr>
              <w:t>for</w:t>
            </w:r>
            <w:r w:rsidR="00EC3542" w:rsidRPr="005356E7">
              <w:rPr>
                <w:rFonts w:cs="Arial"/>
                <w:lang w:val="en-GB"/>
              </w:rPr>
              <w:t xml:space="preserve"> protected areas and areas of </w:t>
            </w:r>
            <w:r w:rsidR="00C02E07" w:rsidRPr="005356E7">
              <w:rPr>
                <w:rFonts w:cs="Arial"/>
                <w:lang w:val="en-GB"/>
              </w:rPr>
              <w:t>European</w:t>
            </w:r>
            <w:r w:rsidR="00EC3542" w:rsidRPr="005356E7">
              <w:rPr>
                <w:rFonts w:cs="Arial"/>
                <w:lang w:val="en-GB"/>
              </w:rPr>
              <w:t xml:space="preserve"> importance</w:t>
            </w:r>
          </w:p>
          <w:p w14:paraId="4E07A322" w14:textId="1191825D" w:rsidR="000D135E" w:rsidRPr="005356E7" w:rsidRDefault="00C821B0" w:rsidP="000D135E">
            <w:pPr>
              <w:pStyle w:val="Textnormy"/>
              <w:spacing w:after="0"/>
              <w:ind w:left="742" w:hanging="742"/>
              <w:jc w:val="left"/>
              <w:rPr>
                <w:rFonts w:cs="Arial"/>
                <w:lang w:val="en-GB"/>
              </w:rPr>
            </w:pPr>
            <w:r w:rsidRPr="005356E7">
              <w:rPr>
                <w:rFonts w:cs="Arial"/>
                <w:lang w:val="en-GB"/>
              </w:rPr>
              <w:t>8.4.6.4</w:t>
            </w:r>
            <w:r w:rsidR="007C3E3E" w:rsidRPr="005356E7">
              <w:rPr>
                <w:rFonts w:cs="Arial"/>
                <w:lang w:val="en-GB"/>
              </w:rPr>
              <w:tab/>
            </w:r>
            <w:r w:rsidR="003C2851" w:rsidRPr="005356E7">
              <w:rPr>
                <w:rFonts w:cs="Arial"/>
                <w:lang w:val="en-GB"/>
              </w:rPr>
              <w:t xml:space="preserve">Management measures in protected areas under the special protection of the state shall </w:t>
            </w:r>
            <w:r w:rsidR="000C7FB4" w:rsidRPr="005356E7">
              <w:rPr>
                <w:rFonts w:cs="Arial"/>
                <w:lang w:val="en-GB"/>
              </w:rPr>
              <w:t xml:space="preserve">be </w:t>
            </w:r>
            <w:r w:rsidR="003C2851" w:rsidRPr="005356E7">
              <w:rPr>
                <w:rFonts w:cs="Arial"/>
                <w:lang w:val="en-GB"/>
              </w:rPr>
              <w:t>carried out in accordance with best practice and</w:t>
            </w:r>
            <w:r w:rsidR="000C7FB4" w:rsidRPr="005356E7">
              <w:rPr>
                <w:rFonts w:cs="Arial"/>
                <w:lang w:val="en-GB"/>
              </w:rPr>
              <w:t>,</w:t>
            </w:r>
            <w:r w:rsidR="003C2851" w:rsidRPr="005356E7">
              <w:rPr>
                <w:rFonts w:cs="Arial"/>
                <w:lang w:val="en-GB"/>
              </w:rPr>
              <w:t xml:space="preserve"> wherever appropriate and possible</w:t>
            </w:r>
            <w:r w:rsidR="000C7FB4" w:rsidRPr="005356E7">
              <w:rPr>
                <w:rFonts w:cs="Arial"/>
                <w:lang w:val="en-GB"/>
              </w:rPr>
              <w:t>,</w:t>
            </w:r>
            <w:r w:rsidR="003C2851" w:rsidRPr="005356E7">
              <w:rPr>
                <w:rFonts w:cs="Arial"/>
                <w:lang w:val="en-GB"/>
              </w:rPr>
              <w:t xml:space="preserve"> in accordance with the principles of the </w:t>
            </w:r>
            <w:r w:rsidR="000C7FB4" w:rsidRPr="005356E7">
              <w:rPr>
                <w:rFonts w:cs="Arial"/>
                <w:lang w:val="en-GB"/>
              </w:rPr>
              <w:t>close-to nature forest management</w:t>
            </w:r>
            <w:r w:rsidR="003C2851" w:rsidRPr="005356E7">
              <w:rPr>
                <w:rFonts w:cs="Arial"/>
                <w:lang w:val="en-GB"/>
              </w:rPr>
              <w:t xml:space="preserve">, with an emphasis on preserving the </w:t>
            </w:r>
            <w:r w:rsidR="006E07E2" w:rsidRPr="005356E7">
              <w:rPr>
                <w:rFonts w:cs="Arial"/>
                <w:lang w:val="en-GB"/>
              </w:rPr>
              <w:t xml:space="preserve">subject </w:t>
            </w:r>
            <w:r w:rsidR="003C2851" w:rsidRPr="005356E7">
              <w:rPr>
                <w:rFonts w:cs="Arial"/>
                <w:lang w:val="en-GB"/>
              </w:rPr>
              <w:t xml:space="preserve">of protection; if necessary, they </w:t>
            </w:r>
            <w:r w:rsidR="006E07E2" w:rsidRPr="005356E7">
              <w:rPr>
                <w:rFonts w:cs="Arial"/>
                <w:lang w:val="en-GB"/>
              </w:rPr>
              <w:t>shall be</w:t>
            </w:r>
            <w:r w:rsidR="003C2851" w:rsidRPr="005356E7">
              <w:rPr>
                <w:rFonts w:cs="Arial"/>
                <w:lang w:val="en-GB"/>
              </w:rPr>
              <w:t xml:space="preserve"> consulted with the S</w:t>
            </w:r>
            <w:r w:rsidR="006E07E2" w:rsidRPr="005356E7">
              <w:rPr>
                <w:rFonts w:cs="Arial"/>
                <w:lang w:val="en-GB"/>
              </w:rPr>
              <w:t>tate N</w:t>
            </w:r>
            <w:r w:rsidR="007E62D9" w:rsidRPr="005356E7">
              <w:rPr>
                <w:rFonts w:cs="Arial"/>
                <w:lang w:val="en-GB"/>
              </w:rPr>
              <w:t>a</w:t>
            </w:r>
            <w:r w:rsidR="006E07E2" w:rsidRPr="005356E7">
              <w:rPr>
                <w:rFonts w:cs="Arial"/>
                <w:lang w:val="en-GB"/>
              </w:rPr>
              <w:t xml:space="preserve">ture </w:t>
            </w:r>
            <w:r w:rsidR="007E62D9" w:rsidRPr="005356E7">
              <w:rPr>
                <w:rFonts w:cs="Arial"/>
                <w:lang w:val="en-GB"/>
              </w:rPr>
              <w:t>Co</w:t>
            </w:r>
            <w:r w:rsidR="006E07E2" w:rsidRPr="005356E7">
              <w:rPr>
                <w:rFonts w:cs="Arial"/>
                <w:lang w:val="en-GB"/>
              </w:rPr>
              <w:t>nservan</w:t>
            </w:r>
            <w:r w:rsidR="007E62D9" w:rsidRPr="005356E7">
              <w:rPr>
                <w:rFonts w:cs="Arial"/>
                <w:lang w:val="en-GB"/>
              </w:rPr>
              <w:t>c</w:t>
            </w:r>
            <w:r w:rsidR="006E07E2" w:rsidRPr="005356E7">
              <w:rPr>
                <w:rFonts w:cs="Arial"/>
                <w:lang w:val="en-GB"/>
              </w:rPr>
              <w:t xml:space="preserve">y </w:t>
            </w:r>
            <w:r w:rsidR="007E62D9" w:rsidRPr="005356E7">
              <w:rPr>
                <w:rFonts w:cs="Arial"/>
                <w:lang w:val="en-GB"/>
              </w:rPr>
              <w:t>and affected stakeholders</w:t>
            </w:r>
            <w:r w:rsidR="003C2851" w:rsidRPr="005356E7">
              <w:rPr>
                <w:rFonts w:cs="Arial"/>
                <w:lang w:val="en-GB"/>
              </w:rPr>
              <w:t xml:space="preserve"> </w:t>
            </w:r>
          </w:p>
          <w:p w14:paraId="24F9F4F6" w14:textId="1834B2F6" w:rsidR="00C821B0" w:rsidRPr="005356E7" w:rsidRDefault="00C821B0" w:rsidP="00FB2737">
            <w:pPr>
              <w:pStyle w:val="Textnormy"/>
              <w:spacing w:after="0"/>
              <w:ind w:left="742" w:hanging="742"/>
              <w:jc w:val="left"/>
              <w:rPr>
                <w:rFonts w:cs="Arial"/>
                <w:lang w:val="en-GB"/>
              </w:rPr>
            </w:pPr>
            <w:r w:rsidRPr="005356E7">
              <w:rPr>
                <w:rFonts w:cs="Arial"/>
                <w:lang w:val="en-GB"/>
              </w:rPr>
              <w:t>8.4.6.5</w:t>
            </w:r>
            <w:r w:rsidR="007C3E3E" w:rsidRPr="005356E7">
              <w:rPr>
                <w:rFonts w:cs="Arial"/>
                <w:lang w:val="en-GB"/>
              </w:rPr>
              <w:tab/>
            </w:r>
            <w:r w:rsidR="00435316" w:rsidRPr="005356E7">
              <w:rPr>
                <w:rFonts w:cs="Arial"/>
                <w:lang w:val="en-GB"/>
              </w:rPr>
              <w:t xml:space="preserve">Specific rare habitats maintained by forestry operations shall be managed by </w:t>
            </w:r>
            <w:r w:rsidR="004B3793" w:rsidRPr="005356E7">
              <w:rPr>
                <w:rFonts w:cs="Arial"/>
                <w:lang w:val="en-GB"/>
              </w:rPr>
              <w:t>practices</w:t>
            </w:r>
            <w:r w:rsidR="00435316" w:rsidRPr="005356E7">
              <w:rPr>
                <w:rFonts w:cs="Arial"/>
                <w:lang w:val="en-GB"/>
              </w:rPr>
              <w:t xml:space="preserve"> respecting the latest scientific knowledge from the research of natural forests</w:t>
            </w:r>
            <w:r w:rsidR="004067D3" w:rsidRPr="005356E7">
              <w:rPr>
                <w:rFonts w:cs="Arial"/>
                <w:lang w:val="en-GB"/>
              </w:rPr>
              <w:t xml:space="preserve"> and </w:t>
            </w:r>
            <w:r w:rsidR="00435316" w:rsidRPr="005356E7">
              <w:rPr>
                <w:rFonts w:cs="Arial"/>
                <w:lang w:val="en-GB"/>
              </w:rPr>
              <w:t>the principles of protection and conservation of these habitats</w:t>
            </w:r>
          </w:p>
          <w:p w14:paraId="760F3C7E" w14:textId="10BC19FB" w:rsidR="00D069B9" w:rsidRPr="005356E7" w:rsidRDefault="00D069B9" w:rsidP="00FB2737">
            <w:pPr>
              <w:pStyle w:val="Textnormy"/>
              <w:spacing w:after="0"/>
              <w:ind w:left="742" w:hanging="742"/>
              <w:jc w:val="left"/>
              <w:rPr>
                <w:rFonts w:cs="Arial"/>
                <w:lang w:val="en-GB"/>
              </w:rPr>
            </w:pPr>
            <w:r w:rsidRPr="005356E7">
              <w:rPr>
                <w:rFonts w:cs="Arial"/>
                <w:lang w:val="en-GB"/>
              </w:rPr>
              <w:t>8.4.6.6</w:t>
            </w:r>
            <w:r w:rsidR="00EC0DCB" w:rsidRPr="005356E7">
              <w:rPr>
                <w:rFonts w:cs="Arial"/>
                <w:lang w:val="en-GB"/>
              </w:rPr>
              <w:tab/>
            </w:r>
            <w:r w:rsidR="00737C01" w:rsidRPr="005356E7">
              <w:rPr>
                <w:rFonts w:cs="Arial"/>
                <w:lang w:val="en-GB"/>
              </w:rPr>
              <w:t xml:space="preserve">Traditional practices that maintain forests of </w:t>
            </w:r>
            <w:r w:rsidR="0035217D" w:rsidRPr="005356E7">
              <w:rPr>
                <w:rFonts w:cs="Arial"/>
                <w:lang w:val="en-GB"/>
              </w:rPr>
              <w:t>high</w:t>
            </w:r>
            <w:r w:rsidR="00737C01" w:rsidRPr="005356E7">
              <w:rPr>
                <w:rFonts w:cs="Arial"/>
                <w:lang w:val="en-GB"/>
              </w:rPr>
              <w:t xml:space="preserve"> natural values in a favo</w:t>
            </w:r>
            <w:r w:rsidR="0035217D" w:rsidRPr="005356E7">
              <w:rPr>
                <w:rFonts w:cs="Arial"/>
                <w:lang w:val="en-GB"/>
              </w:rPr>
              <w:t>u</w:t>
            </w:r>
            <w:r w:rsidR="00737C01" w:rsidRPr="005356E7">
              <w:rPr>
                <w:rFonts w:cs="Arial"/>
                <w:lang w:val="en-GB"/>
              </w:rPr>
              <w:t xml:space="preserve">rable condition for a long time </w:t>
            </w:r>
            <w:r w:rsidR="0035217D" w:rsidRPr="005356E7">
              <w:rPr>
                <w:rFonts w:cs="Arial"/>
                <w:lang w:val="en-GB"/>
              </w:rPr>
              <w:t xml:space="preserve">shall be </w:t>
            </w:r>
            <w:r w:rsidR="00737C01" w:rsidRPr="005356E7">
              <w:rPr>
                <w:rFonts w:cs="Arial"/>
                <w:lang w:val="en-GB"/>
              </w:rPr>
              <w:t xml:space="preserve">encouraged and used wherever possible. It </w:t>
            </w:r>
            <w:r w:rsidR="0035217D" w:rsidRPr="005356E7">
              <w:rPr>
                <w:rFonts w:cs="Arial"/>
                <w:lang w:val="en-GB"/>
              </w:rPr>
              <w:t xml:space="preserve">shall be </w:t>
            </w:r>
            <w:r w:rsidR="00737C01" w:rsidRPr="005356E7">
              <w:rPr>
                <w:rFonts w:cs="Arial"/>
                <w:lang w:val="en-GB"/>
              </w:rPr>
              <w:t xml:space="preserve">monitored whether </w:t>
            </w:r>
            <w:r w:rsidR="0035217D" w:rsidRPr="005356E7">
              <w:rPr>
                <w:rFonts w:cs="Arial"/>
                <w:lang w:val="en-GB"/>
              </w:rPr>
              <w:t xml:space="preserve">the </w:t>
            </w:r>
            <w:r w:rsidR="00737C01" w:rsidRPr="005356E7">
              <w:rPr>
                <w:rFonts w:cs="Arial"/>
                <w:lang w:val="en-GB"/>
              </w:rPr>
              <w:t>management measures do not have a negative impact on maintaining and improving their condition</w:t>
            </w:r>
          </w:p>
        </w:tc>
      </w:tr>
      <w:tr w:rsidR="00846DD5" w:rsidRPr="005356E7" w14:paraId="760F3C83" w14:textId="77777777" w:rsidTr="001D446D">
        <w:trPr>
          <w:trHeight w:val="269"/>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tcPr>
          <w:p w14:paraId="760F3C80" w14:textId="507AA622" w:rsidR="00C821B0" w:rsidRPr="005356E7" w:rsidRDefault="00BD5AA6"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p>
        </w:tc>
        <w:tc>
          <w:tcPr>
            <w:tcW w:w="6095" w:type="dxa"/>
            <w:tcBorders>
              <w:top w:val="nil"/>
              <w:left w:val="nil"/>
              <w:bottom w:val="single" w:sz="4" w:space="0" w:color="auto"/>
              <w:right w:val="single" w:sz="18" w:space="0" w:color="auto"/>
            </w:tcBorders>
            <w:tcMar>
              <w:top w:w="0" w:type="dxa"/>
              <w:left w:w="108" w:type="dxa"/>
              <w:bottom w:w="0" w:type="dxa"/>
              <w:right w:w="108" w:type="dxa"/>
            </w:tcMar>
          </w:tcPr>
          <w:p w14:paraId="760F3C82" w14:textId="5DD9B787" w:rsidR="00C821B0" w:rsidRPr="00A725E0" w:rsidRDefault="0093297A" w:rsidP="00FA4E3D">
            <w:pPr>
              <w:pStyle w:val="Odsekzoznamu"/>
              <w:ind w:left="0" w:hanging="24"/>
              <w:rPr>
                <w:rFonts w:ascii="Arial" w:hAnsi="Arial" w:cs="Arial"/>
                <w:lang w:val="en-GB" w:eastAsia="sk-SK"/>
              </w:rPr>
            </w:pPr>
            <w:r w:rsidRPr="00A725E0">
              <w:rPr>
                <w:rFonts w:ascii="Arial" w:hAnsi="Arial" w:cs="Arial"/>
                <w:lang w:val="en-GB" w:eastAsia="sk-SK"/>
              </w:rPr>
              <w:t xml:space="preserve">Forests of high natural values are forests in "A" and "B" zones of national parks and protected landscape areas, stricter zones of protected bird </w:t>
            </w:r>
            <w:r w:rsidR="00280E16" w:rsidRPr="00A725E0">
              <w:rPr>
                <w:rFonts w:ascii="Arial" w:hAnsi="Arial" w:cs="Arial"/>
                <w:lang w:val="en-GB" w:eastAsia="sk-SK"/>
              </w:rPr>
              <w:t>habitats</w:t>
            </w:r>
            <w:r w:rsidRPr="00A725E0">
              <w:rPr>
                <w:rFonts w:ascii="Arial" w:hAnsi="Arial" w:cs="Arial"/>
                <w:lang w:val="en-GB" w:eastAsia="sk-SK"/>
              </w:rPr>
              <w:t xml:space="preserve"> and forests in small</w:t>
            </w:r>
            <w:r w:rsidR="00280E16" w:rsidRPr="00A725E0">
              <w:rPr>
                <w:rFonts w:ascii="Arial" w:hAnsi="Arial" w:cs="Arial"/>
                <w:lang w:val="en-GB" w:eastAsia="sk-SK"/>
              </w:rPr>
              <w:t>-scale</w:t>
            </w:r>
            <w:r w:rsidRPr="00A725E0">
              <w:rPr>
                <w:rFonts w:ascii="Arial" w:hAnsi="Arial" w:cs="Arial"/>
                <w:lang w:val="en-GB" w:eastAsia="sk-SK"/>
              </w:rPr>
              <w:t xml:space="preserve"> protected areas </w:t>
            </w:r>
            <w:r w:rsidRPr="00A725E0">
              <w:rPr>
                <w:rFonts w:ascii="Arial" w:hAnsi="Arial" w:cs="Arial"/>
                <w:lang w:val="en-GB" w:eastAsia="sk-SK"/>
              </w:rPr>
              <w:lastRenderedPageBreak/>
              <w:t xml:space="preserve">and their protection zones (NPR, PR, NPP, PP, CHA, CHKP) , where the subject of protection are forest ecosystems very important in terms of biodiversity protection, including identified </w:t>
            </w:r>
            <w:r w:rsidR="006A4B0C" w:rsidRPr="00A725E0">
              <w:rPr>
                <w:rFonts w:ascii="Arial" w:hAnsi="Arial" w:cs="Arial"/>
                <w:lang w:val="en-GB" w:eastAsia="sk-SK"/>
              </w:rPr>
              <w:t xml:space="preserve">primeval </w:t>
            </w:r>
            <w:r w:rsidRPr="00A725E0">
              <w:rPr>
                <w:rFonts w:ascii="Arial" w:hAnsi="Arial" w:cs="Arial"/>
                <w:lang w:val="en-GB" w:eastAsia="sk-SK"/>
              </w:rPr>
              <w:t xml:space="preserve">forests and </w:t>
            </w:r>
            <w:r w:rsidR="006A4B0C" w:rsidRPr="00A725E0">
              <w:rPr>
                <w:rFonts w:ascii="Arial" w:hAnsi="Arial" w:cs="Arial"/>
                <w:lang w:val="en-GB" w:eastAsia="sk-SK"/>
              </w:rPr>
              <w:t>their</w:t>
            </w:r>
            <w:r w:rsidRPr="00A725E0">
              <w:rPr>
                <w:rFonts w:ascii="Arial" w:hAnsi="Arial" w:cs="Arial"/>
                <w:lang w:val="en-GB" w:eastAsia="sk-SK"/>
              </w:rPr>
              <w:t xml:space="preserve"> residues, which arose from the results of the national forest inventory and do not yet have adequate protection.</w:t>
            </w:r>
          </w:p>
        </w:tc>
      </w:tr>
      <w:tr w:rsidR="007018D7" w:rsidRPr="005356E7" w14:paraId="760F3C8B"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C89" w14:textId="6FFC4D0E" w:rsidR="000675D5" w:rsidRPr="005356E7" w:rsidRDefault="00EE3114"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lastRenderedPageBreak/>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646BCF78" w14:textId="4DCBC07D" w:rsidR="00CA03FB" w:rsidRPr="005356E7" w:rsidRDefault="00C107ED" w:rsidP="00CA03FB">
            <w:pPr>
              <w:pStyle w:val="Nadpis2"/>
              <w:numPr>
                <w:ilvl w:val="0"/>
                <w:numId w:val="3"/>
              </w:numPr>
              <w:spacing w:before="0" w:after="0"/>
              <w:rPr>
                <w:rFonts w:cs="Arial"/>
                <w:b w:val="0"/>
                <w:sz w:val="20"/>
                <w:lang w:val="en-GB"/>
              </w:rPr>
            </w:pPr>
            <w:r w:rsidRPr="005356E7">
              <w:rPr>
                <w:rFonts w:cs="Arial"/>
                <w:b w:val="0"/>
                <w:sz w:val="20"/>
                <w:lang w:val="en-GB"/>
              </w:rPr>
              <w:t>i</w:t>
            </w:r>
            <w:r w:rsidR="000675D5" w:rsidRPr="005356E7">
              <w:rPr>
                <w:rFonts w:cs="Arial"/>
                <w:b w:val="0"/>
                <w:sz w:val="20"/>
                <w:lang w:val="en-GB"/>
              </w:rPr>
              <w:t>nform</w:t>
            </w:r>
            <w:r w:rsidRPr="005356E7">
              <w:rPr>
                <w:rFonts w:cs="Arial"/>
                <w:b w:val="0"/>
                <w:sz w:val="20"/>
                <w:lang w:val="en-GB"/>
              </w:rPr>
              <w:t>ation of</w:t>
            </w:r>
            <w:r w:rsidR="000675D5" w:rsidRPr="005356E7">
              <w:rPr>
                <w:rFonts w:cs="Arial"/>
                <w:b w:val="0"/>
                <w:sz w:val="20"/>
                <w:lang w:val="en-GB"/>
              </w:rPr>
              <w:t xml:space="preserve"> ŠOP SR</w:t>
            </w:r>
            <w:r w:rsidR="00CA03FB" w:rsidRPr="005356E7">
              <w:rPr>
                <w:rFonts w:cs="Arial"/>
                <w:b w:val="0"/>
                <w:sz w:val="20"/>
                <w:lang w:val="en-GB"/>
              </w:rPr>
              <w:t xml:space="preserve">, </w:t>
            </w:r>
          </w:p>
          <w:p w14:paraId="03FC5E1D" w14:textId="17031AB8" w:rsidR="000675D5" w:rsidRPr="005356E7" w:rsidRDefault="00CA03FB" w:rsidP="00CA03FB">
            <w:pPr>
              <w:pStyle w:val="Nadpis2"/>
              <w:numPr>
                <w:ilvl w:val="0"/>
                <w:numId w:val="3"/>
              </w:numPr>
              <w:spacing w:before="0" w:after="0"/>
              <w:ind w:left="357" w:hanging="357"/>
              <w:rPr>
                <w:rFonts w:cs="Arial"/>
                <w:b w:val="0"/>
                <w:sz w:val="20"/>
                <w:lang w:val="en-GB"/>
              </w:rPr>
            </w:pPr>
            <w:r w:rsidRPr="005356E7">
              <w:rPr>
                <w:rFonts w:cs="Arial"/>
                <w:b w:val="0"/>
                <w:sz w:val="20"/>
                <w:lang w:val="en-GB"/>
              </w:rPr>
              <w:t>maps.sopsr.sk</w:t>
            </w:r>
          </w:p>
          <w:p w14:paraId="6D24BC70" w14:textId="004C2336" w:rsidR="00CA03FB" w:rsidRPr="005356E7" w:rsidRDefault="00CA03FB" w:rsidP="00CA03FB">
            <w:pPr>
              <w:pStyle w:val="Textnormy"/>
              <w:numPr>
                <w:ilvl w:val="0"/>
                <w:numId w:val="3"/>
              </w:numPr>
              <w:spacing w:after="0"/>
              <w:ind w:left="357" w:hanging="357"/>
              <w:rPr>
                <w:rFonts w:cs="Arial"/>
                <w:lang w:val="en-GB"/>
              </w:rPr>
            </w:pPr>
            <w:r w:rsidRPr="005356E7">
              <w:rPr>
                <w:rFonts w:cs="Arial"/>
                <w:lang w:val="en-GB"/>
              </w:rPr>
              <w:t>http://pralesy.sk/lokality/lokality-pralesov.html</w:t>
            </w:r>
          </w:p>
          <w:p w14:paraId="0AB780FB" w14:textId="6E9AEE8E" w:rsidR="00CA03FB" w:rsidRPr="005356E7" w:rsidRDefault="00CA03FB" w:rsidP="00CA03FB">
            <w:pPr>
              <w:pStyle w:val="Textnormy"/>
              <w:numPr>
                <w:ilvl w:val="0"/>
                <w:numId w:val="3"/>
              </w:numPr>
              <w:spacing w:after="0"/>
              <w:ind w:left="357" w:hanging="357"/>
              <w:rPr>
                <w:rFonts w:cs="Arial"/>
                <w:lang w:val="en-GB"/>
              </w:rPr>
            </w:pPr>
            <w:r w:rsidRPr="005356E7">
              <w:rPr>
                <w:rFonts w:cs="Arial"/>
                <w:lang w:val="en-GB"/>
              </w:rPr>
              <w:t>http://pralesy.sk/lokality/pralesove-zvysky.html</w:t>
            </w:r>
          </w:p>
          <w:p w14:paraId="54E8320E" w14:textId="38C45E0F" w:rsidR="00502050" w:rsidRPr="005356E7" w:rsidRDefault="005E08CE" w:rsidP="00CA03FB">
            <w:pPr>
              <w:pStyle w:val="Nadpis2"/>
              <w:numPr>
                <w:ilvl w:val="0"/>
                <w:numId w:val="3"/>
              </w:numPr>
              <w:spacing w:before="0" w:after="0"/>
              <w:ind w:left="357" w:hanging="357"/>
              <w:rPr>
                <w:rFonts w:cs="Arial"/>
                <w:b w:val="0"/>
                <w:sz w:val="20"/>
                <w:lang w:val="en-GB"/>
              </w:rPr>
            </w:pPr>
            <w:r w:rsidRPr="005356E7">
              <w:rPr>
                <w:rFonts w:cs="Arial"/>
                <w:b w:val="0"/>
                <w:sz w:val="20"/>
                <w:lang w:val="en-GB"/>
              </w:rPr>
              <w:t>documentation of participant in certification</w:t>
            </w:r>
          </w:p>
          <w:p w14:paraId="61552946" w14:textId="74460FEA" w:rsidR="007F6401" w:rsidRPr="005356E7" w:rsidRDefault="00311FD1" w:rsidP="0014766E">
            <w:pPr>
              <w:pStyle w:val="Nadpis2"/>
              <w:numPr>
                <w:ilvl w:val="0"/>
                <w:numId w:val="3"/>
              </w:numPr>
              <w:spacing w:before="0" w:after="0"/>
              <w:rPr>
                <w:rFonts w:cs="Arial"/>
                <w:b w:val="0"/>
                <w:sz w:val="20"/>
                <w:lang w:val="en-GB"/>
              </w:rPr>
            </w:pPr>
            <w:r w:rsidRPr="005356E7">
              <w:rPr>
                <w:rFonts w:cs="Arial"/>
                <w:b w:val="0"/>
                <w:sz w:val="20"/>
                <w:lang w:val="en-GB"/>
              </w:rPr>
              <w:t>communication with stakeholders</w:t>
            </w:r>
            <w:r w:rsidR="007F6401" w:rsidRPr="005356E7">
              <w:rPr>
                <w:rFonts w:cs="Arial"/>
                <w:b w:val="0"/>
                <w:sz w:val="20"/>
                <w:lang w:val="en-GB"/>
              </w:rPr>
              <w:t xml:space="preserve"> </w:t>
            </w:r>
          </w:p>
          <w:p w14:paraId="760F3C8A" w14:textId="786B5365" w:rsidR="000675D5" w:rsidRPr="005356E7" w:rsidRDefault="004A0FCE" w:rsidP="0014766E">
            <w:pPr>
              <w:pStyle w:val="Nadpis2"/>
              <w:numPr>
                <w:ilvl w:val="0"/>
                <w:numId w:val="3"/>
              </w:numPr>
              <w:spacing w:before="0" w:after="0"/>
              <w:rPr>
                <w:rFonts w:cs="Arial"/>
                <w:b w:val="0"/>
                <w:sz w:val="20"/>
                <w:lang w:val="en-GB"/>
              </w:rPr>
            </w:pPr>
            <w:r w:rsidRPr="005356E7">
              <w:rPr>
                <w:rFonts w:cs="Arial"/>
                <w:b w:val="0"/>
                <w:sz w:val="20"/>
                <w:lang w:val="en-GB"/>
              </w:rPr>
              <w:t>inspection in forest</w:t>
            </w:r>
          </w:p>
        </w:tc>
      </w:tr>
    </w:tbl>
    <w:p w14:paraId="760F3C8C" w14:textId="766C4265" w:rsidR="008E31A1" w:rsidRPr="005356E7" w:rsidRDefault="008E31A1" w:rsidP="00C62EF7">
      <w:pPr>
        <w:ind w:left="-142"/>
        <w:rPr>
          <w:rFonts w:ascii="Arial" w:hAnsi="Arial" w:cs="Arial"/>
          <w:sz w:val="20"/>
          <w:szCs w:val="20"/>
          <w:shd w:val="clear" w:color="auto" w:fill="FFFFFF"/>
          <w:lang w:val="en-GB"/>
        </w:rPr>
      </w:pPr>
    </w:p>
    <w:p w14:paraId="323C128E"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735747D9" w14:textId="77777777" w:rsidR="00C821B0" w:rsidRPr="005356E7" w:rsidRDefault="00C821B0"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C91"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C8F" w14:textId="248C862E" w:rsidR="00C821B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C90" w14:textId="77777777" w:rsidR="00C821B0" w:rsidRPr="005356E7" w:rsidRDefault="00C821B0" w:rsidP="00FB473B">
            <w:pPr>
              <w:pStyle w:val="Odsekzoznamu"/>
              <w:ind w:left="336" w:hanging="360"/>
              <w:rPr>
                <w:rFonts w:ascii="Arial" w:hAnsi="Arial" w:cs="Arial"/>
                <w:b/>
                <w:lang w:val="en-GB" w:eastAsia="sk-SK"/>
              </w:rPr>
            </w:pPr>
            <w:r w:rsidRPr="005356E7">
              <w:rPr>
                <w:rFonts w:ascii="Arial" w:hAnsi="Arial" w:cs="Arial"/>
                <w:b/>
                <w:lang w:val="en-GB" w:eastAsia="sk-SK"/>
              </w:rPr>
              <w:t>8.4.</w:t>
            </w:r>
          </w:p>
        </w:tc>
      </w:tr>
      <w:tr w:rsidR="00846DD5" w:rsidRPr="005356E7" w14:paraId="760F3C94"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92" w14:textId="5236E9CC" w:rsidR="00C821B0"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93" w14:textId="201D3470" w:rsidR="00C821B0" w:rsidRPr="005356E7" w:rsidRDefault="00830B0D" w:rsidP="001A5DD4">
            <w:pPr>
              <w:rPr>
                <w:rFonts w:ascii="Arial" w:hAnsi="Arial" w:cs="Arial"/>
                <w:b/>
                <w:lang w:val="en-GB" w:eastAsia="sk-SK"/>
              </w:rPr>
            </w:pPr>
            <w:r w:rsidRPr="005356E7">
              <w:rPr>
                <w:rFonts w:ascii="Arial" w:hAnsi="Arial" w:cs="Arial"/>
                <w:b/>
                <w:caps/>
                <w:lang w:val="en-GB"/>
              </w:rPr>
              <w:t>Maintenance, conservation and appropriate enhancement of biological diversity in forest ecosystems</w:t>
            </w:r>
          </w:p>
        </w:tc>
      </w:tr>
      <w:tr w:rsidR="00846DD5" w:rsidRPr="005356E7" w14:paraId="760F3C97"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95" w14:textId="67BAC3CC" w:rsidR="00C821B0" w:rsidRPr="005356E7" w:rsidRDefault="007F0B49" w:rsidP="00C821B0">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96" w14:textId="39978239" w:rsidR="00C821B0" w:rsidRPr="005356E7" w:rsidRDefault="00C821B0" w:rsidP="00C821B0">
            <w:pPr>
              <w:pStyle w:val="Odsekzoznamu"/>
              <w:ind w:left="360" w:hanging="360"/>
              <w:rPr>
                <w:rFonts w:ascii="Arial" w:hAnsi="Arial" w:cs="Arial"/>
                <w:b/>
                <w:lang w:val="en-GB" w:eastAsia="sk-SK"/>
              </w:rPr>
            </w:pPr>
            <w:r w:rsidRPr="005356E7">
              <w:rPr>
                <w:rFonts w:ascii="Arial" w:hAnsi="Arial" w:cs="Arial"/>
                <w:b/>
                <w:lang w:val="en-GB" w:eastAsia="sk-SK"/>
              </w:rPr>
              <w:t>8.4.7.</w:t>
            </w:r>
            <w:r w:rsidR="0075720B" w:rsidRPr="005356E7">
              <w:rPr>
                <w:rFonts w:ascii="Arial" w:hAnsi="Arial" w:cs="Arial"/>
                <w:b/>
                <w:lang w:val="en-GB" w:eastAsia="sk-SK"/>
              </w:rPr>
              <w:t xml:space="preserve"> </w:t>
            </w:r>
            <w:r w:rsidR="00794E43" w:rsidRPr="005356E7">
              <w:rPr>
                <w:rFonts w:ascii="Arial" w:hAnsi="Arial" w:cs="Arial"/>
                <w:b/>
                <w:lang w:val="en-GB" w:eastAsia="sk-SK"/>
              </w:rPr>
              <w:t xml:space="preserve">PROTECTED AND ENDANGERED PLANT AND ANIMAL SPECIES AND </w:t>
            </w:r>
            <w:r w:rsidR="00CB3D98" w:rsidRPr="005356E7">
              <w:rPr>
                <w:rFonts w:ascii="Arial" w:hAnsi="Arial" w:cs="Arial"/>
                <w:b/>
                <w:lang w:val="en-GB" w:eastAsia="sk-SK"/>
              </w:rPr>
              <w:t>VALUABLE AND RARE ECOSYSTEMS</w:t>
            </w:r>
          </w:p>
        </w:tc>
      </w:tr>
      <w:tr w:rsidR="00846DD5" w:rsidRPr="005356E7" w14:paraId="760F3C9A"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98" w14:textId="4C6BA0CB" w:rsidR="00C34307"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99" w14:textId="2C3DC9E2" w:rsidR="00C31731" w:rsidRPr="005356E7" w:rsidRDefault="00A73B70" w:rsidP="00146627">
            <w:pPr>
              <w:pStyle w:val="Odsekzoznamu"/>
              <w:ind w:left="0" w:hanging="24"/>
              <w:rPr>
                <w:rFonts w:ascii="Arial" w:hAnsi="Arial" w:cs="Arial"/>
                <w:lang w:val="en-GB" w:eastAsia="sk-SK"/>
              </w:rPr>
            </w:pPr>
            <w:r w:rsidRPr="005356E7">
              <w:rPr>
                <w:rFonts w:ascii="Arial" w:hAnsi="Arial" w:cs="Arial"/>
                <w:lang w:val="en-GB" w:eastAsia="sk-SK"/>
              </w:rPr>
              <w:t>Habitats of protected and endangered plants and animals, and particularly valuable and rare habitats, shall be managed in a way that meets the ecological requirements of the protected species or habitat; their possible use for commercial purposes is governed by international and national regulations</w:t>
            </w:r>
          </w:p>
        </w:tc>
      </w:tr>
      <w:tr w:rsidR="00846DD5" w:rsidRPr="005356E7" w14:paraId="760F3CA0"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9B" w14:textId="43C5EB93"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1B8E20E0" w14:textId="77777777" w:rsidR="00816EFD" w:rsidRPr="005356E7" w:rsidRDefault="00816EFD" w:rsidP="00816EFD">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368FE154" w14:textId="2F6B0591" w:rsidR="00816EFD" w:rsidRPr="005356E7" w:rsidRDefault="00816EFD" w:rsidP="00816EFD">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37C16A50" w14:textId="04585CC6" w:rsidR="00FA1E90" w:rsidRPr="005356E7" w:rsidRDefault="00FA1E90" w:rsidP="00FA1E90">
            <w:pPr>
              <w:pStyle w:val="Nadpis2"/>
              <w:numPr>
                <w:ilvl w:val="0"/>
                <w:numId w:val="3"/>
              </w:numPr>
              <w:spacing w:before="0" w:after="0"/>
              <w:rPr>
                <w:rFonts w:cs="Arial"/>
                <w:b w:val="0"/>
                <w:sz w:val="20"/>
                <w:lang w:val="en-GB"/>
              </w:rPr>
            </w:pPr>
            <w:r w:rsidRPr="005356E7">
              <w:rPr>
                <w:rFonts w:cs="Arial"/>
                <w:b w:val="0"/>
                <w:sz w:val="20"/>
                <w:lang w:val="en-GB"/>
              </w:rPr>
              <w:t>Act NR SR 364/2004 Coll. on waters as amended</w:t>
            </w:r>
          </w:p>
          <w:p w14:paraId="48C436F2" w14:textId="0E724A55" w:rsidR="00816EFD" w:rsidRPr="005356E7" w:rsidRDefault="00816EFD" w:rsidP="00816EFD">
            <w:pPr>
              <w:pStyle w:val="Nadpis2"/>
              <w:numPr>
                <w:ilvl w:val="0"/>
                <w:numId w:val="3"/>
              </w:numPr>
              <w:spacing w:before="0" w:after="0"/>
              <w:rPr>
                <w:rFonts w:cs="Arial"/>
                <w:b w:val="0"/>
                <w:sz w:val="20"/>
                <w:lang w:val="en-GB"/>
              </w:rPr>
            </w:pPr>
            <w:r w:rsidRPr="005356E7">
              <w:rPr>
                <w:rFonts w:cs="Arial"/>
                <w:b w:val="0"/>
                <w:sz w:val="20"/>
                <w:lang w:val="en-GB"/>
              </w:rPr>
              <w:t>Decree MŽP SR 24/2003 Coll. implementing the Act 543/2002 Coll. on nature and landscape protection as amended</w:t>
            </w:r>
          </w:p>
          <w:p w14:paraId="760F3C9F" w14:textId="2A7CBD2E" w:rsidR="00816EFD" w:rsidRPr="005356E7" w:rsidRDefault="00816EFD" w:rsidP="00816EFD">
            <w:pPr>
              <w:pStyle w:val="Nadpis2"/>
              <w:numPr>
                <w:ilvl w:val="0"/>
                <w:numId w:val="3"/>
              </w:numPr>
              <w:spacing w:before="0" w:after="0"/>
              <w:rPr>
                <w:lang w:val="en-GB"/>
              </w:rPr>
            </w:pPr>
            <w:r w:rsidRPr="005356E7">
              <w:rPr>
                <w:rFonts w:cs="Arial"/>
                <w:b w:val="0"/>
                <w:sz w:val="20"/>
                <w:lang w:val="en-GB"/>
              </w:rPr>
              <w:t>Decree MP SR 453/2006 Coll. on forest management and forest protection as amended</w:t>
            </w:r>
          </w:p>
        </w:tc>
      </w:tr>
      <w:tr w:rsidR="00846DD5" w:rsidRPr="005356E7" w14:paraId="760F3CA6" w14:textId="77777777" w:rsidTr="006B758A">
        <w:trPr>
          <w:trHeight w:val="557"/>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CA1" w14:textId="729FA31B"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5720B"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CA2" w14:textId="65A71D03" w:rsidR="0075720B" w:rsidRPr="005356E7" w:rsidRDefault="0075720B" w:rsidP="00FA4E3D">
            <w:pPr>
              <w:pStyle w:val="Textnormy"/>
              <w:spacing w:after="0"/>
              <w:ind w:left="742" w:hanging="742"/>
              <w:jc w:val="left"/>
              <w:rPr>
                <w:rFonts w:cs="Arial"/>
                <w:lang w:val="en-GB"/>
              </w:rPr>
            </w:pPr>
            <w:r w:rsidRPr="005356E7">
              <w:rPr>
                <w:rFonts w:cs="Arial"/>
                <w:lang w:val="en-GB"/>
              </w:rPr>
              <w:t>8.4.7.1</w:t>
            </w:r>
            <w:r w:rsidR="00FA4E3D" w:rsidRPr="005356E7">
              <w:rPr>
                <w:rFonts w:cs="Arial"/>
                <w:lang w:val="en-GB"/>
              </w:rPr>
              <w:tab/>
            </w:r>
            <w:r w:rsidR="00637195" w:rsidRPr="005356E7">
              <w:rPr>
                <w:rFonts w:cs="Arial"/>
                <w:lang w:val="en-GB"/>
              </w:rPr>
              <w:t>Commercial use of protected species is prohibited. An exemption is allowed if it is in accordance with the CITES requirements.</w:t>
            </w:r>
          </w:p>
          <w:p w14:paraId="760F3CA3" w14:textId="2F98EA05" w:rsidR="0075720B" w:rsidRPr="005356E7" w:rsidRDefault="0075720B" w:rsidP="00FA4E3D">
            <w:pPr>
              <w:pStyle w:val="Textnormy"/>
              <w:spacing w:after="0"/>
              <w:ind w:left="742" w:hanging="742"/>
              <w:jc w:val="left"/>
              <w:rPr>
                <w:rFonts w:cs="Arial"/>
                <w:lang w:val="en-GB"/>
              </w:rPr>
            </w:pPr>
            <w:r w:rsidRPr="005356E7">
              <w:rPr>
                <w:rFonts w:cs="Arial"/>
                <w:lang w:val="en-GB"/>
              </w:rPr>
              <w:t>8.4.7.2</w:t>
            </w:r>
            <w:r w:rsidR="00FA4E3D" w:rsidRPr="005356E7">
              <w:rPr>
                <w:rFonts w:cs="Arial"/>
                <w:lang w:val="en-GB"/>
              </w:rPr>
              <w:tab/>
            </w:r>
            <w:r w:rsidR="00813A4F" w:rsidRPr="005356E7">
              <w:rPr>
                <w:rFonts w:cs="Arial"/>
                <w:lang w:val="en-GB"/>
              </w:rPr>
              <w:t>The occurrence of protected species of plants and animals and especially valuable and rare habitats shall be mapped and documented</w:t>
            </w:r>
          </w:p>
          <w:p w14:paraId="760F3CA4" w14:textId="72CF27A7" w:rsidR="0075720B" w:rsidRPr="005356E7" w:rsidRDefault="0075720B" w:rsidP="00FA4E3D">
            <w:pPr>
              <w:pStyle w:val="Textnormy"/>
              <w:spacing w:after="0"/>
              <w:ind w:left="742" w:hanging="742"/>
              <w:jc w:val="left"/>
              <w:rPr>
                <w:rFonts w:cs="Arial"/>
                <w:lang w:val="en-GB"/>
              </w:rPr>
            </w:pPr>
            <w:r w:rsidRPr="005356E7">
              <w:rPr>
                <w:rFonts w:cs="Arial"/>
                <w:lang w:val="en-GB"/>
              </w:rPr>
              <w:t>8.4.7.3</w:t>
            </w:r>
            <w:r w:rsidR="00FA4E3D" w:rsidRPr="005356E7">
              <w:rPr>
                <w:rFonts w:cs="Arial"/>
                <w:lang w:val="en-GB"/>
              </w:rPr>
              <w:tab/>
            </w:r>
            <w:r w:rsidR="003B69C8" w:rsidRPr="005356E7">
              <w:rPr>
                <w:rFonts w:cs="Arial"/>
                <w:lang w:val="en-GB"/>
              </w:rPr>
              <w:t xml:space="preserve">Implemented management measures </w:t>
            </w:r>
            <w:r w:rsidR="009B101F" w:rsidRPr="005356E7">
              <w:rPr>
                <w:rFonts w:cs="Arial"/>
                <w:lang w:val="en-GB"/>
              </w:rPr>
              <w:t xml:space="preserve">shall not </w:t>
            </w:r>
            <w:r w:rsidR="004C6AE2" w:rsidRPr="005356E7">
              <w:rPr>
                <w:rFonts w:cs="Arial"/>
                <w:lang w:val="en-GB"/>
              </w:rPr>
              <w:t>threaten</w:t>
            </w:r>
            <w:r w:rsidR="003B69C8" w:rsidRPr="005356E7">
              <w:rPr>
                <w:rFonts w:cs="Arial"/>
                <w:lang w:val="en-GB"/>
              </w:rPr>
              <w:t xml:space="preserve"> the existence of habitats of protected species and particularly valuable or rare habitats within wider temporal and spatial frameworks. </w:t>
            </w:r>
            <w:r w:rsidR="00111AF5" w:rsidRPr="005356E7">
              <w:rPr>
                <w:rFonts w:cs="Arial"/>
                <w:lang w:val="en-GB"/>
              </w:rPr>
              <w:t>It</w:t>
            </w:r>
            <w:r w:rsidR="003B69C8" w:rsidRPr="005356E7">
              <w:rPr>
                <w:rFonts w:cs="Arial"/>
                <w:lang w:val="en-GB"/>
              </w:rPr>
              <w:t xml:space="preserve"> </w:t>
            </w:r>
            <w:r w:rsidR="009B101F" w:rsidRPr="005356E7">
              <w:rPr>
                <w:rFonts w:cs="Arial"/>
                <w:lang w:val="en-GB"/>
              </w:rPr>
              <w:t xml:space="preserve">shall be </w:t>
            </w:r>
            <w:r w:rsidR="003B69C8" w:rsidRPr="005356E7">
              <w:rPr>
                <w:rFonts w:cs="Arial"/>
                <w:lang w:val="en-GB"/>
              </w:rPr>
              <w:t xml:space="preserve">monitored </w:t>
            </w:r>
            <w:r w:rsidR="00111AF5" w:rsidRPr="005356E7">
              <w:rPr>
                <w:rFonts w:cs="Arial"/>
                <w:lang w:val="en-GB"/>
              </w:rPr>
              <w:t xml:space="preserve">whether </w:t>
            </w:r>
            <w:r w:rsidR="003B69C8" w:rsidRPr="005356E7">
              <w:rPr>
                <w:rFonts w:cs="Arial"/>
                <w:lang w:val="en-GB"/>
              </w:rPr>
              <w:t>they have a negative impact on maintaining and improving their condition</w:t>
            </w:r>
          </w:p>
          <w:p w14:paraId="760F3CA5" w14:textId="161305B8" w:rsidR="00D054EF" w:rsidRPr="005356E7" w:rsidRDefault="0075720B" w:rsidP="00D054EF">
            <w:pPr>
              <w:pStyle w:val="Textnormy"/>
              <w:spacing w:after="0"/>
              <w:ind w:left="742" w:hanging="742"/>
              <w:jc w:val="left"/>
              <w:rPr>
                <w:rFonts w:cs="Arial"/>
                <w:lang w:val="en-GB"/>
              </w:rPr>
            </w:pPr>
            <w:r w:rsidRPr="005356E7">
              <w:rPr>
                <w:rFonts w:cs="Arial"/>
                <w:lang w:val="en-GB"/>
              </w:rPr>
              <w:t>8.4.7.4</w:t>
            </w:r>
            <w:r w:rsidR="00FA4E3D" w:rsidRPr="005356E7">
              <w:rPr>
                <w:rFonts w:cs="Arial"/>
                <w:lang w:val="en-GB"/>
              </w:rPr>
              <w:tab/>
            </w:r>
            <w:r w:rsidR="00C92CF0" w:rsidRPr="005356E7">
              <w:rPr>
                <w:rFonts w:cs="Arial"/>
                <w:lang w:val="en-GB"/>
              </w:rPr>
              <w:t>Approved management programs for endangered species in forests, including habitats of their seasonal concentration and approved protection programs, as well as approved management programs for protected areas or NATURA 2000 sites</w:t>
            </w:r>
            <w:r w:rsidR="006A17F0" w:rsidRPr="005356E7">
              <w:rPr>
                <w:rFonts w:cs="Arial"/>
                <w:lang w:val="en-GB"/>
              </w:rPr>
              <w:t>, subject of which is</w:t>
            </w:r>
            <w:r w:rsidR="00C92CF0" w:rsidRPr="005356E7">
              <w:rPr>
                <w:rFonts w:cs="Arial"/>
                <w:lang w:val="en-GB"/>
              </w:rPr>
              <w:t xml:space="preserve"> </w:t>
            </w:r>
            <w:r w:rsidR="006A17F0" w:rsidRPr="005356E7">
              <w:rPr>
                <w:rFonts w:cs="Arial"/>
                <w:lang w:val="en-GB"/>
              </w:rPr>
              <w:t xml:space="preserve">the </w:t>
            </w:r>
            <w:r w:rsidR="00C92CF0" w:rsidRPr="005356E7">
              <w:rPr>
                <w:rFonts w:cs="Arial"/>
                <w:lang w:val="en-GB"/>
              </w:rPr>
              <w:t xml:space="preserve">protection </w:t>
            </w:r>
            <w:r w:rsidR="00BA52A5" w:rsidRPr="005356E7">
              <w:rPr>
                <w:rFonts w:cs="Arial"/>
                <w:lang w:val="en-GB"/>
              </w:rPr>
              <w:t>of</w:t>
            </w:r>
            <w:r w:rsidR="00C92CF0" w:rsidRPr="005356E7">
              <w:rPr>
                <w:rFonts w:cs="Arial"/>
                <w:lang w:val="en-GB"/>
              </w:rPr>
              <w:t xml:space="preserve"> endangered species</w:t>
            </w:r>
            <w:r w:rsidR="007F7B1F" w:rsidRPr="005356E7">
              <w:rPr>
                <w:rFonts w:cs="Arial"/>
                <w:lang w:val="en-GB"/>
              </w:rPr>
              <w:t>,</w:t>
            </w:r>
            <w:r w:rsidR="00C92CF0" w:rsidRPr="005356E7">
              <w:rPr>
                <w:rFonts w:cs="Arial"/>
                <w:lang w:val="en-GB"/>
              </w:rPr>
              <w:t xml:space="preserve"> or particularly valuable or rare habitats </w:t>
            </w:r>
            <w:r w:rsidR="00BA52A5" w:rsidRPr="005356E7">
              <w:rPr>
                <w:rFonts w:cs="Arial"/>
                <w:lang w:val="en-GB"/>
              </w:rPr>
              <w:t xml:space="preserve">shall be </w:t>
            </w:r>
            <w:r w:rsidR="00C92CF0" w:rsidRPr="005356E7">
              <w:rPr>
                <w:rFonts w:cs="Arial"/>
                <w:lang w:val="en-GB"/>
              </w:rPr>
              <w:t>respected and complied with</w:t>
            </w:r>
          </w:p>
        </w:tc>
      </w:tr>
      <w:tr w:rsidR="00846DD5" w:rsidRPr="005356E7" w14:paraId="6FC03B2F"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tcPr>
          <w:p w14:paraId="6129A6BB" w14:textId="3264FDB5" w:rsidR="00D054EF" w:rsidRPr="005356E7" w:rsidRDefault="00BD5AA6"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r w:rsidR="00D054EF" w:rsidRPr="005356E7">
              <w:rPr>
                <w:rFonts w:ascii="Arial" w:eastAsia="Times New Roman" w:hAnsi="Arial" w:cs="Arial"/>
                <w:b/>
                <w:bCs/>
                <w:sz w:val="20"/>
                <w:szCs w:val="20"/>
                <w:lang w:val="en-GB" w:eastAsia="sk-SK"/>
              </w:rPr>
              <w:t xml:space="preserve"> </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tcPr>
          <w:p w14:paraId="15EE3DA9" w14:textId="6EEC90C8" w:rsidR="00D054EF" w:rsidRPr="005356E7" w:rsidRDefault="002C4D9D" w:rsidP="00DC6A42">
            <w:pPr>
              <w:pStyle w:val="Nadpis2"/>
              <w:spacing w:before="0" w:after="0"/>
              <w:rPr>
                <w:rFonts w:cs="Arial"/>
                <w:b w:val="0"/>
                <w:sz w:val="20"/>
                <w:lang w:val="en-GB"/>
              </w:rPr>
            </w:pPr>
            <w:r w:rsidRPr="005356E7">
              <w:rPr>
                <w:rFonts w:cs="Arial"/>
                <w:b w:val="0"/>
                <w:sz w:val="20"/>
                <w:lang w:val="en-GB"/>
              </w:rPr>
              <w:t xml:space="preserve">It covers particularly valuable and rare habitats, habitats of </w:t>
            </w:r>
            <w:r w:rsidR="00FA62E7" w:rsidRPr="005356E7">
              <w:rPr>
                <w:rFonts w:cs="Arial"/>
                <w:b w:val="0"/>
                <w:sz w:val="20"/>
                <w:lang w:val="en-GB"/>
              </w:rPr>
              <w:t>valuable</w:t>
            </w:r>
            <w:r w:rsidRPr="005356E7">
              <w:rPr>
                <w:rFonts w:cs="Arial"/>
                <w:b w:val="0"/>
                <w:sz w:val="20"/>
                <w:lang w:val="en-GB"/>
              </w:rPr>
              <w:t xml:space="preserve">, endangered, rare and endemic species listed in the State Nature Conservancy lists, which are of indicative importance in terms of biodiversity and are sensitive to the way </w:t>
            </w:r>
            <w:r w:rsidR="00FA62E7" w:rsidRPr="005356E7">
              <w:rPr>
                <w:rFonts w:cs="Arial"/>
                <w:b w:val="0"/>
                <w:sz w:val="20"/>
                <w:lang w:val="en-GB"/>
              </w:rPr>
              <w:t xml:space="preserve">the </w:t>
            </w:r>
            <w:r w:rsidRPr="005356E7">
              <w:rPr>
                <w:rFonts w:cs="Arial"/>
                <w:b w:val="0"/>
                <w:sz w:val="20"/>
                <w:lang w:val="en-GB"/>
              </w:rPr>
              <w:t>forests are managed</w:t>
            </w:r>
          </w:p>
        </w:tc>
      </w:tr>
      <w:tr w:rsidR="007018D7" w:rsidRPr="005356E7" w14:paraId="760F3CB0"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CAE" w14:textId="50418964" w:rsidR="000675D5" w:rsidRPr="005356E7" w:rsidRDefault="00EE3114"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456B6BD0" w14:textId="0316F1CA" w:rsidR="00652866" w:rsidRPr="005356E7" w:rsidRDefault="00652866" w:rsidP="004621BB">
            <w:pPr>
              <w:pStyle w:val="Nadpis2"/>
              <w:numPr>
                <w:ilvl w:val="0"/>
                <w:numId w:val="3"/>
              </w:numPr>
              <w:spacing w:before="0" w:after="0"/>
              <w:rPr>
                <w:rFonts w:cs="Arial"/>
                <w:b w:val="0"/>
                <w:sz w:val="20"/>
                <w:lang w:val="en-GB"/>
              </w:rPr>
            </w:pPr>
            <w:r w:rsidRPr="005356E7">
              <w:rPr>
                <w:rFonts w:cs="Arial"/>
                <w:b w:val="0"/>
                <w:sz w:val="20"/>
                <w:lang w:val="en-GB"/>
              </w:rPr>
              <w:t>information of ŠOP SR</w:t>
            </w:r>
          </w:p>
          <w:p w14:paraId="4513F02A" w14:textId="77777777" w:rsidR="00652866" w:rsidRPr="005356E7" w:rsidRDefault="00652866" w:rsidP="004621BB">
            <w:pPr>
              <w:pStyle w:val="Nadpis2"/>
              <w:numPr>
                <w:ilvl w:val="0"/>
                <w:numId w:val="3"/>
              </w:numPr>
              <w:spacing w:before="0" w:after="0"/>
              <w:rPr>
                <w:rFonts w:cs="Arial"/>
                <w:b w:val="0"/>
                <w:sz w:val="20"/>
                <w:lang w:val="en-GB"/>
              </w:rPr>
            </w:pPr>
            <w:r w:rsidRPr="005356E7">
              <w:rPr>
                <w:rFonts w:cs="Arial"/>
                <w:b w:val="0"/>
                <w:sz w:val="20"/>
                <w:lang w:val="en-GB"/>
              </w:rPr>
              <w:t>documentation of endangered and protected species of flora and fauna</w:t>
            </w:r>
          </w:p>
          <w:p w14:paraId="08802402" w14:textId="3CDA3BFE" w:rsidR="00C82E82" w:rsidRPr="005356E7" w:rsidRDefault="003C7014" w:rsidP="004621BB">
            <w:pPr>
              <w:pStyle w:val="Nadpis2"/>
              <w:numPr>
                <w:ilvl w:val="0"/>
                <w:numId w:val="3"/>
              </w:numPr>
              <w:spacing w:before="0" w:after="0"/>
              <w:rPr>
                <w:rFonts w:cs="Arial"/>
                <w:b w:val="0"/>
                <w:sz w:val="20"/>
                <w:lang w:val="en-GB"/>
              </w:rPr>
            </w:pPr>
            <w:r w:rsidRPr="005356E7">
              <w:rPr>
                <w:rFonts w:cs="Arial"/>
                <w:b w:val="0"/>
                <w:sz w:val="20"/>
                <w:lang w:val="en-GB"/>
              </w:rPr>
              <w:t>management</w:t>
            </w:r>
            <w:r w:rsidR="00652866" w:rsidRPr="005356E7">
              <w:rPr>
                <w:rFonts w:cs="Arial"/>
                <w:b w:val="0"/>
                <w:sz w:val="20"/>
                <w:lang w:val="en-GB"/>
              </w:rPr>
              <w:t xml:space="preserve"> program for </w:t>
            </w:r>
            <w:r w:rsidR="00C82E82" w:rsidRPr="005356E7">
              <w:rPr>
                <w:rFonts w:cs="Arial"/>
                <w:b w:val="0"/>
                <w:sz w:val="20"/>
                <w:lang w:val="en-GB"/>
              </w:rPr>
              <w:t xml:space="preserve">protected </w:t>
            </w:r>
            <w:r w:rsidR="00652866" w:rsidRPr="005356E7">
              <w:rPr>
                <w:rFonts w:cs="Arial"/>
                <w:b w:val="0"/>
                <w:sz w:val="20"/>
                <w:lang w:val="en-GB"/>
              </w:rPr>
              <w:t>species</w:t>
            </w:r>
          </w:p>
          <w:p w14:paraId="1B3C5153" w14:textId="6AD29F66" w:rsidR="00C82E82" w:rsidRPr="005356E7" w:rsidRDefault="004621BB" w:rsidP="004621BB">
            <w:pPr>
              <w:pStyle w:val="Nadpis2"/>
              <w:numPr>
                <w:ilvl w:val="0"/>
                <w:numId w:val="3"/>
              </w:numPr>
              <w:spacing w:before="0" w:after="0"/>
              <w:rPr>
                <w:rFonts w:cs="Arial"/>
                <w:b w:val="0"/>
                <w:sz w:val="20"/>
                <w:lang w:val="en-GB"/>
              </w:rPr>
            </w:pPr>
            <w:r w:rsidRPr="005356E7">
              <w:rPr>
                <w:rFonts w:cs="Arial"/>
                <w:b w:val="0"/>
                <w:sz w:val="20"/>
                <w:lang w:val="en-GB"/>
              </w:rPr>
              <w:t>protection programs</w:t>
            </w:r>
          </w:p>
          <w:p w14:paraId="7B898542" w14:textId="0BA628CB" w:rsidR="002535A5" w:rsidRPr="005356E7" w:rsidRDefault="00FF0B5E" w:rsidP="002535A5">
            <w:pPr>
              <w:pStyle w:val="Nadpis2"/>
              <w:numPr>
                <w:ilvl w:val="0"/>
                <w:numId w:val="3"/>
              </w:numPr>
              <w:spacing w:before="0" w:after="0"/>
              <w:rPr>
                <w:rFonts w:cs="Arial"/>
                <w:b w:val="0"/>
                <w:sz w:val="20"/>
                <w:lang w:val="en-GB"/>
              </w:rPr>
            </w:pPr>
            <w:r w:rsidRPr="005356E7">
              <w:rPr>
                <w:rFonts w:cs="Arial"/>
                <w:b w:val="0"/>
                <w:sz w:val="20"/>
                <w:lang w:val="en-GB"/>
              </w:rPr>
              <w:t>FMP and records of participant in certification</w:t>
            </w:r>
          </w:p>
          <w:p w14:paraId="68505902" w14:textId="52BE6205" w:rsidR="002535A5" w:rsidRPr="005356E7" w:rsidRDefault="00311FD1" w:rsidP="004621BB">
            <w:pPr>
              <w:pStyle w:val="Nadpis2"/>
              <w:numPr>
                <w:ilvl w:val="0"/>
                <w:numId w:val="3"/>
              </w:numPr>
              <w:spacing w:before="0" w:after="0"/>
              <w:rPr>
                <w:rFonts w:cs="Arial"/>
                <w:b w:val="0"/>
                <w:sz w:val="20"/>
                <w:lang w:val="en-GB"/>
              </w:rPr>
            </w:pPr>
            <w:r w:rsidRPr="005356E7">
              <w:rPr>
                <w:rFonts w:cs="Arial"/>
                <w:b w:val="0"/>
                <w:sz w:val="20"/>
                <w:lang w:val="en-GB"/>
              </w:rPr>
              <w:t>communication with stakeholders</w:t>
            </w:r>
          </w:p>
          <w:p w14:paraId="760F3CAF" w14:textId="5735458E" w:rsidR="000675D5" w:rsidRPr="005356E7" w:rsidRDefault="004A0FCE" w:rsidP="004621BB">
            <w:pPr>
              <w:pStyle w:val="Nadpis2"/>
              <w:numPr>
                <w:ilvl w:val="0"/>
                <w:numId w:val="3"/>
              </w:numPr>
              <w:spacing w:before="0" w:after="0"/>
              <w:rPr>
                <w:rFonts w:cs="Arial"/>
                <w:b w:val="0"/>
                <w:sz w:val="20"/>
                <w:lang w:val="en-GB"/>
              </w:rPr>
            </w:pPr>
            <w:r w:rsidRPr="005356E7">
              <w:rPr>
                <w:rFonts w:cs="Arial"/>
                <w:b w:val="0"/>
                <w:sz w:val="20"/>
                <w:lang w:val="en-GB"/>
              </w:rPr>
              <w:t>inspection in forest</w:t>
            </w:r>
          </w:p>
        </w:tc>
      </w:tr>
    </w:tbl>
    <w:p w14:paraId="760F3CB1" w14:textId="7BCEE1FA" w:rsidR="008E31A1" w:rsidRPr="005356E7" w:rsidRDefault="008E31A1" w:rsidP="00C62EF7">
      <w:pPr>
        <w:ind w:left="-142"/>
        <w:rPr>
          <w:rFonts w:ascii="Arial" w:hAnsi="Arial" w:cs="Arial"/>
          <w:sz w:val="20"/>
          <w:szCs w:val="20"/>
          <w:shd w:val="clear" w:color="auto" w:fill="FFFFFF"/>
          <w:lang w:val="en-GB"/>
        </w:rPr>
      </w:pPr>
    </w:p>
    <w:p w14:paraId="4AC03FF0"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3E4518A2" w14:textId="77777777" w:rsidR="00C821B0" w:rsidRPr="005356E7" w:rsidRDefault="00C821B0"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CB6"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CB4" w14:textId="46B49DB6" w:rsidR="0075720B" w:rsidRPr="005356E7" w:rsidRDefault="002C12D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CB5" w14:textId="77777777" w:rsidR="0075720B" w:rsidRPr="005356E7" w:rsidRDefault="0075720B" w:rsidP="0075720B">
            <w:pPr>
              <w:pStyle w:val="Odsekzoznamu"/>
              <w:ind w:left="336" w:hanging="360"/>
              <w:rPr>
                <w:rFonts w:ascii="Arial" w:hAnsi="Arial" w:cs="Arial"/>
                <w:b/>
                <w:lang w:val="en-GB" w:eastAsia="sk-SK"/>
              </w:rPr>
            </w:pPr>
            <w:r w:rsidRPr="005356E7">
              <w:rPr>
                <w:rFonts w:ascii="Arial" w:hAnsi="Arial" w:cs="Arial"/>
                <w:b/>
                <w:lang w:val="en-GB" w:eastAsia="sk-SK"/>
              </w:rPr>
              <w:t>8.5.</w:t>
            </w:r>
          </w:p>
        </w:tc>
      </w:tr>
      <w:tr w:rsidR="00846DD5" w:rsidRPr="005356E7" w14:paraId="760F3CB9"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B7" w14:textId="5BDDF639" w:rsidR="0075720B" w:rsidRPr="005356E7" w:rsidRDefault="002C12D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B8" w14:textId="11AC8C56" w:rsidR="0075720B" w:rsidRPr="005356E7" w:rsidRDefault="005E3F96" w:rsidP="001A5DD4">
            <w:pPr>
              <w:rPr>
                <w:rFonts w:ascii="Arial" w:hAnsi="Arial" w:cs="Arial"/>
                <w:b/>
                <w:lang w:val="en-GB" w:eastAsia="sk-SK"/>
              </w:rPr>
            </w:pPr>
            <w:r w:rsidRPr="005356E7">
              <w:rPr>
                <w:rFonts w:ascii="Arial" w:hAnsi="Arial" w:cs="Arial"/>
                <w:b/>
                <w:caps/>
                <w:lang w:val="en-GB"/>
              </w:rPr>
              <w:t>Maintenance or appropriate enhancement of protective functions in forest management (notably soil and water)</w:t>
            </w:r>
          </w:p>
        </w:tc>
      </w:tr>
      <w:tr w:rsidR="00846DD5" w:rsidRPr="005356E7" w14:paraId="760F3CBC"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BA" w14:textId="41725C66" w:rsidR="0075720B" w:rsidRPr="005356E7" w:rsidRDefault="007F0B4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BB" w14:textId="3285C242" w:rsidR="0075720B" w:rsidRPr="005356E7" w:rsidRDefault="0075720B" w:rsidP="0075720B">
            <w:pPr>
              <w:pStyle w:val="Odsekzoznamu"/>
              <w:ind w:left="336" w:hanging="360"/>
              <w:rPr>
                <w:rFonts w:ascii="Arial" w:hAnsi="Arial" w:cs="Arial"/>
                <w:b/>
                <w:lang w:val="en-GB" w:eastAsia="sk-SK"/>
              </w:rPr>
            </w:pPr>
            <w:r w:rsidRPr="005356E7">
              <w:rPr>
                <w:rFonts w:ascii="Arial" w:hAnsi="Arial" w:cs="Arial"/>
                <w:b/>
                <w:lang w:val="en-GB" w:eastAsia="sk-SK"/>
              </w:rPr>
              <w:t xml:space="preserve">8.5.1. </w:t>
            </w:r>
            <w:r w:rsidR="00CA48D0" w:rsidRPr="005356E7">
              <w:rPr>
                <w:rFonts w:ascii="Arial" w:hAnsi="Arial" w:cs="Arial"/>
                <w:b/>
                <w:lang w:val="en-GB" w:eastAsia="sk-SK"/>
              </w:rPr>
              <w:t>SOIL PROTECTION</w:t>
            </w:r>
          </w:p>
        </w:tc>
      </w:tr>
      <w:tr w:rsidR="00846DD5" w:rsidRPr="005356E7" w14:paraId="760F3CBF"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BD" w14:textId="7406FCF8" w:rsidR="0075720B" w:rsidRPr="005356E7" w:rsidRDefault="002C12D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BE" w14:textId="3A9AFD31" w:rsidR="0075720B" w:rsidRPr="005356E7" w:rsidRDefault="00057678" w:rsidP="00201F4F">
            <w:pPr>
              <w:pStyle w:val="Odsekzoznamu"/>
              <w:ind w:left="0" w:hanging="24"/>
              <w:rPr>
                <w:rFonts w:ascii="Arial" w:hAnsi="Arial" w:cs="Arial"/>
                <w:lang w:val="en-GB" w:eastAsia="sk-SK"/>
              </w:rPr>
            </w:pPr>
            <w:r w:rsidRPr="005356E7">
              <w:rPr>
                <w:rFonts w:ascii="Arial" w:hAnsi="Arial" w:cs="Arial"/>
                <w:lang w:val="en-GB" w:eastAsia="sk-SK"/>
              </w:rPr>
              <w:t xml:space="preserve">Implementation of </w:t>
            </w:r>
            <w:r w:rsidR="00E716A3" w:rsidRPr="005356E7">
              <w:rPr>
                <w:rFonts w:ascii="Arial" w:hAnsi="Arial" w:cs="Arial"/>
                <w:lang w:val="en-GB" w:eastAsia="sk-SK"/>
              </w:rPr>
              <w:t>appropriately timed and intensity-appropriate ma</w:t>
            </w:r>
            <w:r w:rsidR="00136905" w:rsidRPr="005356E7">
              <w:rPr>
                <w:rFonts w:ascii="Arial" w:hAnsi="Arial" w:cs="Arial"/>
                <w:lang w:val="en-GB" w:eastAsia="sk-SK"/>
              </w:rPr>
              <w:t xml:space="preserve">nagement </w:t>
            </w:r>
            <w:r w:rsidR="00E716A3" w:rsidRPr="005356E7">
              <w:rPr>
                <w:rFonts w:ascii="Arial" w:hAnsi="Arial" w:cs="Arial"/>
                <w:lang w:val="en-GB" w:eastAsia="sk-SK"/>
              </w:rPr>
              <w:t xml:space="preserve">measures to maintain the functionality and resilience of forests aimed at soil protection, prevention of erosion, avalanches, landslides, ravines, rubble and subsequent degradation of </w:t>
            </w:r>
            <w:r w:rsidR="00BD6E92" w:rsidRPr="005356E7">
              <w:rPr>
                <w:rFonts w:ascii="Arial" w:hAnsi="Arial" w:cs="Arial"/>
                <w:lang w:val="en-GB" w:eastAsia="sk-SK"/>
              </w:rPr>
              <w:t xml:space="preserve">the used </w:t>
            </w:r>
            <w:r w:rsidR="00E716A3" w:rsidRPr="005356E7">
              <w:rPr>
                <w:rFonts w:ascii="Arial" w:hAnsi="Arial" w:cs="Arial"/>
                <w:lang w:val="en-GB" w:eastAsia="sk-SK"/>
              </w:rPr>
              <w:t>land</w:t>
            </w:r>
          </w:p>
        </w:tc>
      </w:tr>
      <w:tr w:rsidR="00846DD5" w:rsidRPr="005356E7" w14:paraId="760F3CC2"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C0" w14:textId="3B807FC0" w:rsidR="006B758A"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C1" w14:textId="493C434B" w:rsidR="006B758A" w:rsidRPr="005356E7" w:rsidRDefault="00E45556" w:rsidP="00902326">
            <w:pPr>
              <w:pStyle w:val="Odsekzoznamu"/>
              <w:ind w:left="0" w:hanging="24"/>
              <w:rPr>
                <w:rFonts w:ascii="Arial" w:hAnsi="Arial" w:cs="Arial"/>
                <w:lang w:val="en-GB" w:eastAsia="sk-SK"/>
              </w:rPr>
            </w:pPr>
            <w:r w:rsidRPr="005356E7">
              <w:rPr>
                <w:rFonts w:ascii="Arial" w:hAnsi="Arial" w:cs="Arial"/>
                <w:lang w:val="en-GB" w:eastAsia="sk-SK"/>
              </w:rPr>
              <w:t>To protect</w:t>
            </w:r>
            <w:r w:rsidR="00F07A76" w:rsidRPr="005356E7">
              <w:rPr>
                <w:rFonts w:ascii="Arial" w:hAnsi="Arial" w:cs="Arial"/>
                <w:lang w:val="en-GB" w:eastAsia="sk-SK"/>
              </w:rPr>
              <w:t xml:space="preserve"> </w:t>
            </w:r>
            <w:r w:rsidRPr="005356E7">
              <w:rPr>
                <w:rFonts w:ascii="Arial" w:hAnsi="Arial" w:cs="Arial"/>
                <w:lang w:val="en-GB" w:eastAsia="sk-SK"/>
              </w:rPr>
              <w:t>forest land and soil from external destruction processes</w:t>
            </w:r>
          </w:p>
        </w:tc>
      </w:tr>
      <w:tr w:rsidR="00846DD5" w:rsidRPr="005356E7" w14:paraId="760F3CC7"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C3" w14:textId="4E17DBAD"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4490B6AF" w14:textId="77777777" w:rsidR="00DB577E" w:rsidRPr="005356E7" w:rsidRDefault="00DB577E" w:rsidP="00DB577E">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7EBD438B" w14:textId="77777777" w:rsidR="00DB577E" w:rsidRPr="005356E7" w:rsidRDefault="00DB577E" w:rsidP="00DB577E">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760F3CC6" w14:textId="5CDDB8E4" w:rsidR="0075720B" w:rsidRPr="005356E7" w:rsidRDefault="00DB577E" w:rsidP="00DB577E">
            <w:pPr>
              <w:pStyle w:val="Nadpis2"/>
              <w:numPr>
                <w:ilvl w:val="0"/>
                <w:numId w:val="3"/>
              </w:numPr>
              <w:spacing w:before="0" w:after="0"/>
              <w:rPr>
                <w:rFonts w:cs="Arial"/>
                <w:b w:val="0"/>
                <w:sz w:val="20"/>
                <w:lang w:val="en-GB"/>
              </w:rPr>
            </w:pPr>
            <w:r w:rsidRPr="005356E7">
              <w:rPr>
                <w:rFonts w:cs="Arial"/>
                <w:b w:val="0"/>
                <w:sz w:val="20"/>
                <w:lang w:val="en-GB"/>
              </w:rPr>
              <w:t>Decree MP SR 453/2006 Coll. on forest management and forest protection as amended</w:t>
            </w:r>
          </w:p>
        </w:tc>
      </w:tr>
      <w:tr w:rsidR="00846DD5" w:rsidRPr="005356E7" w14:paraId="760F3CCC" w14:textId="77777777" w:rsidTr="00FB473B">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CC8" w14:textId="6C8FC00C"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5720B"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CC9" w14:textId="74155406" w:rsidR="0075720B" w:rsidRPr="005356E7" w:rsidRDefault="0075720B" w:rsidP="00FA4E3D">
            <w:pPr>
              <w:pStyle w:val="Textnormy"/>
              <w:spacing w:after="0"/>
              <w:ind w:left="742" w:hanging="742"/>
              <w:jc w:val="left"/>
              <w:rPr>
                <w:rFonts w:cs="Arial"/>
                <w:lang w:val="en-GB"/>
              </w:rPr>
            </w:pPr>
            <w:r w:rsidRPr="005356E7">
              <w:rPr>
                <w:rFonts w:cs="Arial"/>
                <w:lang w:val="en-GB"/>
              </w:rPr>
              <w:t>8.5.1.1</w:t>
            </w:r>
            <w:r w:rsidR="00FA4E3D" w:rsidRPr="005356E7">
              <w:rPr>
                <w:rFonts w:cs="Arial"/>
                <w:lang w:val="en-GB"/>
              </w:rPr>
              <w:tab/>
            </w:r>
            <w:r w:rsidR="00576AF7" w:rsidRPr="005356E7">
              <w:rPr>
                <w:rFonts w:cs="Arial"/>
                <w:lang w:val="en-GB"/>
              </w:rPr>
              <w:t>Forest stands fulfilling soil protective functions shall be managed in a way that ensures their permanent forest cover, preference s</w:t>
            </w:r>
            <w:r w:rsidR="008A10EB" w:rsidRPr="005356E7">
              <w:rPr>
                <w:rFonts w:cs="Arial"/>
                <w:lang w:val="en-GB"/>
              </w:rPr>
              <w:t>hall be</w:t>
            </w:r>
            <w:r w:rsidR="00576AF7" w:rsidRPr="005356E7">
              <w:rPr>
                <w:rFonts w:cs="Arial"/>
                <w:lang w:val="en-GB"/>
              </w:rPr>
              <w:t xml:space="preserve"> given to the principles of close-to-nature forest management</w:t>
            </w:r>
          </w:p>
          <w:p w14:paraId="760F3CCA" w14:textId="296FE4AB" w:rsidR="0075720B" w:rsidRPr="005356E7" w:rsidRDefault="0075720B" w:rsidP="008A10EB">
            <w:pPr>
              <w:pStyle w:val="Textnormy"/>
              <w:spacing w:after="0"/>
              <w:ind w:left="742" w:hanging="742"/>
              <w:rPr>
                <w:rFonts w:cs="Arial"/>
                <w:lang w:val="en-GB"/>
              </w:rPr>
            </w:pPr>
            <w:r w:rsidRPr="005356E7">
              <w:rPr>
                <w:rFonts w:cs="Arial"/>
                <w:lang w:val="en-GB"/>
              </w:rPr>
              <w:t>8.5.1.2</w:t>
            </w:r>
            <w:r w:rsidR="00FA4E3D" w:rsidRPr="005356E7">
              <w:rPr>
                <w:rFonts w:cs="Arial"/>
                <w:lang w:val="en-GB"/>
              </w:rPr>
              <w:tab/>
            </w:r>
            <w:r w:rsidR="008A10EB" w:rsidRPr="005356E7">
              <w:rPr>
                <w:rFonts w:cs="Arial"/>
                <w:lang w:val="en-GB"/>
              </w:rPr>
              <w:t>E</w:t>
            </w:r>
            <w:r w:rsidR="00EC7EA6" w:rsidRPr="005356E7">
              <w:rPr>
                <w:rFonts w:cs="Arial"/>
                <w:lang w:val="en-GB"/>
              </w:rPr>
              <w:t>ffective measures to stabilize the exposed slopes and prevent erosion in traffic lanes of machines</w:t>
            </w:r>
            <w:r w:rsidR="008A10EB" w:rsidRPr="005356E7">
              <w:rPr>
                <w:rFonts w:cs="Arial"/>
                <w:lang w:val="en-GB"/>
              </w:rPr>
              <w:t xml:space="preserve"> shall be implemented</w:t>
            </w:r>
          </w:p>
          <w:p w14:paraId="47DFA55C" w14:textId="3EC52367" w:rsidR="00201F4F" w:rsidRPr="005356E7" w:rsidRDefault="0075720B" w:rsidP="00201F4F">
            <w:pPr>
              <w:pStyle w:val="Textnormy"/>
              <w:spacing w:after="0"/>
              <w:ind w:left="742" w:hanging="742"/>
              <w:jc w:val="left"/>
              <w:rPr>
                <w:rFonts w:cs="Arial"/>
                <w:lang w:val="en-GB"/>
              </w:rPr>
            </w:pPr>
            <w:r w:rsidRPr="005356E7">
              <w:rPr>
                <w:rFonts w:cs="Arial"/>
                <w:lang w:val="en-GB"/>
              </w:rPr>
              <w:t>8.5.1.3</w:t>
            </w:r>
            <w:r w:rsidR="00FA4E3D" w:rsidRPr="005356E7">
              <w:rPr>
                <w:rFonts w:cs="Arial"/>
                <w:lang w:val="en-GB"/>
              </w:rPr>
              <w:tab/>
            </w:r>
            <w:r w:rsidR="00347A0F" w:rsidRPr="005356E7">
              <w:rPr>
                <w:rFonts w:cs="Arial"/>
                <w:lang w:val="en-GB"/>
              </w:rPr>
              <w:t>Areas prone to erosion or shallow soil shall be regenerated primarily using the natural regeneration. The operations and technologies used shall minimize damage to the soil surface.</w:t>
            </w:r>
          </w:p>
          <w:p w14:paraId="760F3CCB" w14:textId="7C805C3D" w:rsidR="00201F4F" w:rsidRPr="005356E7" w:rsidRDefault="00201F4F" w:rsidP="00A70386">
            <w:pPr>
              <w:pStyle w:val="Textnormy"/>
              <w:spacing w:after="0"/>
              <w:ind w:left="742" w:hanging="742"/>
              <w:rPr>
                <w:rFonts w:cs="Arial"/>
                <w:lang w:val="en-GB"/>
              </w:rPr>
            </w:pPr>
            <w:r w:rsidRPr="005356E7">
              <w:rPr>
                <w:rFonts w:cs="Arial"/>
                <w:lang w:val="en-GB"/>
              </w:rPr>
              <w:t>8.5.1.4</w:t>
            </w:r>
            <w:r w:rsidR="00293BE7" w:rsidRPr="005356E7">
              <w:rPr>
                <w:rFonts w:cs="Arial"/>
                <w:lang w:val="en-GB"/>
              </w:rPr>
              <w:tab/>
            </w:r>
            <w:r w:rsidR="00425100" w:rsidRPr="005356E7">
              <w:rPr>
                <w:rFonts w:cs="Arial"/>
                <w:lang w:val="en-GB"/>
              </w:rPr>
              <w:t>Dead wood, which no longer poses a risk of spreading harmful agents, does not pose an increased risk to the health of visitors on marked hiking trails and does not constitute a real obstacle to re</w:t>
            </w:r>
            <w:r w:rsidR="008C37C1" w:rsidRPr="005356E7">
              <w:rPr>
                <w:rFonts w:cs="Arial"/>
                <w:lang w:val="en-GB"/>
              </w:rPr>
              <w:t xml:space="preserve">generation </w:t>
            </w:r>
            <w:r w:rsidR="00425100" w:rsidRPr="005356E7">
              <w:rPr>
                <w:rFonts w:cs="Arial"/>
                <w:lang w:val="en-GB"/>
              </w:rPr>
              <w:t xml:space="preserve">in accordance with </w:t>
            </w:r>
            <w:r w:rsidR="008C37C1" w:rsidRPr="005356E7">
              <w:rPr>
                <w:rFonts w:cs="Arial"/>
                <w:lang w:val="en-GB"/>
              </w:rPr>
              <w:t>the r</w:t>
            </w:r>
            <w:r w:rsidR="00425100" w:rsidRPr="005356E7">
              <w:rPr>
                <w:rFonts w:cs="Arial"/>
                <w:lang w:val="en-GB"/>
              </w:rPr>
              <w:t>equirement 8.5.1.1</w:t>
            </w:r>
            <w:r w:rsidR="00A70386" w:rsidRPr="005356E7">
              <w:rPr>
                <w:rFonts w:cs="Arial"/>
                <w:lang w:val="en-GB"/>
              </w:rPr>
              <w:t>,</w:t>
            </w:r>
            <w:r w:rsidR="00425100" w:rsidRPr="005356E7">
              <w:rPr>
                <w:rFonts w:cs="Arial"/>
                <w:lang w:val="en-GB"/>
              </w:rPr>
              <w:t xml:space="preserve"> s</w:t>
            </w:r>
            <w:r w:rsidR="006B4D19" w:rsidRPr="005356E7">
              <w:rPr>
                <w:rFonts w:cs="Arial"/>
                <w:lang w:val="en-GB"/>
              </w:rPr>
              <w:t>hall be</w:t>
            </w:r>
            <w:r w:rsidR="00425100" w:rsidRPr="005356E7">
              <w:rPr>
                <w:rFonts w:cs="Arial"/>
                <w:lang w:val="en-GB"/>
              </w:rPr>
              <w:t xml:space="preserve"> left in the stand for natural decomposition if it </w:t>
            </w:r>
            <w:r w:rsidR="00A70386" w:rsidRPr="005356E7">
              <w:rPr>
                <w:rFonts w:cs="Arial"/>
                <w:lang w:val="en-GB"/>
              </w:rPr>
              <w:t xml:space="preserve">cannot be </w:t>
            </w:r>
            <w:r w:rsidR="00425100" w:rsidRPr="005356E7">
              <w:rPr>
                <w:rFonts w:cs="Arial"/>
                <w:lang w:val="en-GB"/>
              </w:rPr>
              <w:t>remove</w:t>
            </w:r>
            <w:r w:rsidR="00A70386" w:rsidRPr="005356E7">
              <w:rPr>
                <w:rFonts w:cs="Arial"/>
                <w:lang w:val="en-GB"/>
              </w:rPr>
              <w:t>d</w:t>
            </w:r>
            <w:r w:rsidR="006B4D19" w:rsidRPr="005356E7">
              <w:rPr>
                <w:rFonts w:cs="Arial"/>
                <w:lang w:val="en-GB"/>
              </w:rPr>
              <w:t xml:space="preserve"> </w:t>
            </w:r>
            <w:r w:rsidR="00425100" w:rsidRPr="005356E7">
              <w:rPr>
                <w:rFonts w:cs="Arial"/>
                <w:lang w:val="en-GB"/>
              </w:rPr>
              <w:t>from the stand without the risk of disturbing the soil surface</w:t>
            </w:r>
          </w:p>
        </w:tc>
      </w:tr>
      <w:tr w:rsidR="00846DD5" w:rsidRPr="005356E7" w14:paraId="347CF832"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tcPr>
          <w:p w14:paraId="115EC618" w14:textId="462C4702" w:rsidR="00201F4F" w:rsidRPr="005356E7" w:rsidRDefault="00BD5AA6"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r w:rsidR="00201F4F" w:rsidRPr="005356E7">
              <w:rPr>
                <w:rFonts w:ascii="Arial" w:eastAsia="Times New Roman" w:hAnsi="Arial" w:cs="Arial"/>
                <w:b/>
                <w:bCs/>
                <w:sz w:val="20"/>
                <w:szCs w:val="20"/>
                <w:lang w:val="en-GB" w:eastAsia="sk-SK"/>
              </w:rPr>
              <w:t xml:space="preserve"> </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tcPr>
          <w:p w14:paraId="7BE25251" w14:textId="684F3828" w:rsidR="00201F4F" w:rsidRPr="005356E7" w:rsidRDefault="00201F4F" w:rsidP="006926D0">
            <w:pPr>
              <w:pStyle w:val="Nadpis2"/>
              <w:spacing w:before="0" w:after="0"/>
              <w:ind w:left="742" w:hanging="742"/>
              <w:rPr>
                <w:rFonts w:cs="Arial"/>
                <w:b w:val="0"/>
                <w:sz w:val="20"/>
                <w:lang w:val="en-GB"/>
              </w:rPr>
            </w:pPr>
            <w:r w:rsidRPr="005356E7">
              <w:rPr>
                <w:rFonts w:cs="Arial"/>
                <w:b w:val="0"/>
                <w:sz w:val="20"/>
                <w:lang w:val="en-GB"/>
              </w:rPr>
              <w:t>8.5.1.1</w:t>
            </w:r>
            <w:r w:rsidR="00A70386" w:rsidRPr="005356E7">
              <w:rPr>
                <w:rFonts w:cs="Arial"/>
                <w:b w:val="0"/>
                <w:sz w:val="20"/>
                <w:lang w:val="en-GB"/>
              </w:rPr>
              <w:tab/>
            </w:r>
            <w:r w:rsidR="000133D8" w:rsidRPr="005356E7">
              <w:rPr>
                <w:rFonts w:cs="Arial"/>
                <w:b w:val="0"/>
                <w:sz w:val="20"/>
                <w:lang w:val="en-GB"/>
              </w:rPr>
              <w:t>A p</w:t>
            </w:r>
            <w:r w:rsidR="006926D0" w:rsidRPr="005356E7">
              <w:rPr>
                <w:rFonts w:cs="Arial"/>
                <w:b w:val="0"/>
                <w:sz w:val="20"/>
                <w:lang w:val="en-GB"/>
              </w:rPr>
              <w:t xml:space="preserve">ermanent forest cover is considered to be the cover of the stand </w:t>
            </w:r>
            <w:r w:rsidR="00D143B0" w:rsidRPr="005356E7">
              <w:rPr>
                <w:rFonts w:cs="Arial"/>
                <w:b w:val="0"/>
                <w:sz w:val="20"/>
                <w:lang w:val="en-GB"/>
              </w:rPr>
              <w:t xml:space="preserve">with </w:t>
            </w:r>
            <w:r w:rsidR="006926D0" w:rsidRPr="005356E7">
              <w:rPr>
                <w:rFonts w:cs="Arial"/>
                <w:b w:val="0"/>
                <w:sz w:val="20"/>
                <w:lang w:val="en-GB"/>
              </w:rPr>
              <w:t xml:space="preserve">more than 70% of full </w:t>
            </w:r>
            <w:r w:rsidR="00D143B0" w:rsidRPr="005356E7">
              <w:rPr>
                <w:rFonts w:cs="Arial"/>
                <w:b w:val="0"/>
                <w:sz w:val="20"/>
                <w:lang w:val="en-GB"/>
              </w:rPr>
              <w:t>stocking</w:t>
            </w:r>
            <w:r w:rsidR="006926D0" w:rsidRPr="005356E7">
              <w:rPr>
                <w:rFonts w:cs="Arial"/>
                <w:b w:val="0"/>
                <w:sz w:val="20"/>
                <w:lang w:val="en-GB"/>
              </w:rPr>
              <w:t>, or even the occurrence of natural succession stages (e</w:t>
            </w:r>
            <w:r w:rsidR="000133D8" w:rsidRPr="005356E7">
              <w:rPr>
                <w:rFonts w:cs="Arial"/>
                <w:b w:val="0"/>
                <w:sz w:val="20"/>
                <w:lang w:val="en-GB"/>
              </w:rPr>
              <w:t>.</w:t>
            </w:r>
            <w:r w:rsidR="006926D0" w:rsidRPr="005356E7">
              <w:rPr>
                <w:rFonts w:cs="Arial"/>
                <w:b w:val="0"/>
                <w:sz w:val="20"/>
                <w:lang w:val="en-GB"/>
              </w:rPr>
              <w:t>g</w:t>
            </w:r>
            <w:r w:rsidR="000133D8" w:rsidRPr="005356E7">
              <w:rPr>
                <w:rFonts w:cs="Arial"/>
                <w:b w:val="0"/>
                <w:sz w:val="20"/>
                <w:lang w:val="en-GB"/>
              </w:rPr>
              <w:t>.</w:t>
            </w:r>
            <w:r w:rsidR="006926D0" w:rsidRPr="005356E7">
              <w:rPr>
                <w:rFonts w:cs="Arial"/>
                <w:b w:val="0"/>
                <w:sz w:val="20"/>
                <w:lang w:val="en-GB"/>
              </w:rPr>
              <w:t xml:space="preserve"> preparatory forest, although with lower cover, etc.) if it demonstrably provides protection against erosion</w:t>
            </w:r>
          </w:p>
        </w:tc>
      </w:tr>
      <w:tr w:rsidR="000675D5" w:rsidRPr="005356E7" w14:paraId="760F3CD3"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CD1" w14:textId="32FDAD40" w:rsidR="000675D5" w:rsidRPr="005356E7" w:rsidRDefault="00EE3114"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0142CE08" w14:textId="77777777" w:rsidR="000133D8" w:rsidRPr="005356E7" w:rsidRDefault="000133D8" w:rsidP="000133D8">
            <w:pPr>
              <w:pStyle w:val="Nadpis2"/>
              <w:numPr>
                <w:ilvl w:val="0"/>
                <w:numId w:val="3"/>
              </w:numPr>
              <w:spacing w:before="0" w:after="0"/>
              <w:rPr>
                <w:rFonts w:cs="Arial"/>
                <w:b w:val="0"/>
                <w:sz w:val="20"/>
                <w:lang w:val="en-GB"/>
              </w:rPr>
            </w:pPr>
            <w:r w:rsidRPr="005356E7">
              <w:rPr>
                <w:rFonts w:cs="Arial"/>
                <w:b w:val="0"/>
                <w:sz w:val="20"/>
                <w:lang w:val="en-GB"/>
              </w:rPr>
              <w:t>FMP and records of participant in certification</w:t>
            </w:r>
          </w:p>
          <w:p w14:paraId="7D2AE4E2" w14:textId="17D82340" w:rsidR="00163E95" w:rsidRPr="005356E7" w:rsidRDefault="00311FD1" w:rsidP="00163E95">
            <w:pPr>
              <w:pStyle w:val="Textnormy"/>
              <w:numPr>
                <w:ilvl w:val="0"/>
                <w:numId w:val="3"/>
              </w:numPr>
              <w:spacing w:after="0"/>
              <w:ind w:left="357" w:hanging="357"/>
              <w:rPr>
                <w:rFonts w:cs="Arial"/>
                <w:lang w:val="en-GB"/>
              </w:rPr>
            </w:pPr>
            <w:r w:rsidRPr="005356E7">
              <w:rPr>
                <w:rFonts w:cs="Arial"/>
                <w:lang w:val="en-GB"/>
              </w:rPr>
              <w:t>communication with stakeholders</w:t>
            </w:r>
          </w:p>
          <w:p w14:paraId="760F3CD2" w14:textId="50F65CB5" w:rsidR="000675D5" w:rsidRPr="005356E7" w:rsidRDefault="004A0FCE" w:rsidP="00163E95">
            <w:pPr>
              <w:pStyle w:val="Nadpis2"/>
              <w:numPr>
                <w:ilvl w:val="0"/>
                <w:numId w:val="3"/>
              </w:numPr>
              <w:spacing w:before="0" w:after="0"/>
              <w:ind w:left="357" w:hanging="357"/>
              <w:rPr>
                <w:rFonts w:cs="Arial"/>
                <w:b w:val="0"/>
                <w:sz w:val="20"/>
                <w:lang w:val="en-GB"/>
              </w:rPr>
            </w:pPr>
            <w:r w:rsidRPr="005356E7">
              <w:rPr>
                <w:rFonts w:cs="Arial"/>
                <w:b w:val="0"/>
                <w:sz w:val="20"/>
                <w:lang w:val="en-GB"/>
              </w:rPr>
              <w:t>inspection in forest</w:t>
            </w:r>
          </w:p>
        </w:tc>
      </w:tr>
    </w:tbl>
    <w:p w14:paraId="760F3CD4" w14:textId="719B9F0B" w:rsidR="0075720B" w:rsidRPr="005356E7" w:rsidRDefault="0075720B" w:rsidP="00C62EF7">
      <w:pPr>
        <w:ind w:left="-142"/>
        <w:rPr>
          <w:rFonts w:ascii="Arial" w:hAnsi="Arial" w:cs="Arial"/>
          <w:sz w:val="20"/>
          <w:szCs w:val="20"/>
          <w:shd w:val="clear" w:color="auto" w:fill="FFFFFF"/>
          <w:lang w:val="en-GB"/>
        </w:rPr>
      </w:pPr>
    </w:p>
    <w:p w14:paraId="760F3CD5" w14:textId="77777777" w:rsidR="0075720B" w:rsidRPr="005356E7" w:rsidRDefault="0075720B" w:rsidP="00C62EF7">
      <w:pPr>
        <w:ind w:left="-142"/>
        <w:rPr>
          <w:rFonts w:ascii="Arial" w:hAnsi="Arial" w:cs="Arial"/>
          <w:sz w:val="20"/>
          <w:szCs w:val="20"/>
          <w:shd w:val="clear" w:color="auto" w:fill="FFFFFF"/>
          <w:lang w:val="en-GB"/>
        </w:rPr>
      </w:pPr>
    </w:p>
    <w:p w14:paraId="760F3CD6" w14:textId="4C61A770"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596157F1" w14:textId="77777777" w:rsidR="0075720B" w:rsidRPr="005356E7" w:rsidRDefault="0075720B"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CDB"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CD9" w14:textId="6B5F18F3" w:rsidR="0075720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CDA" w14:textId="77777777" w:rsidR="0075720B" w:rsidRPr="005356E7" w:rsidRDefault="0075720B" w:rsidP="00FB473B">
            <w:pPr>
              <w:pStyle w:val="Odsekzoznamu"/>
              <w:ind w:left="336" w:hanging="360"/>
              <w:rPr>
                <w:rFonts w:ascii="Arial" w:hAnsi="Arial" w:cs="Arial"/>
                <w:b/>
                <w:lang w:val="en-GB" w:eastAsia="sk-SK"/>
              </w:rPr>
            </w:pPr>
            <w:r w:rsidRPr="005356E7">
              <w:rPr>
                <w:rFonts w:ascii="Arial" w:hAnsi="Arial" w:cs="Arial"/>
                <w:b/>
                <w:lang w:val="en-GB" w:eastAsia="sk-SK"/>
              </w:rPr>
              <w:t>8.5.</w:t>
            </w:r>
          </w:p>
        </w:tc>
      </w:tr>
      <w:tr w:rsidR="00846DD5" w:rsidRPr="005356E7" w14:paraId="760F3CDE"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DC" w14:textId="284D0A6A" w:rsidR="0075720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DD" w14:textId="608FC074" w:rsidR="0075720B" w:rsidRPr="005356E7" w:rsidRDefault="005E3F96" w:rsidP="001A5DD4">
            <w:pPr>
              <w:rPr>
                <w:rFonts w:ascii="Arial" w:hAnsi="Arial" w:cs="Arial"/>
                <w:b/>
                <w:lang w:val="en-GB" w:eastAsia="sk-SK"/>
              </w:rPr>
            </w:pPr>
            <w:r w:rsidRPr="005356E7">
              <w:rPr>
                <w:rFonts w:ascii="Arial" w:hAnsi="Arial" w:cs="Arial"/>
                <w:b/>
                <w:caps/>
                <w:lang w:val="en-GB"/>
              </w:rPr>
              <w:t>Maintenance or appropriate enhancement of protective functions in forest management (notably soil and water)</w:t>
            </w:r>
          </w:p>
        </w:tc>
      </w:tr>
      <w:tr w:rsidR="00846DD5" w:rsidRPr="005356E7" w14:paraId="760F3CE1"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DF" w14:textId="173AE395" w:rsidR="0075720B" w:rsidRPr="005356E7" w:rsidRDefault="007F0B4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E0" w14:textId="5C715618" w:rsidR="0075720B" w:rsidRPr="005356E7" w:rsidRDefault="0075720B" w:rsidP="0075720B">
            <w:pPr>
              <w:pStyle w:val="Odsekzoznamu"/>
              <w:ind w:left="336" w:hanging="360"/>
              <w:rPr>
                <w:rFonts w:ascii="Arial" w:hAnsi="Arial" w:cs="Arial"/>
                <w:b/>
                <w:lang w:val="en-GB" w:eastAsia="sk-SK"/>
              </w:rPr>
            </w:pPr>
            <w:r w:rsidRPr="005356E7">
              <w:rPr>
                <w:rFonts w:ascii="Arial" w:hAnsi="Arial" w:cs="Arial"/>
                <w:b/>
                <w:lang w:val="en-GB" w:eastAsia="sk-SK"/>
              </w:rPr>
              <w:t xml:space="preserve">8.5.2. </w:t>
            </w:r>
            <w:r w:rsidR="00A9490F" w:rsidRPr="005356E7">
              <w:rPr>
                <w:rFonts w:ascii="Arial" w:hAnsi="Arial" w:cs="Arial"/>
                <w:b/>
                <w:caps/>
                <w:lang w:val="en-GB"/>
              </w:rPr>
              <w:t>Protection of water resources</w:t>
            </w:r>
          </w:p>
        </w:tc>
      </w:tr>
      <w:tr w:rsidR="00846DD5" w:rsidRPr="005356E7" w14:paraId="760F3CE4"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CE2" w14:textId="338E5070" w:rsidR="0075720B" w:rsidRPr="005356E7" w:rsidRDefault="002C12D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CE3" w14:textId="1EF5EA77" w:rsidR="0075720B" w:rsidRPr="005356E7" w:rsidRDefault="00057678" w:rsidP="00902326">
            <w:pPr>
              <w:pStyle w:val="Odsekzoznamu"/>
              <w:ind w:left="0" w:hanging="24"/>
              <w:rPr>
                <w:rFonts w:ascii="Arial" w:hAnsi="Arial" w:cs="Arial"/>
                <w:lang w:val="en-GB" w:eastAsia="sk-SK"/>
              </w:rPr>
            </w:pPr>
            <w:r w:rsidRPr="005356E7">
              <w:rPr>
                <w:rFonts w:ascii="Arial" w:hAnsi="Arial" w:cs="Arial"/>
                <w:lang w:val="en-GB" w:eastAsia="sk-SK"/>
              </w:rPr>
              <w:t xml:space="preserve">Implementation of </w:t>
            </w:r>
            <w:r w:rsidR="00AB5607" w:rsidRPr="005356E7">
              <w:rPr>
                <w:rFonts w:ascii="Arial" w:hAnsi="Arial" w:cs="Arial"/>
                <w:lang w:val="en-GB" w:eastAsia="sk-SK"/>
              </w:rPr>
              <w:t xml:space="preserve">appropriately timed and intensity-appropriate management measures to maintain the functionality and resilience of forests aimed at water </w:t>
            </w:r>
            <w:r w:rsidRPr="005356E7">
              <w:rPr>
                <w:rFonts w:ascii="Arial" w:hAnsi="Arial" w:cs="Arial"/>
                <w:lang w:val="en-GB" w:eastAsia="sk-SK"/>
              </w:rPr>
              <w:t xml:space="preserve">resources </w:t>
            </w:r>
            <w:r w:rsidR="00AB5607" w:rsidRPr="005356E7">
              <w:rPr>
                <w:rFonts w:ascii="Arial" w:hAnsi="Arial" w:cs="Arial"/>
                <w:lang w:val="en-GB" w:eastAsia="sk-SK"/>
              </w:rPr>
              <w:t>protection</w:t>
            </w:r>
          </w:p>
        </w:tc>
      </w:tr>
      <w:tr w:rsidR="00846DD5" w:rsidRPr="005356E7" w14:paraId="760F3CE7"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E5" w14:textId="7E4C2379" w:rsidR="006B758A"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CE6" w14:textId="77D268DD" w:rsidR="006B758A" w:rsidRPr="005356E7" w:rsidRDefault="00FD45D4" w:rsidP="00902326">
            <w:pPr>
              <w:pStyle w:val="Odsekzoznamu"/>
              <w:ind w:left="0" w:hanging="24"/>
              <w:rPr>
                <w:rFonts w:ascii="Arial" w:hAnsi="Arial" w:cs="Arial"/>
                <w:lang w:val="en-GB" w:eastAsia="sk-SK"/>
              </w:rPr>
            </w:pPr>
            <w:r w:rsidRPr="005356E7">
              <w:rPr>
                <w:rFonts w:ascii="Arial" w:hAnsi="Arial" w:cs="Arial"/>
                <w:lang w:val="en-GB" w:eastAsia="sk-SK"/>
              </w:rPr>
              <w:t>To ensure the required quality and expected intensity of water resources</w:t>
            </w:r>
            <w:r w:rsidR="00E35646" w:rsidRPr="005356E7">
              <w:rPr>
                <w:rFonts w:ascii="Arial" w:hAnsi="Arial" w:cs="Arial"/>
                <w:lang w:val="en-GB" w:eastAsia="sk-SK"/>
              </w:rPr>
              <w:t xml:space="preserve"> also in connection with their ecological function. Technical operations </w:t>
            </w:r>
            <w:r w:rsidR="00243DD1" w:rsidRPr="005356E7">
              <w:rPr>
                <w:rFonts w:ascii="Arial" w:hAnsi="Arial" w:cs="Arial"/>
                <w:lang w:val="en-GB" w:eastAsia="sk-SK"/>
              </w:rPr>
              <w:t xml:space="preserve">shall </w:t>
            </w:r>
            <w:r w:rsidR="00E35646" w:rsidRPr="005356E7">
              <w:rPr>
                <w:rFonts w:ascii="Arial" w:hAnsi="Arial" w:cs="Arial"/>
                <w:lang w:val="en-GB" w:eastAsia="sk-SK"/>
              </w:rPr>
              <w:t>minimize negative impacts on water resources.</w:t>
            </w:r>
          </w:p>
        </w:tc>
      </w:tr>
      <w:tr w:rsidR="00846DD5" w:rsidRPr="005356E7" w14:paraId="760F3CEE"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CE8" w14:textId="0F412DA0"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24B19844" w14:textId="77777777" w:rsidR="00D11447" w:rsidRPr="005356E7" w:rsidRDefault="00D11447" w:rsidP="00DD563A">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4C2B2F6F" w14:textId="77777777" w:rsidR="00D11447" w:rsidRPr="005356E7" w:rsidRDefault="00D11447" w:rsidP="00DD563A">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2FC7A126" w14:textId="77777777" w:rsidR="00D11447" w:rsidRPr="005356E7" w:rsidRDefault="00D11447" w:rsidP="00DD563A">
            <w:pPr>
              <w:pStyle w:val="Nadpis2"/>
              <w:numPr>
                <w:ilvl w:val="0"/>
                <w:numId w:val="3"/>
              </w:numPr>
              <w:spacing w:before="0" w:after="0"/>
              <w:rPr>
                <w:rFonts w:cs="Arial"/>
                <w:b w:val="0"/>
                <w:sz w:val="20"/>
                <w:lang w:val="en-GB"/>
              </w:rPr>
            </w:pPr>
            <w:r w:rsidRPr="005356E7">
              <w:rPr>
                <w:rFonts w:cs="Arial"/>
                <w:b w:val="0"/>
                <w:sz w:val="20"/>
                <w:lang w:val="en-GB"/>
              </w:rPr>
              <w:t>Act NR SR 364/2004 Coll. on waters as amended</w:t>
            </w:r>
          </w:p>
          <w:p w14:paraId="165A67D5" w14:textId="77777777" w:rsidR="00DD563A" w:rsidRPr="005356E7" w:rsidRDefault="00C73B0E" w:rsidP="00DD563A">
            <w:pPr>
              <w:pStyle w:val="Nadpis2"/>
              <w:numPr>
                <w:ilvl w:val="0"/>
                <w:numId w:val="3"/>
              </w:numPr>
              <w:spacing w:before="0" w:after="0"/>
              <w:rPr>
                <w:rFonts w:cs="Arial"/>
                <w:b w:val="0"/>
                <w:sz w:val="20"/>
                <w:lang w:val="en-GB"/>
              </w:rPr>
            </w:pPr>
            <w:r w:rsidRPr="005356E7">
              <w:rPr>
                <w:rFonts w:cs="Arial"/>
                <w:b w:val="0"/>
                <w:sz w:val="20"/>
                <w:lang w:val="en-GB"/>
              </w:rPr>
              <w:t>Act NR SR 305/2018 Coll. on protected areas for natural water accumulation</w:t>
            </w:r>
          </w:p>
          <w:p w14:paraId="19B26DB0" w14:textId="590E5832" w:rsidR="00C73B0E" w:rsidRPr="005356E7" w:rsidRDefault="00DD563A" w:rsidP="00DD563A">
            <w:pPr>
              <w:pStyle w:val="Nadpis2"/>
              <w:numPr>
                <w:ilvl w:val="0"/>
                <w:numId w:val="3"/>
              </w:numPr>
              <w:spacing w:before="0" w:after="0"/>
              <w:rPr>
                <w:rFonts w:cs="Arial"/>
                <w:b w:val="0"/>
                <w:sz w:val="20"/>
                <w:lang w:val="en-GB"/>
              </w:rPr>
            </w:pPr>
            <w:r w:rsidRPr="005356E7">
              <w:rPr>
                <w:rFonts w:cs="Arial"/>
                <w:b w:val="0"/>
                <w:sz w:val="20"/>
                <w:lang w:val="en-GB"/>
              </w:rPr>
              <w:t>Act 538/2005 Coll. on the natural healing waters, natural curative spas, spa sites and natural mineral waters as amended</w:t>
            </w:r>
          </w:p>
          <w:p w14:paraId="760F3CED" w14:textId="631940B5" w:rsidR="0075720B" w:rsidRPr="005356E7" w:rsidRDefault="00D11447" w:rsidP="00DD563A">
            <w:pPr>
              <w:pStyle w:val="Nadpis2"/>
              <w:numPr>
                <w:ilvl w:val="0"/>
                <w:numId w:val="3"/>
              </w:numPr>
              <w:spacing w:before="0" w:after="0"/>
              <w:rPr>
                <w:rFonts w:cs="Arial"/>
                <w:b w:val="0"/>
                <w:sz w:val="20"/>
                <w:lang w:val="en-GB"/>
              </w:rPr>
            </w:pPr>
            <w:r w:rsidRPr="005356E7">
              <w:rPr>
                <w:rFonts w:cs="Arial"/>
                <w:b w:val="0"/>
                <w:sz w:val="20"/>
                <w:lang w:val="en-GB"/>
              </w:rPr>
              <w:t>Decree MP SR 453/2006 Coll. on forest management and forest protection as amended</w:t>
            </w:r>
          </w:p>
        </w:tc>
      </w:tr>
      <w:tr w:rsidR="00846DD5" w:rsidRPr="005356E7" w14:paraId="760F3CF6" w14:textId="77777777" w:rsidTr="00FB473B">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CEF" w14:textId="3B1873B9"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5720B"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CF0" w14:textId="2673883E" w:rsidR="0075720B" w:rsidRPr="005356E7" w:rsidRDefault="0075720B" w:rsidP="00FA4E3D">
            <w:pPr>
              <w:pStyle w:val="Textnormy"/>
              <w:spacing w:after="0"/>
              <w:ind w:left="742" w:hanging="742"/>
              <w:jc w:val="left"/>
              <w:rPr>
                <w:rFonts w:cs="Arial"/>
                <w:lang w:val="en-GB"/>
              </w:rPr>
            </w:pPr>
            <w:r w:rsidRPr="005356E7">
              <w:rPr>
                <w:rFonts w:cs="Arial"/>
                <w:lang w:val="en-GB"/>
              </w:rPr>
              <w:t>8.5.2.1</w:t>
            </w:r>
            <w:r w:rsidR="00FA4E3D" w:rsidRPr="005356E7">
              <w:rPr>
                <w:rFonts w:cs="Arial"/>
                <w:lang w:val="en-GB"/>
              </w:rPr>
              <w:tab/>
            </w:r>
            <w:r w:rsidR="00C12DC6" w:rsidRPr="005356E7">
              <w:rPr>
                <w:rFonts w:cs="Arial"/>
                <w:lang w:val="en-GB"/>
              </w:rPr>
              <w:t>Forest management in the forest</w:t>
            </w:r>
            <w:r w:rsidR="009E7BFF" w:rsidRPr="005356E7">
              <w:rPr>
                <w:rFonts w:cs="Arial"/>
                <w:lang w:val="en-GB"/>
              </w:rPr>
              <w:t xml:space="preserve"> </w:t>
            </w:r>
            <w:r w:rsidR="00C12DC6" w:rsidRPr="005356E7">
              <w:rPr>
                <w:rFonts w:cs="Arial"/>
                <w:lang w:val="en-GB"/>
              </w:rPr>
              <w:t>s</w:t>
            </w:r>
            <w:r w:rsidR="009E7BFF" w:rsidRPr="005356E7">
              <w:rPr>
                <w:rFonts w:cs="Arial"/>
                <w:lang w:val="en-GB"/>
              </w:rPr>
              <w:t>tands</w:t>
            </w:r>
            <w:r w:rsidR="00C12DC6" w:rsidRPr="005356E7">
              <w:rPr>
                <w:rFonts w:cs="Arial"/>
                <w:lang w:val="en-GB"/>
              </w:rPr>
              <w:t xml:space="preserve"> situated in spring areas, waterlogged sites, banks of water streams, reservoirs and protection zones of natural curative resources and sources of natural mineral water shall be preferably adapted to fulfilment of their protective functions</w:t>
            </w:r>
          </w:p>
          <w:p w14:paraId="760F3CF1" w14:textId="1FBD59D3" w:rsidR="0075720B" w:rsidRPr="005356E7" w:rsidRDefault="0075720B" w:rsidP="00FA4E3D">
            <w:pPr>
              <w:pStyle w:val="Textnormy"/>
              <w:spacing w:after="0"/>
              <w:ind w:left="742" w:hanging="742"/>
              <w:jc w:val="left"/>
              <w:rPr>
                <w:rFonts w:cs="Arial"/>
                <w:lang w:val="en-GB"/>
              </w:rPr>
            </w:pPr>
            <w:r w:rsidRPr="005356E7">
              <w:rPr>
                <w:rFonts w:cs="Arial"/>
                <w:lang w:val="en-GB"/>
              </w:rPr>
              <w:t>8.5.2.2</w:t>
            </w:r>
            <w:r w:rsidR="00FA4E3D" w:rsidRPr="005356E7">
              <w:rPr>
                <w:rFonts w:cs="Arial"/>
                <w:lang w:val="en-GB"/>
              </w:rPr>
              <w:tab/>
            </w:r>
            <w:r w:rsidR="00033AFE" w:rsidRPr="005356E7">
              <w:rPr>
                <w:rFonts w:cs="Arial"/>
                <w:lang w:val="en-GB"/>
              </w:rPr>
              <w:t>Springs and waterlogged habitats shall be specially protected during logging</w:t>
            </w:r>
            <w:r w:rsidR="006E0CBB" w:rsidRPr="005356E7">
              <w:rPr>
                <w:rFonts w:cs="Arial"/>
                <w:lang w:val="en-GB"/>
              </w:rPr>
              <w:t>;</w:t>
            </w:r>
            <w:r w:rsidR="00033AFE" w:rsidRPr="005356E7">
              <w:rPr>
                <w:rFonts w:cs="Arial"/>
                <w:lang w:val="en-GB"/>
              </w:rPr>
              <w:t xml:space="preserve"> appropriate measures </w:t>
            </w:r>
            <w:r w:rsidR="006E0CBB" w:rsidRPr="005356E7">
              <w:rPr>
                <w:rFonts w:cs="Arial"/>
                <w:lang w:val="en-GB"/>
              </w:rPr>
              <w:t>shall be</w:t>
            </w:r>
            <w:r w:rsidR="00033AFE" w:rsidRPr="005356E7">
              <w:rPr>
                <w:rFonts w:cs="Arial"/>
                <w:lang w:val="en-GB"/>
              </w:rPr>
              <w:t xml:space="preserve"> taken to prevent damage to such sites</w:t>
            </w:r>
          </w:p>
          <w:p w14:paraId="760F3CF2" w14:textId="328E048E" w:rsidR="0075720B" w:rsidRPr="005356E7" w:rsidRDefault="0075720B" w:rsidP="00FA4E3D">
            <w:pPr>
              <w:pStyle w:val="Textnormy"/>
              <w:spacing w:after="0"/>
              <w:ind w:left="742" w:hanging="742"/>
              <w:jc w:val="left"/>
              <w:rPr>
                <w:rFonts w:cs="Arial"/>
                <w:lang w:val="en-GB"/>
              </w:rPr>
            </w:pPr>
            <w:r w:rsidRPr="005356E7">
              <w:rPr>
                <w:rFonts w:cs="Arial"/>
                <w:lang w:val="en-GB"/>
              </w:rPr>
              <w:t>8.5.2.3</w:t>
            </w:r>
            <w:r w:rsidR="00FA4E3D" w:rsidRPr="005356E7">
              <w:rPr>
                <w:rFonts w:cs="Arial"/>
                <w:lang w:val="en-GB"/>
              </w:rPr>
              <w:tab/>
            </w:r>
            <w:r w:rsidR="00A274E3" w:rsidRPr="005356E7">
              <w:rPr>
                <w:rFonts w:cs="Arial"/>
                <w:lang w:val="en-GB"/>
              </w:rPr>
              <w:t xml:space="preserve">Water protection zones shall be documented; water quality measures </w:t>
            </w:r>
            <w:r w:rsidR="003D7ADD" w:rsidRPr="005356E7">
              <w:rPr>
                <w:rFonts w:cs="Arial"/>
                <w:lang w:val="en-GB"/>
              </w:rPr>
              <w:t>shall be kept</w:t>
            </w:r>
          </w:p>
          <w:p w14:paraId="5162FD7C" w14:textId="0402FD5C" w:rsidR="00E47441" w:rsidRPr="005356E7" w:rsidRDefault="0075720B" w:rsidP="00FA4E3D">
            <w:pPr>
              <w:pStyle w:val="Textnormy"/>
              <w:spacing w:after="0"/>
              <w:ind w:left="742" w:hanging="742"/>
              <w:jc w:val="left"/>
              <w:rPr>
                <w:rFonts w:cs="Arial"/>
                <w:lang w:val="en-GB"/>
              </w:rPr>
            </w:pPr>
            <w:r w:rsidRPr="005356E7">
              <w:rPr>
                <w:rFonts w:cs="Arial"/>
                <w:lang w:val="en-GB"/>
              </w:rPr>
              <w:t>8.5.2.4</w:t>
            </w:r>
            <w:r w:rsidR="00FA4E3D" w:rsidRPr="005356E7">
              <w:rPr>
                <w:rFonts w:cs="Arial"/>
                <w:lang w:val="en-GB"/>
              </w:rPr>
              <w:tab/>
            </w:r>
            <w:r w:rsidR="00FE2503" w:rsidRPr="005356E7">
              <w:rPr>
                <w:rFonts w:cs="Arial"/>
                <w:lang w:val="en-GB"/>
              </w:rPr>
              <w:t xml:space="preserve">In localities of natural accumulation of surface water and groundwater, it is prohibited to apply aerial application of fertilizers, plant protection products and biocidal products at a distance of less than 50 m from surface waters, exposed groundwater and water bodies, where water pollution or </w:t>
            </w:r>
            <w:r w:rsidR="00956412" w:rsidRPr="005356E7">
              <w:rPr>
                <w:rFonts w:cs="Arial"/>
                <w:lang w:val="en-GB"/>
              </w:rPr>
              <w:t xml:space="preserve">water </w:t>
            </w:r>
            <w:r w:rsidR="00FE2503" w:rsidRPr="005356E7">
              <w:rPr>
                <w:rFonts w:cs="Arial"/>
                <w:lang w:val="en-GB"/>
              </w:rPr>
              <w:t>quality hazards may occur.</w:t>
            </w:r>
          </w:p>
          <w:p w14:paraId="7B9E058C" w14:textId="2E57B376" w:rsidR="006A5CE8" w:rsidRPr="005356E7" w:rsidRDefault="0075720B" w:rsidP="006A5CE8">
            <w:pPr>
              <w:pStyle w:val="Textnormy"/>
              <w:spacing w:after="0"/>
              <w:ind w:left="742" w:hanging="742"/>
              <w:rPr>
                <w:rFonts w:cs="Arial"/>
                <w:lang w:val="en-GB"/>
              </w:rPr>
            </w:pPr>
            <w:r w:rsidRPr="005356E7">
              <w:rPr>
                <w:rFonts w:cs="Arial"/>
                <w:lang w:val="en-GB"/>
              </w:rPr>
              <w:t>8.5.2.5</w:t>
            </w:r>
            <w:r w:rsidR="00FA4E3D" w:rsidRPr="005356E7">
              <w:rPr>
                <w:rFonts w:cs="Arial"/>
                <w:lang w:val="en-GB"/>
              </w:rPr>
              <w:tab/>
            </w:r>
            <w:r w:rsidR="00687832" w:rsidRPr="005356E7">
              <w:rPr>
                <w:rFonts w:cs="Arial"/>
                <w:lang w:val="en-GB"/>
              </w:rPr>
              <w:t>Skidding</w:t>
            </w:r>
            <w:r w:rsidR="006A5CE8" w:rsidRPr="005356E7">
              <w:rPr>
                <w:rFonts w:cs="Arial"/>
                <w:lang w:val="en-GB"/>
              </w:rPr>
              <w:t xml:space="preserve"> through watercourses </w:t>
            </w:r>
            <w:r w:rsidR="008662FC" w:rsidRPr="005356E7">
              <w:rPr>
                <w:rFonts w:cs="Arial"/>
                <w:lang w:val="en-GB"/>
              </w:rPr>
              <w:t>shall be</w:t>
            </w:r>
            <w:r w:rsidR="006A5CE8" w:rsidRPr="005356E7">
              <w:rPr>
                <w:rFonts w:cs="Arial"/>
                <w:lang w:val="en-GB"/>
              </w:rPr>
              <w:t xml:space="preserve"> carried out only to the necessary extent </w:t>
            </w:r>
            <w:r w:rsidR="008662FC" w:rsidRPr="005356E7">
              <w:rPr>
                <w:rFonts w:cs="Arial"/>
                <w:lang w:val="en-GB"/>
              </w:rPr>
              <w:t xml:space="preserve">and </w:t>
            </w:r>
            <w:r w:rsidR="006A5CE8" w:rsidRPr="005356E7">
              <w:rPr>
                <w:rFonts w:cs="Arial"/>
                <w:lang w:val="en-GB"/>
              </w:rPr>
              <w:t>only after the assessment of other possibilities</w:t>
            </w:r>
            <w:r w:rsidR="004E0706" w:rsidRPr="005356E7">
              <w:rPr>
                <w:rFonts w:cs="Arial"/>
                <w:lang w:val="en-GB"/>
              </w:rPr>
              <w:t>;</w:t>
            </w:r>
            <w:r w:rsidR="006A5CE8" w:rsidRPr="005356E7">
              <w:rPr>
                <w:rFonts w:cs="Arial"/>
                <w:lang w:val="en-GB"/>
              </w:rPr>
              <w:t xml:space="preserve"> damaged banks and river</w:t>
            </w:r>
            <w:r w:rsidR="00675E34" w:rsidRPr="005356E7">
              <w:rPr>
                <w:rFonts w:cs="Arial"/>
                <w:lang w:val="en-GB"/>
              </w:rPr>
              <w:t xml:space="preserve"> </w:t>
            </w:r>
            <w:r w:rsidR="006A5CE8" w:rsidRPr="005356E7">
              <w:rPr>
                <w:rFonts w:cs="Arial"/>
                <w:lang w:val="en-GB"/>
              </w:rPr>
              <w:t xml:space="preserve">beds </w:t>
            </w:r>
            <w:r w:rsidR="004E0706" w:rsidRPr="005356E7">
              <w:rPr>
                <w:rFonts w:cs="Arial"/>
                <w:lang w:val="en-GB"/>
              </w:rPr>
              <w:t>shall be</w:t>
            </w:r>
            <w:r w:rsidR="006A5CE8" w:rsidRPr="005356E7">
              <w:rPr>
                <w:rFonts w:cs="Arial"/>
                <w:lang w:val="en-GB"/>
              </w:rPr>
              <w:t xml:space="preserve"> returned to their original state</w:t>
            </w:r>
          </w:p>
          <w:p w14:paraId="760F3CF5" w14:textId="34FC8638" w:rsidR="0075720B" w:rsidRPr="005356E7" w:rsidRDefault="006A5CE8" w:rsidP="008B0561">
            <w:pPr>
              <w:pStyle w:val="Textnormy"/>
              <w:spacing w:after="0"/>
              <w:ind w:left="742" w:hanging="742"/>
              <w:jc w:val="left"/>
              <w:rPr>
                <w:rFonts w:cs="Arial"/>
                <w:lang w:val="en-GB"/>
              </w:rPr>
            </w:pPr>
            <w:r w:rsidRPr="005356E7">
              <w:rPr>
                <w:rFonts w:cs="Arial"/>
                <w:lang w:val="en-GB"/>
              </w:rPr>
              <w:t>8.5.2.6</w:t>
            </w:r>
            <w:r w:rsidR="004E0706" w:rsidRPr="005356E7">
              <w:rPr>
                <w:rFonts w:cs="Arial"/>
                <w:lang w:val="en-GB"/>
              </w:rPr>
              <w:tab/>
            </w:r>
            <w:r w:rsidR="00083857" w:rsidRPr="005356E7">
              <w:rPr>
                <w:rFonts w:cs="Arial"/>
                <w:lang w:val="en-GB"/>
              </w:rPr>
              <w:t>N</w:t>
            </w:r>
            <w:r w:rsidRPr="005356E7">
              <w:rPr>
                <w:rFonts w:cs="Arial"/>
                <w:lang w:val="en-GB"/>
              </w:rPr>
              <w:t xml:space="preserve">o routes </w:t>
            </w:r>
            <w:r w:rsidR="00083857" w:rsidRPr="005356E7">
              <w:rPr>
                <w:rFonts w:cs="Arial"/>
                <w:lang w:val="en-GB"/>
              </w:rPr>
              <w:t xml:space="preserve">for </w:t>
            </w:r>
            <w:r w:rsidRPr="005356E7">
              <w:rPr>
                <w:rFonts w:cs="Arial"/>
                <w:lang w:val="en-GB"/>
              </w:rPr>
              <w:t xml:space="preserve">movement of logging </w:t>
            </w:r>
            <w:r w:rsidR="0081214A" w:rsidRPr="005356E7">
              <w:rPr>
                <w:rFonts w:cs="Arial"/>
                <w:lang w:val="en-GB"/>
              </w:rPr>
              <w:t xml:space="preserve">and skidding </w:t>
            </w:r>
            <w:r w:rsidR="00083857" w:rsidRPr="005356E7">
              <w:rPr>
                <w:rFonts w:cs="Arial"/>
                <w:lang w:val="en-GB"/>
              </w:rPr>
              <w:t xml:space="preserve">machinery </w:t>
            </w:r>
            <w:r w:rsidR="0081214A" w:rsidRPr="005356E7">
              <w:rPr>
                <w:rFonts w:cs="Arial"/>
                <w:lang w:val="en-GB"/>
              </w:rPr>
              <w:t xml:space="preserve">shall not be </w:t>
            </w:r>
            <w:r w:rsidR="008B0561" w:rsidRPr="005356E7">
              <w:rPr>
                <w:rFonts w:cs="Arial"/>
                <w:lang w:val="en-GB"/>
              </w:rPr>
              <w:t xml:space="preserve">designed </w:t>
            </w:r>
            <w:r w:rsidRPr="005356E7">
              <w:rPr>
                <w:rFonts w:cs="Arial"/>
                <w:lang w:val="en-GB"/>
              </w:rPr>
              <w:t>through heavily waterlogged and wet localities</w:t>
            </w:r>
          </w:p>
        </w:tc>
      </w:tr>
      <w:tr w:rsidR="00846DD5" w:rsidRPr="005356E7" w14:paraId="760F3CFF"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CFD" w14:textId="2ABDF338" w:rsidR="000675D5" w:rsidRPr="005356E7" w:rsidRDefault="00EE3114"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3A6FF42E" w14:textId="77777777" w:rsidR="006C4365" w:rsidRPr="005356E7" w:rsidRDefault="006C4365" w:rsidP="006C4365">
            <w:pPr>
              <w:pStyle w:val="Nadpis2"/>
              <w:numPr>
                <w:ilvl w:val="0"/>
                <w:numId w:val="3"/>
              </w:numPr>
              <w:spacing w:before="0" w:after="0"/>
              <w:rPr>
                <w:rFonts w:cs="Arial"/>
                <w:b w:val="0"/>
                <w:sz w:val="20"/>
                <w:lang w:val="en-GB"/>
              </w:rPr>
            </w:pPr>
            <w:r w:rsidRPr="005356E7">
              <w:rPr>
                <w:rFonts w:cs="Arial"/>
                <w:b w:val="0"/>
                <w:sz w:val="20"/>
                <w:lang w:val="en-GB"/>
              </w:rPr>
              <w:t>models of forest management</w:t>
            </w:r>
          </w:p>
          <w:p w14:paraId="73F75788" w14:textId="77777777" w:rsidR="006C4365" w:rsidRPr="005356E7" w:rsidRDefault="006C4365" w:rsidP="006C4365">
            <w:pPr>
              <w:pStyle w:val="Nadpis2"/>
              <w:numPr>
                <w:ilvl w:val="0"/>
                <w:numId w:val="3"/>
              </w:numPr>
              <w:spacing w:before="0" w:after="0"/>
              <w:rPr>
                <w:rFonts w:cs="Arial"/>
                <w:b w:val="0"/>
                <w:sz w:val="20"/>
                <w:lang w:val="en-GB"/>
              </w:rPr>
            </w:pPr>
            <w:r w:rsidRPr="005356E7">
              <w:rPr>
                <w:rFonts w:cs="Arial"/>
                <w:b w:val="0"/>
                <w:sz w:val="20"/>
                <w:lang w:val="en-GB"/>
              </w:rPr>
              <w:t xml:space="preserve">FMP and LHE of forest manager </w:t>
            </w:r>
          </w:p>
          <w:p w14:paraId="72E5FFE7" w14:textId="77777777" w:rsidR="006C4365" w:rsidRPr="005356E7" w:rsidRDefault="006C4365" w:rsidP="006C4365">
            <w:pPr>
              <w:pStyle w:val="Nadpis2"/>
              <w:numPr>
                <w:ilvl w:val="0"/>
                <w:numId w:val="3"/>
              </w:numPr>
              <w:spacing w:before="0" w:after="0"/>
              <w:rPr>
                <w:rFonts w:cs="Arial"/>
                <w:b w:val="0"/>
                <w:sz w:val="20"/>
                <w:lang w:val="en-GB"/>
              </w:rPr>
            </w:pPr>
            <w:r w:rsidRPr="005356E7">
              <w:rPr>
                <w:rFonts w:cs="Arial"/>
                <w:b w:val="0"/>
                <w:sz w:val="20"/>
                <w:lang w:val="en-GB"/>
              </w:rPr>
              <w:t>results of state supervision</w:t>
            </w:r>
          </w:p>
          <w:p w14:paraId="760F3CFE" w14:textId="7E722FF7" w:rsidR="000675D5" w:rsidRPr="005356E7" w:rsidRDefault="004A0FCE" w:rsidP="0014766E">
            <w:pPr>
              <w:pStyle w:val="Nadpis2"/>
              <w:numPr>
                <w:ilvl w:val="0"/>
                <w:numId w:val="3"/>
              </w:numPr>
              <w:spacing w:before="0" w:after="0"/>
              <w:rPr>
                <w:rFonts w:cs="Arial"/>
                <w:b w:val="0"/>
                <w:sz w:val="20"/>
                <w:lang w:val="en-GB"/>
              </w:rPr>
            </w:pPr>
            <w:r w:rsidRPr="005356E7">
              <w:rPr>
                <w:rFonts w:cs="Arial"/>
                <w:b w:val="0"/>
                <w:sz w:val="20"/>
                <w:lang w:val="en-GB"/>
              </w:rPr>
              <w:t>inspection in forest</w:t>
            </w:r>
          </w:p>
        </w:tc>
      </w:tr>
    </w:tbl>
    <w:p w14:paraId="74AADB33"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346B95AC" w14:textId="77777777" w:rsidR="0075720B" w:rsidRPr="005356E7" w:rsidRDefault="0075720B"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D05"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D03" w14:textId="3B67637C" w:rsidR="0075720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D04" w14:textId="77777777" w:rsidR="0075720B" w:rsidRPr="005356E7" w:rsidRDefault="0075720B" w:rsidP="00FB473B">
            <w:pPr>
              <w:pStyle w:val="Odsekzoznamu"/>
              <w:ind w:left="336" w:hanging="360"/>
              <w:rPr>
                <w:rFonts w:ascii="Arial" w:hAnsi="Arial" w:cs="Arial"/>
                <w:b/>
                <w:lang w:val="en-GB" w:eastAsia="sk-SK"/>
              </w:rPr>
            </w:pPr>
            <w:r w:rsidRPr="005356E7">
              <w:rPr>
                <w:rFonts w:ascii="Arial" w:hAnsi="Arial" w:cs="Arial"/>
                <w:b/>
                <w:lang w:val="en-GB" w:eastAsia="sk-SK"/>
              </w:rPr>
              <w:t>8.5.</w:t>
            </w:r>
          </w:p>
        </w:tc>
      </w:tr>
      <w:tr w:rsidR="00846DD5" w:rsidRPr="005356E7" w14:paraId="760F3D08"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D06" w14:textId="2EC80241" w:rsidR="0075720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D07" w14:textId="79895499" w:rsidR="0075720B" w:rsidRPr="005356E7" w:rsidRDefault="00291115" w:rsidP="001A5DD4">
            <w:pPr>
              <w:rPr>
                <w:rFonts w:ascii="Arial" w:hAnsi="Arial" w:cs="Arial"/>
                <w:b/>
                <w:lang w:val="en-GB" w:eastAsia="sk-SK"/>
              </w:rPr>
            </w:pPr>
            <w:r w:rsidRPr="005356E7">
              <w:rPr>
                <w:rFonts w:ascii="Arial" w:hAnsi="Arial" w:cs="Arial"/>
                <w:b/>
                <w:caps/>
                <w:lang w:val="en-GB"/>
              </w:rPr>
              <w:t>Maintenance or appropriate enhancement of protective functions in forest management (notably soil and water)</w:t>
            </w:r>
          </w:p>
        </w:tc>
      </w:tr>
      <w:tr w:rsidR="00846DD5" w:rsidRPr="005356E7" w14:paraId="760F3D0B"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09" w14:textId="40DFADC5" w:rsidR="0075720B" w:rsidRPr="005356E7" w:rsidRDefault="007F0B4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D0A" w14:textId="6BB1451D" w:rsidR="0075720B" w:rsidRPr="005356E7" w:rsidRDefault="0075720B" w:rsidP="0075720B">
            <w:pPr>
              <w:pStyle w:val="Odsekzoznamu"/>
              <w:ind w:left="336" w:hanging="360"/>
              <w:rPr>
                <w:rFonts w:ascii="Arial" w:hAnsi="Arial" w:cs="Arial"/>
                <w:b/>
                <w:lang w:val="en-GB" w:eastAsia="sk-SK"/>
              </w:rPr>
            </w:pPr>
            <w:r w:rsidRPr="005356E7">
              <w:rPr>
                <w:rFonts w:ascii="Arial" w:hAnsi="Arial" w:cs="Arial"/>
                <w:b/>
                <w:lang w:val="en-GB" w:eastAsia="sk-SK"/>
              </w:rPr>
              <w:t xml:space="preserve">8.5.3. </w:t>
            </w:r>
            <w:r w:rsidR="002406DE" w:rsidRPr="005356E7">
              <w:rPr>
                <w:rFonts w:ascii="Arial" w:hAnsi="Arial" w:cs="Arial"/>
                <w:b/>
                <w:lang w:val="en-GB" w:eastAsia="sk-SK"/>
              </w:rPr>
              <w:t>WATER RETENTION REGIME IN THE LANDSCAPE</w:t>
            </w:r>
          </w:p>
        </w:tc>
      </w:tr>
      <w:tr w:rsidR="00846DD5" w:rsidRPr="005356E7" w14:paraId="760F3D0E"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D0C" w14:textId="16A3D7E2" w:rsidR="0075720B" w:rsidRPr="005356E7" w:rsidRDefault="002C12D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D0D" w14:textId="6A231A37" w:rsidR="000576B1" w:rsidRPr="005356E7" w:rsidRDefault="006C3FB4" w:rsidP="00902326">
            <w:pPr>
              <w:pStyle w:val="Odsekzoznamu"/>
              <w:ind w:left="0" w:hanging="24"/>
              <w:rPr>
                <w:rFonts w:ascii="Arial" w:hAnsi="Arial" w:cs="Arial"/>
                <w:lang w:val="en-GB" w:eastAsia="sk-SK"/>
              </w:rPr>
            </w:pPr>
            <w:r w:rsidRPr="005356E7">
              <w:rPr>
                <w:rFonts w:ascii="Arial" w:hAnsi="Arial" w:cs="Arial"/>
                <w:lang w:val="en-GB" w:eastAsia="sk-SK"/>
              </w:rPr>
              <w:t xml:space="preserve">Reducing surface </w:t>
            </w:r>
            <w:r w:rsidR="00526BEE" w:rsidRPr="005356E7">
              <w:rPr>
                <w:rFonts w:ascii="Arial" w:hAnsi="Arial" w:cs="Arial"/>
                <w:lang w:val="en-GB" w:eastAsia="sk-SK"/>
              </w:rPr>
              <w:t>outfall</w:t>
            </w:r>
            <w:r w:rsidRPr="005356E7">
              <w:rPr>
                <w:rFonts w:ascii="Arial" w:hAnsi="Arial" w:cs="Arial"/>
                <w:lang w:val="en-GB" w:eastAsia="sk-SK"/>
              </w:rPr>
              <w:t xml:space="preserve"> by surface retention of rainwater in the country, its infiltration and evaporation</w:t>
            </w:r>
            <w:r w:rsidR="00526BEE" w:rsidRPr="005356E7">
              <w:rPr>
                <w:rFonts w:ascii="Arial" w:hAnsi="Arial" w:cs="Arial"/>
                <w:lang w:val="en-GB" w:eastAsia="sk-SK"/>
              </w:rPr>
              <w:t>,</w:t>
            </w:r>
            <w:r w:rsidRPr="005356E7">
              <w:rPr>
                <w:rFonts w:ascii="Arial" w:hAnsi="Arial" w:cs="Arial"/>
                <w:lang w:val="en-GB" w:eastAsia="sk-SK"/>
              </w:rPr>
              <w:t xml:space="preserve"> and maintaining the natural water regime by appropriate forest management measures in the country to minimize the potential for floods</w:t>
            </w:r>
          </w:p>
        </w:tc>
      </w:tr>
      <w:tr w:rsidR="00846DD5" w:rsidRPr="005356E7" w14:paraId="760F3D11"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0F" w14:textId="0DFEEED2" w:rsidR="006B758A"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D10" w14:textId="2CD4AED7" w:rsidR="006B758A" w:rsidRPr="005356E7" w:rsidRDefault="00A22627" w:rsidP="00902326">
            <w:pPr>
              <w:pStyle w:val="Odsekzoznamu"/>
              <w:ind w:left="0" w:hanging="24"/>
              <w:rPr>
                <w:rFonts w:ascii="Arial" w:hAnsi="Arial" w:cs="Arial"/>
                <w:lang w:val="en-GB" w:eastAsia="sk-SK"/>
              </w:rPr>
            </w:pPr>
            <w:r w:rsidRPr="005356E7">
              <w:rPr>
                <w:rFonts w:ascii="Arial" w:hAnsi="Arial" w:cs="Arial"/>
                <w:lang w:val="en-GB" w:eastAsia="sk-SK"/>
              </w:rPr>
              <w:t>To support water-regulating effect of forests</w:t>
            </w:r>
          </w:p>
        </w:tc>
      </w:tr>
      <w:tr w:rsidR="00846DD5" w:rsidRPr="005356E7" w14:paraId="760F3D17"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12" w14:textId="16110208"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3163396A" w14:textId="77777777" w:rsidR="009452ED" w:rsidRPr="005356E7" w:rsidRDefault="009452ED" w:rsidP="0050324B">
            <w:pPr>
              <w:pStyle w:val="Textnormy"/>
              <w:numPr>
                <w:ilvl w:val="0"/>
                <w:numId w:val="3"/>
              </w:numPr>
              <w:spacing w:after="0"/>
              <w:rPr>
                <w:rFonts w:cs="Arial"/>
                <w:lang w:val="en-GB"/>
              </w:rPr>
            </w:pPr>
            <w:r w:rsidRPr="005356E7">
              <w:rPr>
                <w:rFonts w:cs="Arial"/>
                <w:lang w:val="en-GB"/>
              </w:rPr>
              <w:t>Act NR SR 326/2005 Coll. on forests as amended</w:t>
            </w:r>
          </w:p>
          <w:p w14:paraId="469E539A" w14:textId="77777777" w:rsidR="009452ED" w:rsidRPr="005356E7" w:rsidRDefault="009452ED" w:rsidP="0050324B">
            <w:pPr>
              <w:pStyle w:val="Textnormy"/>
              <w:numPr>
                <w:ilvl w:val="0"/>
                <w:numId w:val="3"/>
              </w:numPr>
              <w:spacing w:after="0"/>
              <w:rPr>
                <w:rFonts w:cs="Arial"/>
                <w:lang w:val="en-GB"/>
              </w:rPr>
            </w:pPr>
            <w:r w:rsidRPr="005356E7">
              <w:rPr>
                <w:rFonts w:cs="Arial"/>
                <w:lang w:val="en-GB"/>
              </w:rPr>
              <w:t>Act NR SR 364/2004 Coll. on waters as amended</w:t>
            </w:r>
          </w:p>
          <w:p w14:paraId="63570E4F" w14:textId="77777777" w:rsidR="00DC2770" w:rsidRPr="005356E7" w:rsidRDefault="00DC2770" w:rsidP="0050324B">
            <w:pPr>
              <w:pStyle w:val="Textnormy"/>
              <w:numPr>
                <w:ilvl w:val="0"/>
                <w:numId w:val="3"/>
              </w:numPr>
              <w:spacing w:after="0"/>
              <w:rPr>
                <w:rFonts w:cs="Arial"/>
                <w:lang w:val="en-GB"/>
              </w:rPr>
            </w:pPr>
            <w:r w:rsidRPr="005356E7">
              <w:rPr>
                <w:rFonts w:cs="Arial"/>
                <w:lang w:val="en-GB"/>
              </w:rPr>
              <w:t>Act NR SR 7/2010 Coll. on flood protection as amended</w:t>
            </w:r>
          </w:p>
          <w:p w14:paraId="1EB2164F" w14:textId="77777777" w:rsidR="005C2912" w:rsidRPr="005356E7" w:rsidRDefault="005C2912" w:rsidP="005C2912">
            <w:pPr>
              <w:pStyle w:val="Textnormy"/>
              <w:numPr>
                <w:ilvl w:val="0"/>
                <w:numId w:val="3"/>
              </w:numPr>
              <w:spacing w:after="0"/>
              <w:rPr>
                <w:rFonts w:cs="Arial"/>
                <w:lang w:val="en-GB"/>
              </w:rPr>
            </w:pPr>
            <w:r w:rsidRPr="005356E7">
              <w:rPr>
                <w:rFonts w:cs="Arial"/>
                <w:lang w:val="en-GB"/>
              </w:rPr>
              <w:t>Act NR SR 305/2018 Coll. on protected areas for natural water accumulation</w:t>
            </w:r>
          </w:p>
          <w:p w14:paraId="5FCA8FB3" w14:textId="77777777" w:rsidR="005C2912" w:rsidRPr="005356E7" w:rsidRDefault="005C2912" w:rsidP="005C2912">
            <w:pPr>
              <w:pStyle w:val="Textnormy"/>
              <w:numPr>
                <w:ilvl w:val="0"/>
                <w:numId w:val="3"/>
              </w:numPr>
              <w:spacing w:after="0"/>
              <w:rPr>
                <w:rFonts w:cs="Arial"/>
                <w:lang w:val="en-GB"/>
              </w:rPr>
            </w:pPr>
            <w:r w:rsidRPr="005356E7">
              <w:rPr>
                <w:rFonts w:cs="Arial"/>
                <w:lang w:val="en-GB"/>
              </w:rPr>
              <w:t>Decree MP SR 453/2006 Coll. on forest management and forest protection as amended</w:t>
            </w:r>
          </w:p>
          <w:p w14:paraId="760F3D16" w14:textId="14B2A684" w:rsidR="000576B1" w:rsidRPr="005356E7" w:rsidRDefault="004963E7" w:rsidP="000576B1">
            <w:pPr>
              <w:pStyle w:val="Textnormy"/>
              <w:numPr>
                <w:ilvl w:val="0"/>
                <w:numId w:val="3"/>
              </w:numPr>
              <w:rPr>
                <w:rFonts w:cs="Arial"/>
                <w:lang w:val="en-GB"/>
              </w:rPr>
            </w:pPr>
            <w:r w:rsidRPr="005356E7">
              <w:rPr>
                <w:rFonts w:cs="Arial"/>
                <w:lang w:val="en-GB"/>
              </w:rPr>
              <w:t xml:space="preserve">Measures of the Water </w:t>
            </w:r>
            <w:r w:rsidR="005D5394" w:rsidRPr="005356E7">
              <w:rPr>
                <w:rFonts w:cs="Arial"/>
                <w:lang w:val="en-GB"/>
              </w:rPr>
              <w:t>p</w:t>
            </w:r>
            <w:r w:rsidRPr="005356E7">
              <w:rPr>
                <w:rFonts w:cs="Arial"/>
                <w:lang w:val="en-GB"/>
              </w:rPr>
              <w:t xml:space="preserve">lan of the Slovak Republic and Flood </w:t>
            </w:r>
            <w:r w:rsidR="005D5394" w:rsidRPr="005356E7">
              <w:rPr>
                <w:rFonts w:cs="Arial"/>
                <w:lang w:val="en-GB"/>
              </w:rPr>
              <w:t>r</w:t>
            </w:r>
            <w:r w:rsidRPr="005356E7">
              <w:rPr>
                <w:rFonts w:cs="Arial"/>
                <w:lang w:val="en-GB"/>
              </w:rPr>
              <w:t xml:space="preserve">isk </w:t>
            </w:r>
            <w:r w:rsidR="005D5394" w:rsidRPr="005356E7">
              <w:rPr>
                <w:rFonts w:cs="Arial"/>
                <w:lang w:val="en-GB"/>
              </w:rPr>
              <w:t>m</w:t>
            </w:r>
            <w:r w:rsidRPr="005356E7">
              <w:rPr>
                <w:rFonts w:cs="Arial"/>
                <w:lang w:val="en-GB"/>
              </w:rPr>
              <w:t xml:space="preserve">anagement </w:t>
            </w:r>
            <w:r w:rsidR="005D5394" w:rsidRPr="005356E7">
              <w:rPr>
                <w:rFonts w:cs="Arial"/>
                <w:lang w:val="en-GB"/>
              </w:rPr>
              <w:t>p</w:t>
            </w:r>
            <w:r w:rsidRPr="005356E7">
              <w:rPr>
                <w:rFonts w:cs="Arial"/>
                <w:lang w:val="en-GB"/>
              </w:rPr>
              <w:t>lans of the Slovak Republic</w:t>
            </w:r>
          </w:p>
        </w:tc>
      </w:tr>
      <w:tr w:rsidR="00846DD5" w:rsidRPr="005356E7" w14:paraId="760F3D1E" w14:textId="77777777" w:rsidTr="00FB473B">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D18" w14:textId="3B619671"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5720B"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D19" w14:textId="5C889223" w:rsidR="0075720B" w:rsidRPr="005356E7" w:rsidRDefault="0075720B" w:rsidP="00FA4E3D">
            <w:pPr>
              <w:pStyle w:val="Textnormy"/>
              <w:spacing w:after="0"/>
              <w:ind w:left="742" w:hanging="742"/>
              <w:jc w:val="left"/>
              <w:rPr>
                <w:rFonts w:cs="Arial"/>
                <w:lang w:val="en-GB"/>
              </w:rPr>
            </w:pPr>
            <w:r w:rsidRPr="005356E7">
              <w:rPr>
                <w:rFonts w:cs="Arial"/>
                <w:lang w:val="en-GB"/>
              </w:rPr>
              <w:t>8.5.3.1</w:t>
            </w:r>
            <w:r w:rsidR="00FA4E3D" w:rsidRPr="005356E7">
              <w:rPr>
                <w:rFonts w:cs="Arial"/>
                <w:lang w:val="en-GB"/>
              </w:rPr>
              <w:tab/>
            </w:r>
            <w:r w:rsidR="0050324B" w:rsidRPr="005356E7">
              <w:rPr>
                <w:rFonts w:cs="Arial"/>
                <w:lang w:val="en-GB"/>
              </w:rPr>
              <w:t>Regeneration of forest stands in the water crucial areas shall be carried out under the shelter of a forest stand and the last phase of regeneration (final cut) shall be made only if the stocking of subsequent growth is more than 70% of full stocking; preference shall be given to the principles of close-to-nature forest management</w:t>
            </w:r>
          </w:p>
          <w:p w14:paraId="2ACA23A5" w14:textId="75D3A42B" w:rsidR="00510F8C" w:rsidRPr="005356E7" w:rsidRDefault="0075720B" w:rsidP="00510F8C">
            <w:pPr>
              <w:pStyle w:val="Textnormy"/>
              <w:spacing w:after="0"/>
              <w:ind w:left="742" w:hanging="742"/>
              <w:rPr>
                <w:rFonts w:cs="Arial"/>
                <w:lang w:val="en-GB"/>
              </w:rPr>
            </w:pPr>
            <w:r w:rsidRPr="005356E7">
              <w:rPr>
                <w:rFonts w:cs="Arial"/>
                <w:lang w:val="en-GB"/>
              </w:rPr>
              <w:t>8.5.3.2</w:t>
            </w:r>
            <w:r w:rsidR="00FA4E3D" w:rsidRPr="005356E7">
              <w:rPr>
                <w:rFonts w:cs="Arial"/>
                <w:lang w:val="en-GB"/>
              </w:rPr>
              <w:tab/>
            </w:r>
            <w:r w:rsidR="00F1253B" w:rsidRPr="005356E7">
              <w:rPr>
                <w:rFonts w:cs="Arial"/>
                <w:lang w:val="en-GB"/>
              </w:rPr>
              <w:t xml:space="preserve">The river beds shall be kept in their natural state. Logging residues and fallen tree trunks creating a risk of </w:t>
            </w:r>
            <w:r w:rsidR="00EE2290" w:rsidRPr="005356E7">
              <w:rPr>
                <w:rFonts w:cs="Arial"/>
                <w:lang w:val="en-GB"/>
              </w:rPr>
              <w:t>ou</w:t>
            </w:r>
            <w:r w:rsidR="00761AA8" w:rsidRPr="005356E7">
              <w:rPr>
                <w:rFonts w:cs="Arial"/>
                <w:lang w:val="en-GB"/>
              </w:rPr>
              <w:t>t</w:t>
            </w:r>
            <w:r w:rsidR="00EE2290" w:rsidRPr="005356E7">
              <w:rPr>
                <w:rFonts w:cs="Arial"/>
                <w:lang w:val="en-GB"/>
              </w:rPr>
              <w:t>flow</w:t>
            </w:r>
            <w:r w:rsidR="00F1253B" w:rsidRPr="005356E7">
              <w:rPr>
                <w:rFonts w:cs="Arial"/>
                <w:lang w:val="en-GB"/>
              </w:rPr>
              <w:t xml:space="preserve"> </w:t>
            </w:r>
            <w:r w:rsidR="008121DA" w:rsidRPr="005356E7">
              <w:rPr>
                <w:rFonts w:cs="Arial"/>
                <w:lang w:val="en-GB"/>
              </w:rPr>
              <w:t xml:space="preserve">shall be </w:t>
            </w:r>
            <w:r w:rsidR="00F1253B" w:rsidRPr="005356E7">
              <w:rPr>
                <w:rFonts w:cs="Arial"/>
                <w:lang w:val="en-GB"/>
              </w:rPr>
              <w:t xml:space="preserve">removed from watercourses immediately after the end of </w:t>
            </w:r>
            <w:r w:rsidR="00A51D24" w:rsidRPr="005356E7">
              <w:rPr>
                <w:rFonts w:cs="Arial"/>
                <w:lang w:val="en-GB"/>
              </w:rPr>
              <w:t>harvesting</w:t>
            </w:r>
            <w:r w:rsidR="00F1253B" w:rsidRPr="005356E7">
              <w:rPr>
                <w:rFonts w:cs="Arial"/>
                <w:lang w:val="en-GB"/>
              </w:rPr>
              <w:t>.</w:t>
            </w:r>
          </w:p>
          <w:p w14:paraId="31A7192C" w14:textId="2589292A" w:rsidR="00BF0D0B" w:rsidRPr="005356E7" w:rsidRDefault="0075720B" w:rsidP="00BF0D0B">
            <w:pPr>
              <w:pStyle w:val="Textnormy"/>
              <w:spacing w:after="0"/>
              <w:ind w:left="742" w:hanging="742"/>
              <w:rPr>
                <w:rFonts w:cs="Arial"/>
                <w:lang w:val="en-GB"/>
              </w:rPr>
            </w:pPr>
            <w:r w:rsidRPr="005356E7">
              <w:rPr>
                <w:rFonts w:cs="Arial"/>
                <w:lang w:val="en-GB"/>
              </w:rPr>
              <w:t>8.5.3.3</w:t>
            </w:r>
            <w:r w:rsidR="00FA4E3D" w:rsidRPr="005356E7">
              <w:rPr>
                <w:rFonts w:cs="Arial"/>
                <w:lang w:val="en-GB"/>
              </w:rPr>
              <w:tab/>
            </w:r>
            <w:r w:rsidR="00BF0D0B" w:rsidRPr="005356E7">
              <w:rPr>
                <w:rFonts w:cs="Arial"/>
                <w:lang w:val="en-GB"/>
              </w:rPr>
              <w:t xml:space="preserve">The banks of </w:t>
            </w:r>
            <w:r w:rsidR="00C326BB" w:rsidRPr="005356E7">
              <w:rPr>
                <w:rFonts w:cs="Arial"/>
                <w:lang w:val="en-GB"/>
              </w:rPr>
              <w:t xml:space="preserve">watercourses </w:t>
            </w:r>
            <w:r w:rsidR="00BF0D0B" w:rsidRPr="005356E7">
              <w:rPr>
                <w:rFonts w:cs="Arial"/>
                <w:lang w:val="en-GB"/>
              </w:rPr>
              <w:t xml:space="preserve">shall be </w:t>
            </w:r>
            <w:r w:rsidR="00093F40" w:rsidRPr="005356E7">
              <w:rPr>
                <w:rFonts w:cs="Arial"/>
                <w:lang w:val="en-GB"/>
              </w:rPr>
              <w:t>k</w:t>
            </w:r>
            <w:r w:rsidR="00BF0D0B" w:rsidRPr="005356E7">
              <w:rPr>
                <w:rFonts w:cs="Arial"/>
                <w:lang w:val="en-GB"/>
              </w:rPr>
              <w:t xml:space="preserve">ept </w:t>
            </w:r>
            <w:r w:rsidR="00093F40" w:rsidRPr="005356E7">
              <w:rPr>
                <w:rFonts w:cs="Arial"/>
                <w:lang w:val="en-GB"/>
              </w:rPr>
              <w:t xml:space="preserve">in </w:t>
            </w:r>
            <w:r w:rsidR="00BF0D0B" w:rsidRPr="005356E7">
              <w:rPr>
                <w:rFonts w:cs="Arial"/>
                <w:lang w:val="en-GB"/>
              </w:rPr>
              <w:t xml:space="preserve">permanent cover with </w:t>
            </w:r>
            <w:r w:rsidR="00093F40" w:rsidRPr="005356E7">
              <w:rPr>
                <w:rFonts w:cs="Arial"/>
                <w:lang w:val="en-GB"/>
              </w:rPr>
              <w:t xml:space="preserve">trees </w:t>
            </w:r>
            <w:r w:rsidR="00BF0D0B" w:rsidRPr="005356E7">
              <w:rPr>
                <w:rFonts w:cs="Arial"/>
                <w:lang w:val="en-GB"/>
              </w:rPr>
              <w:t>so that the banks are strengthened by the root system of riparian vegetation</w:t>
            </w:r>
          </w:p>
          <w:p w14:paraId="5001E980" w14:textId="44A7D417" w:rsidR="00332FB4" w:rsidRPr="005356E7" w:rsidRDefault="0075720B" w:rsidP="00332FB4">
            <w:pPr>
              <w:pStyle w:val="Textnormy"/>
              <w:spacing w:after="0"/>
              <w:ind w:left="742" w:hanging="742"/>
              <w:jc w:val="left"/>
              <w:rPr>
                <w:rFonts w:cs="Arial"/>
                <w:lang w:val="en-GB"/>
              </w:rPr>
            </w:pPr>
            <w:r w:rsidRPr="005356E7">
              <w:rPr>
                <w:rFonts w:cs="Arial"/>
                <w:lang w:val="en-GB"/>
              </w:rPr>
              <w:t>8.5.3.4</w:t>
            </w:r>
            <w:r w:rsidR="00FA4E3D" w:rsidRPr="005356E7">
              <w:rPr>
                <w:rFonts w:cs="Arial"/>
                <w:lang w:val="en-GB"/>
              </w:rPr>
              <w:tab/>
            </w:r>
            <w:r w:rsidR="00FF362B" w:rsidRPr="005356E7">
              <w:rPr>
                <w:rFonts w:cs="Arial"/>
                <w:lang w:val="en-GB"/>
              </w:rPr>
              <w:t>Waterlogged and wetted habitats shall not be flatly drained, they shall be kept in their natural state. Drainage and drying of wetlands are not allowed.</w:t>
            </w:r>
          </w:p>
          <w:p w14:paraId="760F3D1D" w14:textId="2D9F8683" w:rsidR="00A81918" w:rsidRPr="005356E7" w:rsidRDefault="0075720B" w:rsidP="00F5637F">
            <w:pPr>
              <w:pStyle w:val="Textnormy"/>
              <w:spacing w:after="0"/>
              <w:ind w:left="742" w:hanging="742"/>
              <w:jc w:val="left"/>
              <w:rPr>
                <w:rFonts w:cs="Arial"/>
                <w:lang w:val="en-GB"/>
              </w:rPr>
            </w:pPr>
            <w:r w:rsidRPr="005356E7">
              <w:rPr>
                <w:rFonts w:cs="Arial"/>
                <w:lang w:val="en-GB"/>
              </w:rPr>
              <w:t>8.5.3.5</w:t>
            </w:r>
            <w:r w:rsidR="00FA4E3D" w:rsidRPr="005356E7">
              <w:rPr>
                <w:rFonts w:cs="Arial"/>
                <w:lang w:val="en-GB"/>
              </w:rPr>
              <w:tab/>
            </w:r>
            <w:r w:rsidR="000C0E32" w:rsidRPr="005356E7">
              <w:rPr>
                <w:rFonts w:cs="Arial"/>
                <w:lang w:val="en-GB"/>
              </w:rPr>
              <w:t>The torrent controlling facilities shall be maintained in operati</w:t>
            </w:r>
            <w:r w:rsidR="00BB13E7" w:rsidRPr="005356E7">
              <w:rPr>
                <w:rFonts w:cs="Arial"/>
                <w:lang w:val="en-GB"/>
              </w:rPr>
              <w:t>ng</w:t>
            </w:r>
            <w:r w:rsidR="000C0E32" w:rsidRPr="005356E7">
              <w:rPr>
                <w:rFonts w:cs="Arial"/>
                <w:lang w:val="en-GB"/>
              </w:rPr>
              <w:t xml:space="preserve"> condition. Construction of new reservoirs for flood protection, including polders, shall be encouraged.</w:t>
            </w:r>
          </w:p>
        </w:tc>
      </w:tr>
      <w:tr w:rsidR="00846DD5" w:rsidRPr="005356E7" w14:paraId="4F595393"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tcPr>
          <w:p w14:paraId="77475815" w14:textId="265726DB" w:rsidR="004E1D56" w:rsidRPr="005356E7" w:rsidRDefault="00BD5AA6"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r w:rsidR="004E1D56" w:rsidRPr="005356E7">
              <w:rPr>
                <w:rFonts w:ascii="Arial" w:eastAsia="Times New Roman" w:hAnsi="Arial" w:cs="Arial"/>
                <w:b/>
                <w:bCs/>
                <w:sz w:val="20"/>
                <w:szCs w:val="20"/>
                <w:lang w:val="en-GB" w:eastAsia="sk-SK"/>
              </w:rPr>
              <w:t xml:space="preserve"> </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tcPr>
          <w:p w14:paraId="070B160B" w14:textId="43E42A9D" w:rsidR="004E1D56" w:rsidRPr="005356E7" w:rsidRDefault="004E1D56" w:rsidP="0023689A">
            <w:pPr>
              <w:pStyle w:val="Nadpis2"/>
              <w:spacing w:before="0" w:after="0"/>
              <w:ind w:left="742" w:hanging="742"/>
              <w:rPr>
                <w:rFonts w:cs="Arial"/>
                <w:b w:val="0"/>
                <w:sz w:val="20"/>
                <w:lang w:val="en-GB"/>
              </w:rPr>
            </w:pPr>
            <w:r w:rsidRPr="005356E7">
              <w:rPr>
                <w:rFonts w:cs="Arial"/>
                <w:b w:val="0"/>
                <w:sz w:val="20"/>
                <w:lang w:val="en-GB"/>
              </w:rPr>
              <w:t>8.5.3.1</w:t>
            </w:r>
            <w:r w:rsidR="00BB13E7" w:rsidRPr="005356E7">
              <w:rPr>
                <w:rFonts w:cs="Arial"/>
                <w:b w:val="0"/>
                <w:sz w:val="20"/>
                <w:lang w:val="en-GB"/>
              </w:rPr>
              <w:tab/>
              <w:t>Water management cru</w:t>
            </w:r>
            <w:r w:rsidR="00EE444B" w:rsidRPr="005356E7">
              <w:rPr>
                <w:rFonts w:cs="Arial"/>
                <w:b w:val="0"/>
                <w:sz w:val="20"/>
                <w:lang w:val="en-GB"/>
              </w:rPr>
              <w:t>c</w:t>
            </w:r>
            <w:r w:rsidR="00BB13E7" w:rsidRPr="005356E7">
              <w:rPr>
                <w:rFonts w:cs="Arial"/>
                <w:b w:val="0"/>
                <w:sz w:val="20"/>
                <w:lang w:val="en-GB"/>
              </w:rPr>
              <w:t>ial areas are localities in which there has been an enormous outflow of torrential rainwater causing floods</w:t>
            </w:r>
            <w:r w:rsidR="0010381B" w:rsidRPr="005356E7">
              <w:rPr>
                <w:rFonts w:cs="Arial"/>
                <w:b w:val="0"/>
                <w:sz w:val="20"/>
                <w:lang w:val="en-GB"/>
              </w:rPr>
              <w:t xml:space="preserve"> in the last 5 years</w:t>
            </w:r>
          </w:p>
        </w:tc>
      </w:tr>
      <w:tr w:rsidR="007018D7" w:rsidRPr="005356E7" w14:paraId="760F3D26"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D24" w14:textId="3139B15E" w:rsidR="000675D5" w:rsidRPr="005356E7" w:rsidRDefault="00EE3114"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4AFCAC42" w14:textId="4E7DED52" w:rsidR="000675D5" w:rsidRPr="005356E7" w:rsidRDefault="0023689A" w:rsidP="006B6A25">
            <w:pPr>
              <w:pStyle w:val="Nadpis2"/>
              <w:numPr>
                <w:ilvl w:val="0"/>
                <w:numId w:val="3"/>
              </w:numPr>
              <w:spacing w:before="0" w:after="0"/>
              <w:ind w:left="357" w:hanging="357"/>
              <w:rPr>
                <w:rFonts w:cs="Arial"/>
                <w:b w:val="0"/>
                <w:sz w:val="20"/>
                <w:lang w:val="en-GB"/>
              </w:rPr>
            </w:pPr>
            <w:r w:rsidRPr="005356E7">
              <w:rPr>
                <w:rFonts w:cs="Arial"/>
                <w:b w:val="0"/>
                <w:sz w:val="20"/>
                <w:lang w:val="en-GB"/>
              </w:rPr>
              <w:t>i</w:t>
            </w:r>
            <w:r w:rsidR="000675D5" w:rsidRPr="005356E7">
              <w:rPr>
                <w:rFonts w:cs="Arial"/>
                <w:b w:val="0"/>
                <w:sz w:val="20"/>
                <w:lang w:val="en-GB"/>
              </w:rPr>
              <w:t>nform</w:t>
            </w:r>
            <w:r w:rsidRPr="005356E7">
              <w:rPr>
                <w:rFonts w:cs="Arial"/>
                <w:b w:val="0"/>
                <w:sz w:val="20"/>
                <w:lang w:val="en-GB"/>
              </w:rPr>
              <w:t xml:space="preserve">ation of </w:t>
            </w:r>
            <w:r w:rsidR="000675D5" w:rsidRPr="005356E7">
              <w:rPr>
                <w:rFonts w:cs="Arial"/>
                <w:b w:val="0"/>
                <w:sz w:val="20"/>
                <w:lang w:val="en-GB"/>
              </w:rPr>
              <w:t xml:space="preserve">ŠS LH, ŠVS, </w:t>
            </w:r>
            <w:r w:rsidRPr="005356E7">
              <w:rPr>
                <w:rFonts w:cs="Arial"/>
                <w:b w:val="0"/>
                <w:sz w:val="20"/>
                <w:lang w:val="en-GB"/>
              </w:rPr>
              <w:t>municipalities</w:t>
            </w:r>
            <w:r w:rsidR="000675D5" w:rsidRPr="005356E7">
              <w:rPr>
                <w:rFonts w:cs="Arial"/>
                <w:b w:val="0"/>
                <w:sz w:val="20"/>
                <w:lang w:val="en-GB"/>
              </w:rPr>
              <w:t xml:space="preserve">, </w:t>
            </w:r>
            <w:r w:rsidRPr="005356E7">
              <w:rPr>
                <w:rFonts w:cs="Arial"/>
                <w:b w:val="0"/>
                <w:sz w:val="20"/>
                <w:lang w:val="en-GB"/>
              </w:rPr>
              <w:t xml:space="preserve">managers </w:t>
            </w:r>
            <w:r w:rsidR="007F4AFB" w:rsidRPr="005356E7">
              <w:rPr>
                <w:rFonts w:cs="Arial"/>
                <w:b w:val="0"/>
                <w:sz w:val="20"/>
                <w:lang w:val="en-GB"/>
              </w:rPr>
              <w:t>of watercourses</w:t>
            </w:r>
          </w:p>
          <w:p w14:paraId="02F0D5AB" w14:textId="77777777" w:rsidR="00A80E02" w:rsidRPr="005356E7" w:rsidRDefault="00A80E02" w:rsidP="00A80E02">
            <w:pPr>
              <w:pStyle w:val="Nadpis2"/>
              <w:numPr>
                <w:ilvl w:val="0"/>
                <w:numId w:val="3"/>
              </w:numPr>
              <w:spacing w:before="0" w:after="0"/>
              <w:ind w:left="357" w:hanging="357"/>
              <w:rPr>
                <w:rFonts w:cs="Arial"/>
                <w:b w:val="0"/>
                <w:sz w:val="20"/>
                <w:lang w:val="en-GB"/>
              </w:rPr>
            </w:pPr>
            <w:r w:rsidRPr="005356E7">
              <w:rPr>
                <w:rFonts w:cs="Arial"/>
                <w:b w:val="0"/>
                <w:sz w:val="20"/>
                <w:lang w:val="en-GB"/>
              </w:rPr>
              <w:t xml:space="preserve">FMP and records of forest manager </w:t>
            </w:r>
          </w:p>
          <w:p w14:paraId="6C41C0E2" w14:textId="77777777" w:rsidR="00A80E02" w:rsidRPr="005356E7" w:rsidRDefault="00A80E02" w:rsidP="00A80E02">
            <w:pPr>
              <w:pStyle w:val="Nadpis2"/>
              <w:numPr>
                <w:ilvl w:val="0"/>
                <w:numId w:val="3"/>
              </w:numPr>
              <w:spacing w:before="0" w:after="0"/>
              <w:ind w:left="357" w:hanging="357"/>
              <w:rPr>
                <w:rFonts w:cs="Arial"/>
                <w:b w:val="0"/>
                <w:sz w:val="20"/>
                <w:lang w:val="en-GB"/>
              </w:rPr>
            </w:pPr>
            <w:r w:rsidRPr="005356E7">
              <w:rPr>
                <w:rFonts w:cs="Arial"/>
                <w:b w:val="0"/>
                <w:sz w:val="20"/>
                <w:lang w:val="en-GB"/>
              </w:rPr>
              <w:t>flood risk management plans</w:t>
            </w:r>
          </w:p>
          <w:p w14:paraId="760F3D25" w14:textId="0E5E3E31" w:rsidR="000675D5" w:rsidRPr="005356E7" w:rsidRDefault="004A0FCE" w:rsidP="006B6A25">
            <w:pPr>
              <w:pStyle w:val="Nadpis2"/>
              <w:numPr>
                <w:ilvl w:val="0"/>
                <w:numId w:val="3"/>
              </w:numPr>
              <w:spacing w:before="0" w:after="0"/>
              <w:ind w:left="357" w:hanging="357"/>
              <w:rPr>
                <w:rFonts w:cs="Arial"/>
                <w:b w:val="0"/>
                <w:sz w:val="20"/>
                <w:lang w:val="en-GB"/>
              </w:rPr>
            </w:pPr>
            <w:r w:rsidRPr="005356E7">
              <w:rPr>
                <w:rFonts w:cs="Arial"/>
                <w:b w:val="0"/>
                <w:sz w:val="20"/>
                <w:lang w:val="en-GB"/>
              </w:rPr>
              <w:t>inspection in forest</w:t>
            </w:r>
          </w:p>
        </w:tc>
      </w:tr>
    </w:tbl>
    <w:p w14:paraId="760F3D27" w14:textId="59DDF6A9" w:rsidR="008E31A1" w:rsidRPr="005356E7" w:rsidRDefault="008E31A1" w:rsidP="00C62EF7">
      <w:pPr>
        <w:ind w:left="-142"/>
        <w:rPr>
          <w:rFonts w:ascii="Arial" w:hAnsi="Arial" w:cs="Arial"/>
          <w:sz w:val="20"/>
          <w:szCs w:val="20"/>
          <w:shd w:val="clear" w:color="auto" w:fill="FFFFFF"/>
          <w:lang w:val="en-GB"/>
        </w:rPr>
      </w:pPr>
    </w:p>
    <w:p w14:paraId="334C9E1E"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24B89FFA" w14:textId="77777777" w:rsidR="0075720B" w:rsidRPr="005356E7" w:rsidRDefault="0075720B"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D2C"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D2A" w14:textId="73687BB2" w:rsidR="0075720B" w:rsidRPr="005356E7" w:rsidRDefault="002C12D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D2B" w14:textId="77777777" w:rsidR="0075720B" w:rsidRPr="005356E7" w:rsidRDefault="0075720B" w:rsidP="0075720B">
            <w:pPr>
              <w:pStyle w:val="Odsekzoznamu"/>
              <w:ind w:left="336" w:hanging="360"/>
              <w:rPr>
                <w:rFonts w:ascii="Arial" w:hAnsi="Arial" w:cs="Arial"/>
                <w:b/>
                <w:lang w:val="en-GB" w:eastAsia="sk-SK"/>
              </w:rPr>
            </w:pPr>
            <w:r w:rsidRPr="005356E7">
              <w:rPr>
                <w:rFonts w:ascii="Arial" w:hAnsi="Arial" w:cs="Arial"/>
                <w:b/>
                <w:lang w:val="en-GB" w:eastAsia="sk-SK"/>
              </w:rPr>
              <w:t>8.6.</w:t>
            </w:r>
          </w:p>
        </w:tc>
      </w:tr>
      <w:tr w:rsidR="00846DD5" w:rsidRPr="005356E7" w14:paraId="760F3D2F"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D2D" w14:textId="2BBA096C" w:rsidR="0075720B" w:rsidRPr="005356E7" w:rsidRDefault="002C12D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D2E" w14:textId="12BBFA79" w:rsidR="0075720B" w:rsidRPr="005356E7" w:rsidRDefault="00640070" w:rsidP="001A5DD4">
            <w:pPr>
              <w:rPr>
                <w:rFonts w:ascii="Arial" w:hAnsi="Arial" w:cs="Arial"/>
                <w:b/>
                <w:caps/>
                <w:lang w:val="en-GB" w:eastAsia="sk-SK"/>
              </w:rPr>
            </w:pPr>
            <w:r w:rsidRPr="005356E7">
              <w:rPr>
                <w:rFonts w:ascii="Arial" w:hAnsi="Arial" w:cs="Arial"/>
                <w:b/>
                <w:caps/>
                <w:lang w:val="en-GB" w:eastAsia="sk-SK"/>
              </w:rPr>
              <w:t>Maintenance or appropriate enhancement of socio-economic functions and conditions</w:t>
            </w:r>
          </w:p>
        </w:tc>
      </w:tr>
      <w:tr w:rsidR="00846DD5" w:rsidRPr="005356E7" w14:paraId="760F3D32"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30" w14:textId="686E8566" w:rsidR="0075720B" w:rsidRPr="005356E7" w:rsidRDefault="007F0B4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D31" w14:textId="3FFA7880" w:rsidR="0075720B" w:rsidRPr="005356E7" w:rsidRDefault="0075720B" w:rsidP="0075720B">
            <w:pPr>
              <w:pStyle w:val="Odsekzoznamu"/>
              <w:ind w:left="336" w:hanging="360"/>
              <w:rPr>
                <w:rFonts w:ascii="Arial" w:hAnsi="Arial" w:cs="Arial"/>
                <w:b/>
                <w:lang w:val="en-GB" w:eastAsia="sk-SK"/>
              </w:rPr>
            </w:pPr>
            <w:r w:rsidRPr="005356E7">
              <w:rPr>
                <w:rFonts w:ascii="Arial" w:hAnsi="Arial" w:cs="Arial"/>
                <w:b/>
                <w:lang w:val="en-GB" w:eastAsia="sk-SK"/>
              </w:rPr>
              <w:t xml:space="preserve">8.6.1. </w:t>
            </w:r>
            <w:r w:rsidR="00E416EC" w:rsidRPr="005356E7">
              <w:rPr>
                <w:rFonts w:ascii="Arial" w:hAnsi="Arial" w:cs="Arial"/>
                <w:b/>
                <w:lang w:val="en-GB" w:eastAsia="sk-SK"/>
              </w:rPr>
              <w:t>ACCESSIBILITY OF FORESTS</w:t>
            </w:r>
          </w:p>
        </w:tc>
      </w:tr>
      <w:tr w:rsidR="00846DD5" w:rsidRPr="005356E7" w14:paraId="760F3D35"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D33" w14:textId="09B33E49" w:rsidR="0075720B" w:rsidRPr="005356E7" w:rsidRDefault="002C12D9"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D34" w14:textId="3D5BF3B2" w:rsidR="0075720B" w:rsidRPr="005356E7" w:rsidRDefault="00BA2C34" w:rsidP="00902326">
            <w:pPr>
              <w:pStyle w:val="Odsekzoznamu"/>
              <w:ind w:left="0" w:hanging="24"/>
              <w:rPr>
                <w:rFonts w:ascii="Arial" w:hAnsi="Arial" w:cs="Arial"/>
                <w:lang w:val="en-GB" w:eastAsia="sk-SK"/>
              </w:rPr>
            </w:pPr>
            <w:r w:rsidRPr="005356E7">
              <w:rPr>
                <w:rFonts w:ascii="Arial" w:hAnsi="Arial" w:cs="Arial"/>
                <w:lang w:val="en-GB" w:eastAsia="sk-SK"/>
              </w:rPr>
              <w:t xml:space="preserve">The public has guaranteed free access to forests. Forests create an environment for </w:t>
            </w:r>
            <w:r w:rsidR="00586E97" w:rsidRPr="005356E7">
              <w:rPr>
                <w:rFonts w:ascii="Arial" w:hAnsi="Arial" w:cs="Arial"/>
                <w:lang w:val="en-GB" w:eastAsia="sk-SK"/>
              </w:rPr>
              <w:t>the public</w:t>
            </w:r>
            <w:r w:rsidRPr="005356E7">
              <w:rPr>
                <w:rFonts w:ascii="Arial" w:hAnsi="Arial" w:cs="Arial"/>
                <w:lang w:val="en-GB" w:eastAsia="sk-SK"/>
              </w:rPr>
              <w:t xml:space="preserve">, a space for work and the </w:t>
            </w:r>
            <w:r w:rsidR="00DB489A" w:rsidRPr="005356E7">
              <w:rPr>
                <w:rFonts w:ascii="Arial" w:hAnsi="Arial" w:cs="Arial"/>
                <w:lang w:val="en-GB" w:eastAsia="sk-SK"/>
              </w:rPr>
              <w:t>maintenance</w:t>
            </w:r>
            <w:r w:rsidRPr="005356E7">
              <w:rPr>
                <w:rFonts w:ascii="Arial" w:hAnsi="Arial" w:cs="Arial"/>
                <w:lang w:val="en-GB" w:eastAsia="sk-SK"/>
              </w:rPr>
              <w:t xml:space="preserve"> of traditions.</w:t>
            </w:r>
            <w:r w:rsidR="00DB489A" w:rsidRPr="005356E7">
              <w:rPr>
                <w:rFonts w:ascii="Arial" w:hAnsi="Arial" w:cs="Arial"/>
                <w:lang w:val="en-GB" w:eastAsia="sk-SK"/>
              </w:rPr>
              <w:t xml:space="preserve"> </w:t>
            </w:r>
          </w:p>
        </w:tc>
      </w:tr>
      <w:tr w:rsidR="00846DD5" w:rsidRPr="005356E7" w14:paraId="760F3D38"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36" w14:textId="4FB2B423" w:rsidR="006B758A"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D37" w14:textId="085C1BA8" w:rsidR="006B758A" w:rsidRPr="005356E7" w:rsidRDefault="00123C23" w:rsidP="00902326">
            <w:pPr>
              <w:pStyle w:val="Odsekzoznamu"/>
              <w:ind w:left="0" w:hanging="24"/>
              <w:rPr>
                <w:rFonts w:ascii="Arial" w:hAnsi="Arial" w:cs="Arial"/>
                <w:lang w:val="en-GB" w:eastAsia="sk-SK"/>
              </w:rPr>
            </w:pPr>
            <w:r w:rsidRPr="005356E7">
              <w:rPr>
                <w:rFonts w:ascii="Arial" w:hAnsi="Arial" w:cs="Arial"/>
                <w:lang w:val="en-GB" w:eastAsia="sk-SK"/>
              </w:rPr>
              <w:t>To support the free use of forests by the public</w:t>
            </w:r>
          </w:p>
        </w:tc>
      </w:tr>
      <w:tr w:rsidR="00846DD5" w:rsidRPr="005356E7" w14:paraId="760F3D3D"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39" w14:textId="614E482F"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4A0BABF6" w14:textId="38B4DB62" w:rsidR="00D55916" w:rsidRPr="005356E7" w:rsidRDefault="00D55916" w:rsidP="00D55916">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3CD0DB87" w14:textId="2A8DD4CA" w:rsidR="00D55916" w:rsidRPr="005356E7" w:rsidRDefault="00D55916" w:rsidP="00D55916">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760F3D3C" w14:textId="633F0CC4" w:rsidR="00D55916" w:rsidRPr="005356E7" w:rsidRDefault="00D55916" w:rsidP="00D55916">
            <w:pPr>
              <w:pStyle w:val="Nadpis2"/>
              <w:numPr>
                <w:ilvl w:val="0"/>
                <w:numId w:val="3"/>
              </w:numPr>
              <w:spacing w:before="0" w:after="0"/>
              <w:rPr>
                <w:lang w:val="en-GB"/>
              </w:rPr>
            </w:pPr>
            <w:r w:rsidRPr="005356E7">
              <w:rPr>
                <w:rFonts w:cs="Arial"/>
                <w:b w:val="0"/>
                <w:sz w:val="20"/>
                <w:lang w:val="en-GB"/>
              </w:rPr>
              <w:t>Decree MP SR 453/2006 Coll. on forest management and forest protection as amended</w:t>
            </w:r>
          </w:p>
        </w:tc>
      </w:tr>
      <w:tr w:rsidR="00846DD5" w:rsidRPr="005356E7" w14:paraId="760F3D42" w14:textId="77777777" w:rsidTr="00FB473B">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D3E" w14:textId="756F519C" w:rsidR="0075720B" w:rsidRPr="005356E7" w:rsidRDefault="00EE3114" w:rsidP="0075720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5720B"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D3F" w14:textId="7CC4878B" w:rsidR="0075720B" w:rsidRPr="005356E7" w:rsidRDefault="0075720B" w:rsidP="00D817C9">
            <w:pPr>
              <w:pStyle w:val="Textnormy"/>
              <w:spacing w:after="0"/>
              <w:ind w:left="742" w:hanging="742"/>
              <w:jc w:val="left"/>
              <w:rPr>
                <w:rFonts w:cs="Arial"/>
                <w:lang w:val="en-GB"/>
              </w:rPr>
            </w:pPr>
            <w:r w:rsidRPr="005356E7">
              <w:rPr>
                <w:rFonts w:cs="Arial"/>
                <w:lang w:val="en-GB"/>
              </w:rPr>
              <w:t>8.6.1.1</w:t>
            </w:r>
            <w:r w:rsidR="00D817C9" w:rsidRPr="005356E7">
              <w:rPr>
                <w:rFonts w:cs="Arial"/>
                <w:lang w:val="en-GB"/>
              </w:rPr>
              <w:tab/>
            </w:r>
            <w:r w:rsidR="002E49C2" w:rsidRPr="005356E7">
              <w:rPr>
                <w:rFonts w:cs="Arial"/>
                <w:lang w:val="en-GB"/>
              </w:rPr>
              <w:t>Appropriate and safe forest land and infrastructure (</w:t>
            </w:r>
            <w:r w:rsidR="00BA2440" w:rsidRPr="005356E7">
              <w:rPr>
                <w:rFonts w:cs="Arial"/>
                <w:lang w:val="en-GB"/>
              </w:rPr>
              <w:t>accommodation</w:t>
            </w:r>
            <w:r w:rsidR="002E49C2" w:rsidRPr="005356E7">
              <w:rPr>
                <w:rFonts w:cs="Arial"/>
                <w:lang w:val="en-GB"/>
              </w:rPr>
              <w:t xml:space="preserve"> facilities, forest transport network) </w:t>
            </w:r>
            <w:r w:rsidR="00BA2440" w:rsidRPr="005356E7">
              <w:rPr>
                <w:rFonts w:cs="Arial"/>
                <w:lang w:val="en-GB"/>
              </w:rPr>
              <w:t>shall be</w:t>
            </w:r>
            <w:r w:rsidR="002E49C2" w:rsidRPr="005356E7">
              <w:rPr>
                <w:rFonts w:cs="Arial"/>
                <w:lang w:val="en-GB"/>
              </w:rPr>
              <w:t xml:space="preserve"> made available to the public all year round for recreation, </w:t>
            </w:r>
            <w:r w:rsidR="00D34732" w:rsidRPr="005356E7">
              <w:rPr>
                <w:rFonts w:cs="Arial"/>
                <w:lang w:val="en-GB"/>
              </w:rPr>
              <w:t>leisure</w:t>
            </w:r>
            <w:r w:rsidR="002E49C2" w:rsidRPr="005356E7">
              <w:rPr>
                <w:rFonts w:cs="Arial"/>
                <w:lang w:val="en-GB"/>
              </w:rPr>
              <w:t xml:space="preserve">, recovery, sports and cultural activities. Their management </w:t>
            </w:r>
            <w:r w:rsidR="00D34732" w:rsidRPr="005356E7">
              <w:rPr>
                <w:rFonts w:cs="Arial"/>
                <w:lang w:val="en-GB"/>
              </w:rPr>
              <w:t xml:space="preserve">shall </w:t>
            </w:r>
            <w:r w:rsidR="002E49C2" w:rsidRPr="005356E7">
              <w:rPr>
                <w:rFonts w:cs="Arial"/>
                <w:lang w:val="en-GB"/>
              </w:rPr>
              <w:t>take into account the purpose of the function and the aesthetic value of the forest</w:t>
            </w:r>
            <w:r w:rsidR="00832A07" w:rsidRPr="005356E7">
              <w:rPr>
                <w:rFonts w:cs="Arial"/>
                <w:lang w:val="en-GB"/>
              </w:rPr>
              <w:t>s.</w:t>
            </w:r>
          </w:p>
          <w:p w14:paraId="760F3D40" w14:textId="0B2AE21B" w:rsidR="0075720B" w:rsidRPr="005356E7" w:rsidRDefault="0075720B" w:rsidP="00D817C9">
            <w:pPr>
              <w:pStyle w:val="Textnormy"/>
              <w:spacing w:after="0"/>
              <w:ind w:left="742" w:hanging="742"/>
              <w:jc w:val="left"/>
              <w:rPr>
                <w:rFonts w:cs="Arial"/>
                <w:lang w:val="en-GB"/>
              </w:rPr>
            </w:pPr>
            <w:r w:rsidRPr="005356E7">
              <w:rPr>
                <w:rFonts w:cs="Arial"/>
                <w:lang w:val="en-GB"/>
              </w:rPr>
              <w:t>8.6.1.2</w:t>
            </w:r>
            <w:r w:rsidR="00D817C9" w:rsidRPr="005356E7">
              <w:rPr>
                <w:rFonts w:cs="Arial"/>
                <w:lang w:val="en-GB"/>
              </w:rPr>
              <w:tab/>
            </w:r>
            <w:r w:rsidR="00405DB2" w:rsidRPr="005356E7">
              <w:rPr>
                <w:rFonts w:cs="Arial"/>
                <w:lang w:val="en-GB"/>
              </w:rPr>
              <w:t>There shall be a cooperation in building and maintaining a network of marked hiking trails and bike paths</w:t>
            </w:r>
          </w:p>
          <w:p w14:paraId="760F3D41" w14:textId="44D1EA26" w:rsidR="0058035E" w:rsidRPr="005356E7" w:rsidRDefault="0075720B" w:rsidP="0015763C">
            <w:pPr>
              <w:pStyle w:val="Textnormy"/>
              <w:spacing w:after="0"/>
              <w:ind w:left="742" w:hanging="742"/>
              <w:jc w:val="left"/>
              <w:rPr>
                <w:rFonts w:cs="Arial"/>
                <w:lang w:val="en-GB"/>
              </w:rPr>
            </w:pPr>
            <w:r w:rsidRPr="005356E7">
              <w:rPr>
                <w:rFonts w:cs="Arial"/>
                <w:lang w:val="en-GB"/>
              </w:rPr>
              <w:t>8.6.1.3</w:t>
            </w:r>
            <w:r w:rsidR="00D817C9" w:rsidRPr="005356E7">
              <w:rPr>
                <w:rFonts w:cs="Arial"/>
                <w:lang w:val="en-GB"/>
              </w:rPr>
              <w:tab/>
            </w:r>
            <w:r w:rsidR="0015763C" w:rsidRPr="005356E7">
              <w:rPr>
                <w:rFonts w:cs="Arial"/>
                <w:lang w:val="en-GB"/>
              </w:rPr>
              <w:t>Local communities are not excluded from forest benefits (forest attendance, fruit picking, access to wood)</w:t>
            </w:r>
          </w:p>
        </w:tc>
      </w:tr>
      <w:tr w:rsidR="007018D7" w:rsidRPr="005356E7" w14:paraId="760F3D4A"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D48" w14:textId="4068C7D7" w:rsidR="000675D5" w:rsidRPr="005356E7" w:rsidRDefault="00EE3114"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6E93AA27" w14:textId="698A1F6D" w:rsidR="00F34C54" w:rsidRPr="005356E7" w:rsidRDefault="00F34C54" w:rsidP="00F34C54">
            <w:pPr>
              <w:pStyle w:val="Nadpis2"/>
              <w:numPr>
                <w:ilvl w:val="0"/>
                <w:numId w:val="3"/>
              </w:numPr>
              <w:spacing w:before="0" w:after="0"/>
              <w:rPr>
                <w:rFonts w:cs="Arial"/>
                <w:b w:val="0"/>
                <w:sz w:val="20"/>
                <w:lang w:val="en-GB"/>
              </w:rPr>
            </w:pPr>
            <w:r w:rsidRPr="005356E7">
              <w:rPr>
                <w:rFonts w:cs="Arial"/>
                <w:b w:val="0"/>
                <w:sz w:val="20"/>
                <w:lang w:val="en-GB"/>
              </w:rPr>
              <w:t>models of forest management</w:t>
            </w:r>
          </w:p>
          <w:p w14:paraId="0A68D43E" w14:textId="77777777" w:rsidR="004056A2" w:rsidRPr="005356E7" w:rsidRDefault="004056A2" w:rsidP="004056A2">
            <w:pPr>
              <w:pStyle w:val="Odsekzoznamu"/>
              <w:numPr>
                <w:ilvl w:val="0"/>
                <w:numId w:val="3"/>
              </w:numPr>
              <w:rPr>
                <w:rFonts w:ascii="Arial" w:hAnsi="Arial" w:cs="Arial"/>
                <w:lang w:val="en-GB"/>
              </w:rPr>
            </w:pPr>
            <w:r w:rsidRPr="005356E7">
              <w:rPr>
                <w:rFonts w:ascii="Arial" w:hAnsi="Arial" w:cs="Arial"/>
                <w:lang w:val="en-GB"/>
              </w:rPr>
              <w:t xml:space="preserve">FMP and LHE of forest manager </w:t>
            </w:r>
          </w:p>
          <w:p w14:paraId="760F3D49" w14:textId="0A920DC7" w:rsidR="000675D5" w:rsidRPr="005356E7" w:rsidRDefault="004A0FCE" w:rsidP="0014766E">
            <w:pPr>
              <w:pStyle w:val="Nadpis2"/>
              <w:numPr>
                <w:ilvl w:val="0"/>
                <w:numId w:val="3"/>
              </w:numPr>
              <w:spacing w:before="0" w:after="0"/>
              <w:rPr>
                <w:rFonts w:cs="Arial"/>
                <w:b w:val="0"/>
                <w:sz w:val="20"/>
                <w:lang w:val="en-GB"/>
              </w:rPr>
            </w:pPr>
            <w:r w:rsidRPr="005356E7">
              <w:rPr>
                <w:rFonts w:cs="Arial"/>
                <w:b w:val="0"/>
                <w:sz w:val="20"/>
                <w:lang w:val="en-GB"/>
              </w:rPr>
              <w:t>inspection in forest</w:t>
            </w:r>
          </w:p>
        </w:tc>
      </w:tr>
    </w:tbl>
    <w:p w14:paraId="760F3D4B" w14:textId="48086059" w:rsidR="008E31A1" w:rsidRPr="005356E7" w:rsidRDefault="008E31A1" w:rsidP="00C62EF7">
      <w:pPr>
        <w:ind w:left="-142"/>
        <w:rPr>
          <w:rFonts w:ascii="Arial" w:hAnsi="Arial" w:cs="Arial"/>
          <w:sz w:val="20"/>
          <w:szCs w:val="20"/>
          <w:shd w:val="clear" w:color="auto" w:fill="FFFFFF"/>
          <w:lang w:val="en-GB"/>
        </w:rPr>
      </w:pPr>
    </w:p>
    <w:p w14:paraId="04651246"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5F89E44E" w14:textId="77777777" w:rsidR="0075720B" w:rsidRPr="005356E7" w:rsidRDefault="0075720B"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D50"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D4E" w14:textId="615BC0F1" w:rsidR="00FB473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D4F" w14:textId="77777777" w:rsidR="00FB473B" w:rsidRPr="005356E7" w:rsidRDefault="00FB473B" w:rsidP="00FB473B">
            <w:pPr>
              <w:pStyle w:val="Odsekzoznamu"/>
              <w:ind w:left="336" w:hanging="360"/>
              <w:rPr>
                <w:rFonts w:ascii="Arial" w:hAnsi="Arial" w:cs="Arial"/>
                <w:b/>
                <w:lang w:val="en-GB" w:eastAsia="sk-SK"/>
              </w:rPr>
            </w:pPr>
            <w:r w:rsidRPr="005356E7">
              <w:rPr>
                <w:rFonts w:ascii="Arial" w:hAnsi="Arial" w:cs="Arial"/>
                <w:b/>
                <w:lang w:val="en-GB" w:eastAsia="sk-SK"/>
              </w:rPr>
              <w:t>8.6.</w:t>
            </w:r>
          </w:p>
        </w:tc>
      </w:tr>
      <w:tr w:rsidR="00846DD5" w:rsidRPr="005356E7" w14:paraId="760F3D53"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D51" w14:textId="270A1333" w:rsidR="00FB473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D52" w14:textId="1E501531" w:rsidR="00FB473B" w:rsidRPr="005356E7" w:rsidRDefault="00A341C3" w:rsidP="001A5DD4">
            <w:pPr>
              <w:rPr>
                <w:rFonts w:ascii="Arial" w:hAnsi="Arial" w:cs="Arial"/>
                <w:b/>
                <w:caps/>
                <w:lang w:val="en-GB" w:eastAsia="sk-SK"/>
              </w:rPr>
            </w:pPr>
            <w:r w:rsidRPr="005356E7">
              <w:rPr>
                <w:rFonts w:ascii="Arial" w:hAnsi="Arial" w:cs="Arial"/>
                <w:b/>
                <w:caps/>
                <w:lang w:val="en-GB" w:eastAsia="sk-SK"/>
              </w:rPr>
              <w:t>Maintenance or appropriate enhancement of socio-economic functions and conditions</w:t>
            </w:r>
          </w:p>
        </w:tc>
      </w:tr>
      <w:tr w:rsidR="00846DD5" w:rsidRPr="005356E7" w14:paraId="760F3D56"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54" w14:textId="78C32C4D" w:rsidR="00FB473B" w:rsidRPr="005356E7" w:rsidRDefault="007F0B4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D55" w14:textId="2EC258D5" w:rsidR="00FB473B" w:rsidRPr="005356E7" w:rsidRDefault="00FB473B" w:rsidP="00FB473B">
            <w:pPr>
              <w:pStyle w:val="Odsekzoznamu"/>
              <w:ind w:left="336" w:hanging="360"/>
              <w:rPr>
                <w:rFonts w:ascii="Arial" w:hAnsi="Arial" w:cs="Arial"/>
                <w:b/>
                <w:lang w:val="en-GB" w:eastAsia="sk-SK"/>
              </w:rPr>
            </w:pPr>
            <w:r w:rsidRPr="005356E7">
              <w:rPr>
                <w:rFonts w:ascii="Arial" w:hAnsi="Arial" w:cs="Arial"/>
                <w:b/>
                <w:lang w:val="en-GB" w:eastAsia="sk-SK"/>
              </w:rPr>
              <w:t xml:space="preserve">8.6.2. </w:t>
            </w:r>
            <w:r w:rsidR="00770BFA" w:rsidRPr="005356E7">
              <w:rPr>
                <w:rFonts w:ascii="Arial" w:hAnsi="Arial" w:cs="Arial"/>
                <w:b/>
                <w:lang w:val="en-GB" w:eastAsia="sk-SK"/>
              </w:rPr>
              <w:t>CULTURAL AND SPIRITUAL VALUES IN FORESTS</w:t>
            </w:r>
          </w:p>
        </w:tc>
      </w:tr>
      <w:tr w:rsidR="00846DD5" w:rsidRPr="005356E7" w14:paraId="760F3D59"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D57" w14:textId="2B825608" w:rsidR="00FB473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D58" w14:textId="7BDF74DE" w:rsidR="00FB473B" w:rsidRPr="005356E7" w:rsidRDefault="00465ECC" w:rsidP="00902326">
            <w:pPr>
              <w:pStyle w:val="Odsekzoznamu"/>
              <w:ind w:left="0" w:hanging="24"/>
              <w:rPr>
                <w:rFonts w:ascii="Arial" w:hAnsi="Arial" w:cs="Arial"/>
                <w:lang w:val="en-GB" w:eastAsia="sk-SK"/>
              </w:rPr>
            </w:pPr>
            <w:r w:rsidRPr="005356E7">
              <w:rPr>
                <w:rFonts w:ascii="Arial" w:hAnsi="Arial" w:cs="Arial"/>
                <w:lang w:val="en-GB" w:eastAsia="sk-SK"/>
              </w:rPr>
              <w:t xml:space="preserve">Places of special historical, cultural or spiritual </w:t>
            </w:r>
            <w:r w:rsidR="00971076" w:rsidRPr="005356E7">
              <w:rPr>
                <w:rFonts w:ascii="Arial" w:hAnsi="Arial" w:cs="Arial"/>
                <w:lang w:val="en-GB" w:eastAsia="sk-SK"/>
              </w:rPr>
              <w:t>significance</w:t>
            </w:r>
            <w:r w:rsidRPr="005356E7">
              <w:rPr>
                <w:rFonts w:ascii="Arial" w:hAnsi="Arial" w:cs="Arial"/>
                <w:lang w:val="en-GB" w:eastAsia="sk-SK"/>
              </w:rPr>
              <w:t xml:space="preserve"> which are important for meeting the needs of local communities </w:t>
            </w:r>
            <w:r w:rsidR="008454CB" w:rsidRPr="005356E7">
              <w:rPr>
                <w:rFonts w:ascii="Arial" w:hAnsi="Arial" w:cs="Arial"/>
                <w:lang w:val="en-GB" w:eastAsia="sk-SK"/>
              </w:rPr>
              <w:t>shall</w:t>
            </w:r>
            <w:r w:rsidRPr="005356E7">
              <w:rPr>
                <w:rFonts w:ascii="Arial" w:hAnsi="Arial" w:cs="Arial"/>
                <w:lang w:val="en-GB" w:eastAsia="sk-SK"/>
              </w:rPr>
              <w:t xml:space="preserve"> be protected or managed </w:t>
            </w:r>
            <w:r w:rsidR="000B79F4" w:rsidRPr="005356E7">
              <w:rPr>
                <w:rFonts w:ascii="Arial" w:hAnsi="Arial" w:cs="Arial"/>
                <w:lang w:val="en-GB" w:eastAsia="sk-SK"/>
              </w:rPr>
              <w:t>in a way that takes due regard of the significance of the sites</w:t>
            </w:r>
          </w:p>
        </w:tc>
      </w:tr>
      <w:tr w:rsidR="00846DD5" w:rsidRPr="005356E7" w14:paraId="760F3D5C"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5A" w14:textId="71FBDCC7" w:rsidR="006B758A"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D5B" w14:textId="004AF9FC" w:rsidR="006B758A" w:rsidRPr="005356E7" w:rsidRDefault="005336C1" w:rsidP="00902326">
            <w:pPr>
              <w:pStyle w:val="Odsekzoznamu"/>
              <w:ind w:left="0" w:hanging="24"/>
              <w:rPr>
                <w:rFonts w:ascii="Arial" w:hAnsi="Arial" w:cs="Arial"/>
                <w:lang w:val="en-GB" w:eastAsia="sk-SK"/>
              </w:rPr>
            </w:pPr>
            <w:r w:rsidRPr="005356E7">
              <w:rPr>
                <w:rFonts w:ascii="Arial" w:hAnsi="Arial" w:cs="Arial"/>
                <w:lang w:val="en-GB" w:eastAsia="sk-SK"/>
              </w:rPr>
              <w:t xml:space="preserve">To preserve historical, spiritual and cultural monuments and </w:t>
            </w:r>
            <w:r w:rsidR="008516F8" w:rsidRPr="005356E7">
              <w:rPr>
                <w:rFonts w:ascii="Arial" w:hAnsi="Arial" w:cs="Arial"/>
                <w:lang w:val="en-GB" w:eastAsia="sk-SK"/>
              </w:rPr>
              <w:t xml:space="preserve">to </w:t>
            </w:r>
            <w:r w:rsidRPr="005356E7">
              <w:rPr>
                <w:rFonts w:ascii="Arial" w:hAnsi="Arial" w:cs="Arial"/>
                <w:lang w:val="en-GB" w:eastAsia="sk-SK"/>
              </w:rPr>
              <w:t xml:space="preserve">adapt forestry </w:t>
            </w:r>
            <w:r w:rsidR="008516F8" w:rsidRPr="005356E7">
              <w:rPr>
                <w:rFonts w:ascii="Arial" w:hAnsi="Arial" w:cs="Arial"/>
                <w:lang w:val="en-GB" w:eastAsia="sk-SK"/>
              </w:rPr>
              <w:t xml:space="preserve">operations </w:t>
            </w:r>
            <w:r w:rsidRPr="005356E7">
              <w:rPr>
                <w:rFonts w:ascii="Arial" w:hAnsi="Arial" w:cs="Arial"/>
                <w:lang w:val="en-GB" w:eastAsia="sk-SK"/>
              </w:rPr>
              <w:t>in these localities</w:t>
            </w:r>
          </w:p>
        </w:tc>
      </w:tr>
      <w:tr w:rsidR="00846DD5" w:rsidRPr="005356E7" w14:paraId="760F3D62"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5D" w14:textId="4FBAB4DA" w:rsidR="00FB473B" w:rsidRPr="005356E7" w:rsidRDefault="00EE3114"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60EA330E" w14:textId="52EAFC1E" w:rsidR="00AF3850" w:rsidRPr="005356E7" w:rsidRDefault="00AF3850" w:rsidP="000950EE">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13B58086" w14:textId="21E90C1B" w:rsidR="00AF3850" w:rsidRPr="005356E7" w:rsidRDefault="00AF3850" w:rsidP="000950EE">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7EBCFC1C" w14:textId="77777777" w:rsidR="000950EE" w:rsidRPr="005356E7" w:rsidRDefault="000950EE" w:rsidP="000950EE">
            <w:pPr>
              <w:pStyle w:val="Nadpis2"/>
              <w:numPr>
                <w:ilvl w:val="0"/>
                <w:numId w:val="3"/>
              </w:numPr>
              <w:spacing w:before="0" w:after="0"/>
              <w:rPr>
                <w:rFonts w:cs="Arial"/>
                <w:b w:val="0"/>
                <w:sz w:val="20"/>
                <w:lang w:val="en-GB"/>
              </w:rPr>
            </w:pPr>
            <w:r w:rsidRPr="005356E7">
              <w:rPr>
                <w:rFonts w:cs="Arial"/>
                <w:b w:val="0"/>
                <w:sz w:val="20"/>
                <w:lang w:val="en-GB"/>
              </w:rPr>
              <w:t>Act NR SR 49/2002 Coll. on the protection of monuments, as amended</w:t>
            </w:r>
          </w:p>
          <w:p w14:paraId="760F3D61" w14:textId="27DCC2BB" w:rsidR="00FB473B" w:rsidRPr="005356E7" w:rsidRDefault="00AF3850" w:rsidP="000950EE">
            <w:pPr>
              <w:pStyle w:val="Nadpis2"/>
              <w:numPr>
                <w:ilvl w:val="0"/>
                <w:numId w:val="3"/>
              </w:numPr>
              <w:spacing w:before="0" w:after="0"/>
              <w:rPr>
                <w:rFonts w:cs="Arial"/>
                <w:b w:val="0"/>
                <w:sz w:val="20"/>
                <w:lang w:val="en-GB"/>
              </w:rPr>
            </w:pPr>
            <w:r w:rsidRPr="005356E7">
              <w:rPr>
                <w:rFonts w:cs="Arial"/>
                <w:b w:val="0"/>
                <w:sz w:val="20"/>
                <w:lang w:val="en-GB"/>
              </w:rPr>
              <w:t>Decree MP SR 453/2006 Coll. on forest management and forest protection as amended</w:t>
            </w:r>
          </w:p>
        </w:tc>
      </w:tr>
      <w:tr w:rsidR="00846DD5" w:rsidRPr="005356E7" w14:paraId="760F3D66" w14:textId="77777777" w:rsidTr="00FB473B">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D63" w14:textId="2F40830D" w:rsidR="00FB473B" w:rsidRPr="005356E7" w:rsidRDefault="00EE3114"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FB473B"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D64" w14:textId="01061C67" w:rsidR="00FB473B" w:rsidRPr="005356E7" w:rsidRDefault="00FB473B" w:rsidP="00D817C9">
            <w:pPr>
              <w:pStyle w:val="Textnormy"/>
              <w:spacing w:after="0"/>
              <w:ind w:left="742" w:hanging="742"/>
              <w:jc w:val="left"/>
              <w:rPr>
                <w:rFonts w:cs="Arial"/>
                <w:lang w:val="en-GB"/>
              </w:rPr>
            </w:pPr>
            <w:r w:rsidRPr="005356E7">
              <w:rPr>
                <w:rFonts w:cs="Arial"/>
                <w:lang w:val="en-GB"/>
              </w:rPr>
              <w:t>8.6.2.1</w:t>
            </w:r>
            <w:r w:rsidR="00D817C9" w:rsidRPr="005356E7">
              <w:rPr>
                <w:rFonts w:cs="Arial"/>
                <w:lang w:val="en-GB"/>
              </w:rPr>
              <w:tab/>
            </w:r>
            <w:r w:rsidR="00D57565" w:rsidRPr="005356E7">
              <w:rPr>
                <w:rFonts w:cs="Arial"/>
                <w:lang w:val="en-GB"/>
              </w:rPr>
              <w:t>Man</w:t>
            </w:r>
            <w:r w:rsidR="00F02051" w:rsidRPr="005356E7">
              <w:rPr>
                <w:rFonts w:cs="Arial"/>
                <w:lang w:val="en-GB"/>
              </w:rPr>
              <w:t>a</w:t>
            </w:r>
            <w:r w:rsidR="00D57565" w:rsidRPr="005356E7">
              <w:rPr>
                <w:rFonts w:cs="Arial"/>
                <w:lang w:val="en-GB"/>
              </w:rPr>
              <w:t xml:space="preserve">gement measures </w:t>
            </w:r>
            <w:r w:rsidR="00F02051" w:rsidRPr="005356E7">
              <w:rPr>
                <w:rFonts w:cs="Arial"/>
                <w:lang w:val="en-GB"/>
              </w:rPr>
              <w:t xml:space="preserve">shall </w:t>
            </w:r>
            <w:r w:rsidR="00D57565" w:rsidRPr="005356E7">
              <w:rPr>
                <w:rFonts w:cs="Arial"/>
                <w:lang w:val="en-GB"/>
              </w:rPr>
              <w:t xml:space="preserve">take into account the existence of places of special historical, cultural or spiritual </w:t>
            </w:r>
            <w:r w:rsidR="00F02051" w:rsidRPr="005356E7">
              <w:rPr>
                <w:rFonts w:cs="Arial"/>
                <w:lang w:val="en-GB"/>
              </w:rPr>
              <w:t>significance</w:t>
            </w:r>
            <w:r w:rsidR="00D57565" w:rsidRPr="005356E7">
              <w:rPr>
                <w:rFonts w:cs="Arial"/>
                <w:lang w:val="en-GB"/>
              </w:rPr>
              <w:t xml:space="preserve"> </w:t>
            </w:r>
            <w:r w:rsidR="00F02051" w:rsidRPr="005356E7">
              <w:rPr>
                <w:rFonts w:cs="Arial"/>
                <w:lang w:val="en-GB"/>
              </w:rPr>
              <w:t>that</w:t>
            </w:r>
            <w:r w:rsidR="00D57565" w:rsidRPr="005356E7">
              <w:rPr>
                <w:rFonts w:cs="Arial"/>
                <w:lang w:val="en-GB"/>
              </w:rPr>
              <w:t xml:space="preserve"> are important for meeting the needs of local communities (e</w:t>
            </w:r>
            <w:r w:rsidR="00F02051" w:rsidRPr="005356E7">
              <w:rPr>
                <w:rFonts w:cs="Arial"/>
                <w:lang w:val="en-GB"/>
              </w:rPr>
              <w:t>.</w:t>
            </w:r>
            <w:r w:rsidR="00D57565" w:rsidRPr="005356E7">
              <w:rPr>
                <w:rFonts w:cs="Arial"/>
                <w:lang w:val="en-GB"/>
              </w:rPr>
              <w:t>g</w:t>
            </w:r>
            <w:r w:rsidR="00F02051" w:rsidRPr="005356E7">
              <w:rPr>
                <w:rFonts w:cs="Arial"/>
                <w:lang w:val="en-GB"/>
              </w:rPr>
              <w:t>.</w:t>
            </w:r>
            <w:r w:rsidR="00D57565" w:rsidRPr="005356E7">
              <w:rPr>
                <w:rFonts w:cs="Arial"/>
                <w:lang w:val="en-GB"/>
              </w:rPr>
              <w:t xml:space="preserve"> health, livelihoods). The performance of forestry </w:t>
            </w:r>
            <w:r w:rsidR="0095287A" w:rsidRPr="005356E7">
              <w:rPr>
                <w:rFonts w:cs="Arial"/>
                <w:lang w:val="en-GB"/>
              </w:rPr>
              <w:t>operations</w:t>
            </w:r>
            <w:r w:rsidR="00D57565" w:rsidRPr="005356E7">
              <w:rPr>
                <w:rFonts w:cs="Arial"/>
                <w:lang w:val="en-GB"/>
              </w:rPr>
              <w:t xml:space="preserve"> (mainly logging) s</w:t>
            </w:r>
            <w:r w:rsidR="0095287A" w:rsidRPr="005356E7">
              <w:rPr>
                <w:rFonts w:cs="Arial"/>
                <w:lang w:val="en-GB"/>
              </w:rPr>
              <w:t>hall be</w:t>
            </w:r>
            <w:r w:rsidR="00D57565" w:rsidRPr="005356E7">
              <w:rPr>
                <w:rFonts w:cs="Arial"/>
                <w:lang w:val="en-GB"/>
              </w:rPr>
              <w:t xml:space="preserve"> preceded by consultations with </w:t>
            </w:r>
            <w:r w:rsidR="00C34ED3" w:rsidRPr="005356E7">
              <w:rPr>
                <w:rFonts w:cs="Arial"/>
                <w:lang w:val="en-GB"/>
              </w:rPr>
              <w:t>stakeholders.</w:t>
            </w:r>
          </w:p>
          <w:p w14:paraId="760F3D65" w14:textId="2CF663AF" w:rsidR="006177CB" w:rsidRPr="005356E7" w:rsidRDefault="006177CB" w:rsidP="00D817C9">
            <w:pPr>
              <w:pStyle w:val="Textnormy"/>
              <w:spacing w:after="0"/>
              <w:ind w:left="742" w:hanging="742"/>
              <w:jc w:val="left"/>
              <w:rPr>
                <w:rFonts w:cs="Arial"/>
                <w:lang w:val="en-GB"/>
              </w:rPr>
            </w:pPr>
            <w:r w:rsidRPr="005356E7">
              <w:rPr>
                <w:rFonts w:cs="Arial"/>
                <w:lang w:val="en-GB"/>
              </w:rPr>
              <w:t>8.6.2.2</w:t>
            </w:r>
            <w:r w:rsidR="00C809C4" w:rsidRPr="005356E7">
              <w:rPr>
                <w:rFonts w:cs="Arial"/>
                <w:lang w:val="en-GB"/>
              </w:rPr>
              <w:tab/>
            </w:r>
            <w:r w:rsidR="00286027" w:rsidRPr="005356E7">
              <w:rPr>
                <w:rFonts w:cs="Arial"/>
                <w:lang w:val="en-GB"/>
              </w:rPr>
              <w:t xml:space="preserve">Alleys, tree lines, </w:t>
            </w:r>
            <w:r w:rsidR="009472C8" w:rsidRPr="005356E7">
              <w:rPr>
                <w:rFonts w:cs="Arial"/>
                <w:lang w:val="en-GB"/>
              </w:rPr>
              <w:t>wind</w:t>
            </w:r>
            <w:r w:rsidR="00B341BF" w:rsidRPr="005356E7">
              <w:rPr>
                <w:rFonts w:cs="Arial"/>
                <w:lang w:val="en-GB"/>
              </w:rPr>
              <w:t xml:space="preserve">firm </w:t>
            </w:r>
            <w:r w:rsidR="009472C8" w:rsidRPr="005356E7">
              <w:rPr>
                <w:rFonts w:cs="Arial"/>
                <w:lang w:val="en-GB"/>
              </w:rPr>
              <w:t>ma</w:t>
            </w:r>
            <w:r w:rsidR="00B341BF" w:rsidRPr="005356E7">
              <w:rPr>
                <w:rFonts w:cs="Arial"/>
                <w:lang w:val="en-GB"/>
              </w:rPr>
              <w:t>rgins</w:t>
            </w:r>
            <w:r w:rsidR="009472C8" w:rsidRPr="005356E7">
              <w:rPr>
                <w:rFonts w:cs="Arial"/>
                <w:lang w:val="en-GB"/>
              </w:rPr>
              <w:t xml:space="preserve"> </w:t>
            </w:r>
            <w:r w:rsidR="00286027" w:rsidRPr="005356E7">
              <w:rPr>
                <w:rFonts w:cs="Arial"/>
                <w:lang w:val="en-GB"/>
              </w:rPr>
              <w:t xml:space="preserve">of shrubs and aesthetically pleasing memorial trees </w:t>
            </w:r>
            <w:r w:rsidR="00B341BF" w:rsidRPr="005356E7">
              <w:rPr>
                <w:rFonts w:cs="Arial"/>
                <w:lang w:val="en-GB"/>
              </w:rPr>
              <w:t xml:space="preserve">shall be </w:t>
            </w:r>
            <w:r w:rsidR="00286027" w:rsidRPr="005356E7">
              <w:rPr>
                <w:rFonts w:cs="Arial"/>
                <w:lang w:val="en-GB"/>
              </w:rPr>
              <w:t xml:space="preserve">left in a viable state, especially in places of landscape significance </w:t>
            </w:r>
          </w:p>
        </w:tc>
      </w:tr>
      <w:tr w:rsidR="000675D5" w:rsidRPr="005356E7" w14:paraId="760F3D6E"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D6C" w14:textId="12707424" w:rsidR="000675D5" w:rsidRPr="005356E7" w:rsidRDefault="00EE3114"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4AA12DAC" w14:textId="77777777" w:rsidR="00AB54BC" w:rsidRPr="005356E7" w:rsidRDefault="00AB54BC" w:rsidP="00AB54BC">
            <w:pPr>
              <w:pStyle w:val="Odsekzoznamu"/>
              <w:numPr>
                <w:ilvl w:val="0"/>
                <w:numId w:val="3"/>
              </w:numPr>
              <w:rPr>
                <w:rFonts w:ascii="Arial" w:hAnsi="Arial" w:cs="Arial"/>
                <w:lang w:val="en-GB"/>
              </w:rPr>
            </w:pPr>
            <w:r w:rsidRPr="005356E7">
              <w:rPr>
                <w:rFonts w:ascii="Arial" w:hAnsi="Arial" w:cs="Arial"/>
                <w:lang w:val="en-GB"/>
              </w:rPr>
              <w:t>information of the Monuments Board of SR, ŠOP SR, local governments</w:t>
            </w:r>
          </w:p>
          <w:p w14:paraId="72976E9B" w14:textId="5C05DE3C" w:rsidR="000675D5"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p w14:paraId="760F3D6D" w14:textId="1B7AAA6F" w:rsidR="000675D5" w:rsidRPr="005356E7" w:rsidRDefault="004A0FCE" w:rsidP="0014766E">
            <w:pPr>
              <w:pStyle w:val="Nadpis2"/>
              <w:numPr>
                <w:ilvl w:val="0"/>
                <w:numId w:val="3"/>
              </w:numPr>
              <w:spacing w:before="0" w:after="0"/>
              <w:rPr>
                <w:rFonts w:cs="Arial"/>
                <w:b w:val="0"/>
                <w:sz w:val="20"/>
                <w:lang w:val="en-GB"/>
              </w:rPr>
            </w:pPr>
            <w:r w:rsidRPr="005356E7">
              <w:rPr>
                <w:rFonts w:cs="Arial"/>
                <w:b w:val="0"/>
                <w:sz w:val="20"/>
                <w:lang w:val="en-GB"/>
              </w:rPr>
              <w:t>inspection in forest</w:t>
            </w:r>
          </w:p>
        </w:tc>
      </w:tr>
    </w:tbl>
    <w:p w14:paraId="760F3D6F" w14:textId="77777777" w:rsidR="00FB473B" w:rsidRPr="005356E7" w:rsidRDefault="00FB473B" w:rsidP="00C62EF7">
      <w:pPr>
        <w:ind w:left="-142"/>
        <w:rPr>
          <w:rFonts w:ascii="Arial" w:hAnsi="Arial" w:cs="Arial"/>
          <w:sz w:val="20"/>
          <w:szCs w:val="20"/>
          <w:shd w:val="clear" w:color="auto" w:fill="FFFFFF"/>
          <w:lang w:val="en-GB"/>
        </w:rPr>
      </w:pPr>
    </w:p>
    <w:p w14:paraId="760F3D70" w14:textId="77777777" w:rsidR="00FB473B" w:rsidRPr="005356E7" w:rsidRDefault="00FB473B" w:rsidP="00C62EF7">
      <w:pPr>
        <w:ind w:left="-142"/>
        <w:rPr>
          <w:rFonts w:ascii="Arial" w:hAnsi="Arial" w:cs="Arial"/>
          <w:sz w:val="20"/>
          <w:szCs w:val="20"/>
          <w:shd w:val="clear" w:color="auto" w:fill="FFFFFF"/>
          <w:lang w:val="en-GB"/>
        </w:rPr>
      </w:pPr>
    </w:p>
    <w:p w14:paraId="760F3D71" w14:textId="347AB609"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62A6505C" w14:textId="77777777" w:rsidR="00FB473B" w:rsidRPr="005356E7" w:rsidRDefault="00FB473B" w:rsidP="00C62EF7">
      <w:pPr>
        <w:ind w:left="-142"/>
        <w:rPr>
          <w:rFonts w:ascii="Arial" w:hAnsi="Arial" w:cs="Arial"/>
          <w:sz w:val="20"/>
          <w:szCs w:val="20"/>
          <w:shd w:val="clear" w:color="auto" w:fill="FFFFFF"/>
          <w:lang w:val="en-GB"/>
        </w:rPr>
      </w:pPr>
    </w:p>
    <w:tbl>
      <w:tblPr>
        <w:tblW w:w="0" w:type="auto"/>
        <w:tblCellMar>
          <w:left w:w="0" w:type="dxa"/>
          <w:right w:w="0" w:type="dxa"/>
        </w:tblCellMar>
        <w:tblLook w:val="04A0" w:firstRow="1" w:lastRow="0" w:firstColumn="1" w:lastColumn="0" w:noHBand="0" w:noVBand="1"/>
      </w:tblPr>
      <w:tblGrid>
        <w:gridCol w:w="3085"/>
        <w:gridCol w:w="6095"/>
      </w:tblGrid>
      <w:tr w:rsidR="00846DD5" w:rsidRPr="005356E7" w14:paraId="760F3D76" w14:textId="77777777" w:rsidTr="00715C0F">
        <w:tc>
          <w:tcPr>
            <w:tcW w:w="3085" w:type="dxa"/>
            <w:tcBorders>
              <w:top w:val="single" w:sz="18" w:space="0" w:color="auto"/>
              <w:left w:val="single" w:sz="18" w:space="0" w:color="auto"/>
              <w:bottom w:val="single" w:sz="8" w:space="0" w:color="auto"/>
              <w:right w:val="single" w:sz="12" w:space="0" w:color="auto"/>
            </w:tcBorders>
            <w:tcMar>
              <w:top w:w="0" w:type="dxa"/>
              <w:left w:w="108" w:type="dxa"/>
              <w:bottom w:w="0" w:type="dxa"/>
              <w:right w:w="108" w:type="dxa"/>
            </w:tcMar>
            <w:hideMark/>
          </w:tcPr>
          <w:p w14:paraId="760F3D74" w14:textId="31C041D1" w:rsidR="00FB473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095" w:type="dxa"/>
            <w:tcBorders>
              <w:top w:val="single" w:sz="18" w:space="0" w:color="auto"/>
              <w:left w:val="nil"/>
              <w:bottom w:val="single" w:sz="8" w:space="0" w:color="auto"/>
              <w:right w:val="single" w:sz="18" w:space="0" w:color="auto"/>
            </w:tcBorders>
            <w:tcMar>
              <w:top w:w="0" w:type="dxa"/>
              <w:left w:w="108" w:type="dxa"/>
              <w:bottom w:w="0" w:type="dxa"/>
              <w:right w:w="108" w:type="dxa"/>
            </w:tcMar>
            <w:hideMark/>
          </w:tcPr>
          <w:p w14:paraId="760F3D75" w14:textId="77777777" w:rsidR="00FB473B" w:rsidRPr="005356E7" w:rsidRDefault="00FB473B" w:rsidP="00FB473B">
            <w:pPr>
              <w:pStyle w:val="Odsekzoznamu"/>
              <w:ind w:left="336" w:hanging="360"/>
              <w:rPr>
                <w:rFonts w:ascii="Arial" w:hAnsi="Arial" w:cs="Arial"/>
                <w:b/>
                <w:lang w:val="en-GB" w:eastAsia="sk-SK"/>
              </w:rPr>
            </w:pPr>
            <w:r w:rsidRPr="005356E7">
              <w:rPr>
                <w:rFonts w:ascii="Arial" w:hAnsi="Arial" w:cs="Arial"/>
                <w:b/>
                <w:lang w:val="en-GB" w:eastAsia="sk-SK"/>
              </w:rPr>
              <w:t>8.6.</w:t>
            </w:r>
          </w:p>
        </w:tc>
      </w:tr>
      <w:tr w:rsidR="00846DD5" w:rsidRPr="005356E7" w14:paraId="760F3D79"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D77" w14:textId="3D117CC6" w:rsidR="00FB473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D78" w14:textId="07005C51" w:rsidR="00FB473B" w:rsidRPr="005356E7" w:rsidRDefault="00A341C3" w:rsidP="001A5DD4">
            <w:pPr>
              <w:rPr>
                <w:rFonts w:ascii="Arial" w:hAnsi="Arial" w:cs="Arial"/>
                <w:b/>
                <w:caps/>
                <w:lang w:val="en-GB" w:eastAsia="sk-SK"/>
              </w:rPr>
            </w:pPr>
            <w:r w:rsidRPr="005356E7">
              <w:rPr>
                <w:rFonts w:ascii="Arial" w:hAnsi="Arial" w:cs="Arial"/>
                <w:b/>
                <w:caps/>
                <w:lang w:val="en-GB" w:eastAsia="sk-SK"/>
              </w:rPr>
              <w:t>Maintenance or appropriate enhancement of socio-economic functions and conditions</w:t>
            </w:r>
          </w:p>
        </w:tc>
      </w:tr>
      <w:tr w:rsidR="00846DD5" w:rsidRPr="005356E7" w14:paraId="760F3D7C" w14:textId="77777777" w:rsidTr="00FB473B">
        <w:trPr>
          <w:trHeight w:val="358"/>
        </w:trPr>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7A" w14:textId="53644768" w:rsidR="00FB473B" w:rsidRPr="005356E7" w:rsidRDefault="007F0B4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Part</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D7B" w14:textId="34BC9143" w:rsidR="00FB473B" w:rsidRPr="005356E7" w:rsidRDefault="00FB473B" w:rsidP="00FB473B">
            <w:pPr>
              <w:pStyle w:val="Odsekzoznamu"/>
              <w:ind w:left="336" w:hanging="360"/>
              <w:rPr>
                <w:rFonts w:ascii="Arial" w:hAnsi="Arial" w:cs="Arial"/>
                <w:b/>
                <w:lang w:val="en-GB" w:eastAsia="sk-SK"/>
              </w:rPr>
            </w:pPr>
            <w:r w:rsidRPr="005356E7">
              <w:rPr>
                <w:rFonts w:ascii="Arial" w:hAnsi="Arial" w:cs="Arial"/>
                <w:b/>
                <w:lang w:val="en-GB" w:eastAsia="sk-SK"/>
              </w:rPr>
              <w:t>8.6.3.</w:t>
            </w:r>
            <w:r w:rsidRPr="005356E7">
              <w:rPr>
                <w:rFonts w:ascii="Arial" w:hAnsi="Arial" w:cs="Arial"/>
                <w:b/>
                <w:caps/>
                <w:lang w:val="en-GB" w:eastAsia="sk-SK"/>
              </w:rPr>
              <w:t xml:space="preserve"> </w:t>
            </w:r>
            <w:r w:rsidR="00792C62" w:rsidRPr="005356E7">
              <w:rPr>
                <w:rFonts w:ascii="Arial" w:hAnsi="Arial" w:cs="Arial"/>
                <w:b/>
                <w:lang w:val="en-GB" w:eastAsia="sk-SK"/>
              </w:rPr>
              <w:t>TRADITIONAL PRACTICES, SKILLS AND RESEARCH</w:t>
            </w:r>
          </w:p>
        </w:tc>
      </w:tr>
      <w:tr w:rsidR="00846DD5" w:rsidRPr="005356E7" w14:paraId="760F3D7F"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hideMark/>
          </w:tcPr>
          <w:p w14:paraId="760F3D7D" w14:textId="0FDFAA15" w:rsidR="00FB473B" w:rsidRPr="005356E7" w:rsidRDefault="002C12D9"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p>
        </w:tc>
        <w:tc>
          <w:tcPr>
            <w:tcW w:w="6095" w:type="dxa"/>
            <w:tcBorders>
              <w:top w:val="nil"/>
              <w:left w:val="nil"/>
              <w:bottom w:val="single" w:sz="8" w:space="0" w:color="auto"/>
              <w:right w:val="single" w:sz="18" w:space="0" w:color="auto"/>
            </w:tcBorders>
            <w:tcMar>
              <w:top w:w="0" w:type="dxa"/>
              <w:left w:w="108" w:type="dxa"/>
              <w:bottom w:w="0" w:type="dxa"/>
              <w:right w:w="108" w:type="dxa"/>
            </w:tcMar>
            <w:hideMark/>
          </w:tcPr>
          <w:p w14:paraId="760F3D7E" w14:textId="09E76C8A" w:rsidR="00781021" w:rsidRPr="005356E7" w:rsidRDefault="00A14A89" w:rsidP="00781021">
            <w:pPr>
              <w:pStyle w:val="Odsekzoznamu"/>
              <w:ind w:left="0" w:hanging="24"/>
              <w:rPr>
                <w:rFonts w:ascii="Arial" w:hAnsi="Arial" w:cs="Arial"/>
                <w:lang w:val="en-GB" w:eastAsia="sk-SK"/>
              </w:rPr>
            </w:pPr>
            <w:r w:rsidRPr="005356E7">
              <w:rPr>
                <w:rFonts w:ascii="Arial" w:hAnsi="Arial" w:cs="Arial"/>
                <w:lang w:val="en-GB" w:eastAsia="sk-SK"/>
              </w:rPr>
              <w:t xml:space="preserve">The latest scientific knowledge from forestry and natural science disciplines as well as other scientific disciplines, the knowledge of which has an impact on the improvement of SFM </w:t>
            </w:r>
            <w:r w:rsidR="00EA7F62" w:rsidRPr="005356E7">
              <w:rPr>
                <w:rFonts w:ascii="Arial" w:hAnsi="Arial" w:cs="Arial"/>
                <w:lang w:val="en-GB" w:eastAsia="sk-SK"/>
              </w:rPr>
              <w:t>shall be</w:t>
            </w:r>
            <w:r w:rsidRPr="005356E7">
              <w:rPr>
                <w:rFonts w:ascii="Arial" w:hAnsi="Arial" w:cs="Arial"/>
                <w:lang w:val="en-GB" w:eastAsia="sk-SK"/>
              </w:rPr>
              <w:t xml:space="preserve"> used and promoted in forest management. Traditional management practices </w:t>
            </w:r>
            <w:r w:rsidR="00EA7F62" w:rsidRPr="005356E7">
              <w:rPr>
                <w:rFonts w:ascii="Arial" w:hAnsi="Arial" w:cs="Arial"/>
                <w:lang w:val="en-GB" w:eastAsia="sk-SK"/>
              </w:rPr>
              <w:t>shall be</w:t>
            </w:r>
            <w:r w:rsidRPr="005356E7">
              <w:rPr>
                <w:rFonts w:ascii="Arial" w:hAnsi="Arial" w:cs="Arial"/>
                <w:lang w:val="en-GB" w:eastAsia="sk-SK"/>
              </w:rPr>
              <w:t xml:space="preserve"> applied wherever appropriate.</w:t>
            </w:r>
          </w:p>
        </w:tc>
      </w:tr>
      <w:tr w:rsidR="00846DD5" w:rsidRPr="005356E7" w14:paraId="760F3D82" w14:textId="77777777" w:rsidTr="00981ECE">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80" w14:textId="655FA9FD" w:rsidR="006B758A" w:rsidRPr="005356E7" w:rsidRDefault="00EE3114" w:rsidP="00981ECE">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760F3D81" w14:textId="4E9A3CEC" w:rsidR="006B758A" w:rsidRPr="005356E7" w:rsidRDefault="001008ED" w:rsidP="001008ED">
            <w:pPr>
              <w:pStyle w:val="Odsekzoznamu"/>
              <w:ind w:left="0" w:hanging="24"/>
              <w:rPr>
                <w:rFonts w:ascii="Arial" w:hAnsi="Arial" w:cs="Arial"/>
                <w:lang w:val="en-GB" w:eastAsia="sk-SK"/>
              </w:rPr>
            </w:pPr>
            <w:r w:rsidRPr="005356E7">
              <w:rPr>
                <w:rFonts w:ascii="Arial" w:hAnsi="Arial" w:cs="Arial"/>
                <w:lang w:val="en-GB" w:eastAsia="sk-SK"/>
              </w:rPr>
              <w:t>To apply best available practices in forest management</w:t>
            </w:r>
          </w:p>
        </w:tc>
      </w:tr>
      <w:tr w:rsidR="00846DD5" w:rsidRPr="005356E7" w14:paraId="760F3D87" w14:textId="77777777" w:rsidTr="00FB473B">
        <w:tc>
          <w:tcPr>
            <w:tcW w:w="3085" w:type="dxa"/>
            <w:tcBorders>
              <w:top w:val="nil"/>
              <w:left w:val="single" w:sz="18" w:space="0" w:color="auto"/>
              <w:bottom w:val="single" w:sz="8" w:space="0" w:color="auto"/>
              <w:right w:val="single" w:sz="12" w:space="0" w:color="auto"/>
            </w:tcBorders>
            <w:tcMar>
              <w:top w:w="0" w:type="dxa"/>
              <w:left w:w="108" w:type="dxa"/>
              <w:bottom w:w="0" w:type="dxa"/>
              <w:right w:w="108" w:type="dxa"/>
            </w:tcMar>
          </w:tcPr>
          <w:p w14:paraId="760F3D83" w14:textId="77CE1B94" w:rsidR="00FB473B" w:rsidRPr="005356E7" w:rsidRDefault="00EE3114"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Legislative background</w:t>
            </w:r>
          </w:p>
        </w:tc>
        <w:tc>
          <w:tcPr>
            <w:tcW w:w="6095" w:type="dxa"/>
            <w:tcBorders>
              <w:top w:val="nil"/>
              <w:left w:val="nil"/>
              <w:bottom w:val="single" w:sz="8" w:space="0" w:color="auto"/>
              <w:right w:val="single" w:sz="18" w:space="0" w:color="auto"/>
            </w:tcBorders>
            <w:tcMar>
              <w:top w:w="0" w:type="dxa"/>
              <w:left w:w="108" w:type="dxa"/>
              <w:bottom w:w="0" w:type="dxa"/>
              <w:right w:w="108" w:type="dxa"/>
            </w:tcMar>
          </w:tcPr>
          <w:p w14:paraId="4D114122" w14:textId="77777777" w:rsidR="001008ED" w:rsidRPr="005356E7" w:rsidRDefault="001008ED" w:rsidP="001008ED">
            <w:pPr>
              <w:pStyle w:val="Nadpis2"/>
              <w:numPr>
                <w:ilvl w:val="0"/>
                <w:numId w:val="3"/>
              </w:numPr>
              <w:spacing w:before="0" w:after="0"/>
              <w:rPr>
                <w:rFonts w:cs="Arial"/>
                <w:b w:val="0"/>
                <w:sz w:val="20"/>
                <w:lang w:val="en-GB"/>
              </w:rPr>
            </w:pPr>
            <w:r w:rsidRPr="005356E7">
              <w:rPr>
                <w:rFonts w:cs="Arial"/>
                <w:b w:val="0"/>
                <w:sz w:val="20"/>
                <w:lang w:val="en-GB"/>
              </w:rPr>
              <w:t>Act NR SR 543/2002 Coll. on nature and landscape protection as amended</w:t>
            </w:r>
          </w:p>
          <w:p w14:paraId="29FC9C28" w14:textId="77777777" w:rsidR="001008ED" w:rsidRPr="005356E7" w:rsidRDefault="001008ED" w:rsidP="001008ED">
            <w:pPr>
              <w:pStyle w:val="Nadpis2"/>
              <w:numPr>
                <w:ilvl w:val="0"/>
                <w:numId w:val="3"/>
              </w:numPr>
              <w:spacing w:before="0" w:after="0"/>
              <w:rPr>
                <w:rFonts w:cs="Arial"/>
                <w:b w:val="0"/>
                <w:sz w:val="20"/>
                <w:lang w:val="en-GB"/>
              </w:rPr>
            </w:pPr>
            <w:r w:rsidRPr="005356E7">
              <w:rPr>
                <w:rFonts w:cs="Arial"/>
                <w:b w:val="0"/>
                <w:sz w:val="20"/>
                <w:lang w:val="en-GB"/>
              </w:rPr>
              <w:t>Act NR SR 326/2005 Coll. on forests as amended</w:t>
            </w:r>
          </w:p>
          <w:p w14:paraId="760F3D86" w14:textId="4B98EF07" w:rsidR="00FB473B" w:rsidRPr="005356E7" w:rsidRDefault="001008ED" w:rsidP="00F14D78">
            <w:pPr>
              <w:pStyle w:val="Nadpis2"/>
              <w:numPr>
                <w:ilvl w:val="0"/>
                <w:numId w:val="3"/>
              </w:numPr>
              <w:spacing w:before="0" w:after="0"/>
              <w:rPr>
                <w:rFonts w:cs="Arial"/>
                <w:b w:val="0"/>
                <w:sz w:val="20"/>
                <w:lang w:val="en-GB"/>
              </w:rPr>
            </w:pPr>
            <w:r w:rsidRPr="005356E7">
              <w:rPr>
                <w:rFonts w:cs="Arial"/>
                <w:b w:val="0"/>
                <w:sz w:val="20"/>
                <w:lang w:val="en-GB"/>
              </w:rPr>
              <w:t>Decree MP SR 453/2006 Coll. on forest management and forest protection as amended</w:t>
            </w:r>
          </w:p>
        </w:tc>
      </w:tr>
      <w:tr w:rsidR="00846DD5" w:rsidRPr="005356E7" w14:paraId="760F3D8C" w14:textId="77777777" w:rsidTr="00FB473B">
        <w:trPr>
          <w:trHeight w:val="1468"/>
        </w:trPr>
        <w:tc>
          <w:tcPr>
            <w:tcW w:w="3085" w:type="dxa"/>
            <w:tcBorders>
              <w:top w:val="nil"/>
              <w:left w:val="single" w:sz="18" w:space="0" w:color="auto"/>
              <w:bottom w:val="single" w:sz="4" w:space="0" w:color="auto"/>
              <w:right w:val="single" w:sz="12" w:space="0" w:color="auto"/>
            </w:tcBorders>
            <w:tcMar>
              <w:top w:w="0" w:type="dxa"/>
              <w:left w:w="108" w:type="dxa"/>
              <w:bottom w:w="0" w:type="dxa"/>
              <w:right w:w="108" w:type="dxa"/>
            </w:tcMar>
            <w:hideMark/>
          </w:tcPr>
          <w:p w14:paraId="760F3D88" w14:textId="196A7A03" w:rsidR="00FB473B" w:rsidRPr="005356E7" w:rsidRDefault="00EE3114" w:rsidP="00FB473B">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FB473B" w:rsidRPr="005356E7">
              <w:rPr>
                <w:rFonts w:ascii="Arial" w:eastAsia="Times New Roman" w:hAnsi="Arial" w:cs="Arial"/>
                <w:b/>
                <w:bCs/>
                <w:sz w:val="20"/>
                <w:szCs w:val="20"/>
                <w:lang w:val="en-GB" w:eastAsia="sk-SK"/>
              </w:rPr>
              <w:t xml:space="preserve"> </w:t>
            </w:r>
          </w:p>
        </w:tc>
        <w:tc>
          <w:tcPr>
            <w:tcW w:w="6095" w:type="dxa"/>
            <w:tcBorders>
              <w:top w:val="nil"/>
              <w:left w:val="nil"/>
              <w:bottom w:val="single" w:sz="4" w:space="0" w:color="auto"/>
              <w:right w:val="single" w:sz="18" w:space="0" w:color="auto"/>
            </w:tcBorders>
            <w:tcMar>
              <w:top w:w="0" w:type="dxa"/>
              <w:left w:w="108" w:type="dxa"/>
              <w:bottom w:w="0" w:type="dxa"/>
              <w:right w:w="108" w:type="dxa"/>
            </w:tcMar>
            <w:hideMark/>
          </w:tcPr>
          <w:p w14:paraId="760F3D89" w14:textId="44592EAC" w:rsidR="00FB473B" w:rsidRPr="005356E7" w:rsidRDefault="00FB473B" w:rsidP="00D817C9">
            <w:pPr>
              <w:pStyle w:val="Textnormy"/>
              <w:spacing w:after="0"/>
              <w:ind w:left="742" w:hanging="742"/>
              <w:jc w:val="left"/>
              <w:rPr>
                <w:rFonts w:cs="Arial"/>
                <w:lang w:val="en-GB"/>
              </w:rPr>
            </w:pPr>
            <w:r w:rsidRPr="005356E7">
              <w:rPr>
                <w:rFonts w:cs="Arial"/>
                <w:lang w:val="en-GB"/>
              </w:rPr>
              <w:t>8.6.3.1</w:t>
            </w:r>
            <w:r w:rsidR="00D817C9" w:rsidRPr="005356E7">
              <w:rPr>
                <w:rFonts w:cs="Arial"/>
                <w:lang w:val="en-GB"/>
              </w:rPr>
              <w:tab/>
            </w:r>
            <w:r w:rsidR="000F231D" w:rsidRPr="005356E7">
              <w:rPr>
                <w:rFonts w:cs="Arial"/>
                <w:lang w:val="en-GB"/>
              </w:rPr>
              <w:t>Constructive cooperation in research projects with scientific and research institutions and implementation of their application outputs shall be ensured</w:t>
            </w:r>
            <w:r w:rsidRPr="005356E7">
              <w:rPr>
                <w:rFonts w:cs="Arial"/>
                <w:lang w:val="en-GB"/>
              </w:rPr>
              <w:t xml:space="preserve"> </w:t>
            </w:r>
          </w:p>
          <w:p w14:paraId="760F3D8A" w14:textId="2E1C29A4" w:rsidR="00507897" w:rsidRPr="005356E7" w:rsidRDefault="006B758A" w:rsidP="00D817C9">
            <w:pPr>
              <w:pStyle w:val="Textnormy"/>
              <w:spacing w:after="0"/>
              <w:ind w:left="742" w:hanging="742"/>
              <w:jc w:val="left"/>
              <w:rPr>
                <w:rFonts w:cs="Arial"/>
                <w:lang w:val="en-GB"/>
              </w:rPr>
            </w:pPr>
            <w:r w:rsidRPr="005356E7">
              <w:rPr>
                <w:rFonts w:cs="Arial"/>
                <w:lang w:val="en-GB"/>
              </w:rPr>
              <w:t>8.6.3.2</w:t>
            </w:r>
            <w:r w:rsidR="00D817C9" w:rsidRPr="005356E7">
              <w:rPr>
                <w:rFonts w:cs="Arial"/>
                <w:lang w:val="en-GB"/>
              </w:rPr>
              <w:tab/>
            </w:r>
            <w:r w:rsidR="000F231D" w:rsidRPr="005356E7">
              <w:rPr>
                <w:rFonts w:cs="Arial"/>
                <w:lang w:val="en-GB"/>
              </w:rPr>
              <w:t xml:space="preserve">Monitoring and research sites shall be managed in accordance with the purpose </w:t>
            </w:r>
            <w:r w:rsidR="001D13F9" w:rsidRPr="005356E7">
              <w:rPr>
                <w:rFonts w:cs="Arial"/>
                <w:lang w:val="en-GB"/>
              </w:rPr>
              <w:t xml:space="preserve">of their </w:t>
            </w:r>
            <w:r w:rsidR="000F231D" w:rsidRPr="005356E7">
              <w:rPr>
                <w:rFonts w:cs="Arial"/>
                <w:lang w:val="en-GB"/>
              </w:rPr>
              <w:t>establish</w:t>
            </w:r>
            <w:r w:rsidR="001D13F9" w:rsidRPr="005356E7">
              <w:rPr>
                <w:rFonts w:cs="Arial"/>
                <w:lang w:val="en-GB"/>
              </w:rPr>
              <w:t>ment</w:t>
            </w:r>
            <w:r w:rsidR="000F231D" w:rsidRPr="005356E7">
              <w:rPr>
                <w:rFonts w:cs="Arial"/>
                <w:lang w:val="en-GB"/>
              </w:rPr>
              <w:t xml:space="preserve"> </w:t>
            </w:r>
          </w:p>
          <w:p w14:paraId="760F3D8B" w14:textId="5EC5CCE1" w:rsidR="00FB473B" w:rsidRPr="005356E7" w:rsidRDefault="00FB473B" w:rsidP="000C20FC">
            <w:pPr>
              <w:pStyle w:val="Textnormy"/>
              <w:spacing w:after="0"/>
              <w:ind w:left="742" w:hanging="742"/>
              <w:rPr>
                <w:rFonts w:cs="Arial"/>
                <w:lang w:val="en-GB"/>
              </w:rPr>
            </w:pPr>
            <w:r w:rsidRPr="005356E7">
              <w:rPr>
                <w:rFonts w:cs="Arial"/>
                <w:lang w:val="en-GB"/>
              </w:rPr>
              <w:t>8.6.3.</w:t>
            </w:r>
            <w:r w:rsidR="006B758A" w:rsidRPr="005356E7">
              <w:rPr>
                <w:rFonts w:cs="Arial"/>
                <w:lang w:val="en-GB"/>
              </w:rPr>
              <w:t>3</w:t>
            </w:r>
            <w:r w:rsidR="00D817C9" w:rsidRPr="005356E7">
              <w:rPr>
                <w:rFonts w:cs="Arial"/>
                <w:lang w:val="en-GB"/>
              </w:rPr>
              <w:tab/>
            </w:r>
            <w:r w:rsidR="007E4F94" w:rsidRPr="005356E7">
              <w:rPr>
                <w:rFonts w:cs="Arial"/>
                <w:lang w:val="en-GB"/>
              </w:rPr>
              <w:t>P</w:t>
            </w:r>
            <w:r w:rsidR="00F936DE" w:rsidRPr="005356E7">
              <w:rPr>
                <w:rFonts w:cs="Arial"/>
                <w:lang w:val="en-GB"/>
              </w:rPr>
              <w:t xml:space="preserve">ractical experience and traditional skills related to forests, innovations and practices of forest owners, NGOs and local communities </w:t>
            </w:r>
            <w:r w:rsidR="007E4F94" w:rsidRPr="005356E7">
              <w:rPr>
                <w:rFonts w:cs="Arial"/>
                <w:lang w:val="en-GB"/>
              </w:rPr>
              <w:t>shall be utilised in forest management</w:t>
            </w:r>
            <w:r w:rsidR="00F936DE" w:rsidRPr="005356E7">
              <w:rPr>
                <w:rFonts w:cs="Arial"/>
                <w:lang w:val="en-GB"/>
              </w:rPr>
              <w:t xml:space="preserve">. They </w:t>
            </w:r>
            <w:r w:rsidR="000C20FC" w:rsidRPr="005356E7">
              <w:rPr>
                <w:rFonts w:cs="Arial"/>
                <w:lang w:val="en-GB"/>
              </w:rPr>
              <w:t xml:space="preserve">all </w:t>
            </w:r>
            <w:r w:rsidR="00476535" w:rsidRPr="005356E7">
              <w:rPr>
                <w:rFonts w:cs="Arial"/>
                <w:lang w:val="en-GB"/>
              </w:rPr>
              <w:t xml:space="preserve">shall </w:t>
            </w:r>
            <w:r w:rsidR="00F936DE" w:rsidRPr="005356E7">
              <w:rPr>
                <w:rFonts w:cs="Arial"/>
                <w:lang w:val="en-GB"/>
              </w:rPr>
              <w:t>have the opportunity to participate in their implementation</w:t>
            </w:r>
            <w:r w:rsidR="000C20FC" w:rsidRPr="005356E7">
              <w:rPr>
                <w:rFonts w:cs="Arial"/>
                <w:lang w:val="en-GB"/>
              </w:rPr>
              <w:t>,</w:t>
            </w:r>
            <w:r w:rsidR="00F936DE" w:rsidRPr="005356E7">
              <w:rPr>
                <w:rFonts w:cs="Arial"/>
                <w:lang w:val="en-GB"/>
              </w:rPr>
              <w:t xml:space="preserve"> if appropriate and safe.</w:t>
            </w:r>
          </w:p>
        </w:tc>
      </w:tr>
      <w:tr w:rsidR="000675D5" w:rsidRPr="005356E7" w14:paraId="760F3D94" w14:textId="77777777" w:rsidTr="00FB473B">
        <w:tc>
          <w:tcPr>
            <w:tcW w:w="3085" w:type="dxa"/>
            <w:tcBorders>
              <w:top w:val="single" w:sz="4" w:space="0" w:color="auto"/>
              <w:left w:val="single" w:sz="18" w:space="0" w:color="auto"/>
              <w:bottom w:val="single" w:sz="12" w:space="0" w:color="auto"/>
              <w:right w:val="single" w:sz="12" w:space="0" w:color="auto"/>
            </w:tcBorders>
            <w:tcMar>
              <w:top w:w="0" w:type="dxa"/>
              <w:left w:w="108" w:type="dxa"/>
              <w:bottom w:w="0" w:type="dxa"/>
              <w:right w:w="108" w:type="dxa"/>
            </w:tcMar>
            <w:hideMark/>
          </w:tcPr>
          <w:p w14:paraId="760F3D92" w14:textId="1BA78D7B" w:rsidR="000675D5" w:rsidRPr="005356E7" w:rsidRDefault="00EE3114" w:rsidP="000675D5">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095" w:type="dxa"/>
            <w:tcBorders>
              <w:top w:val="single" w:sz="4" w:space="0" w:color="auto"/>
              <w:left w:val="nil"/>
              <w:bottom w:val="single" w:sz="12" w:space="0" w:color="auto"/>
              <w:right w:val="single" w:sz="18" w:space="0" w:color="auto"/>
            </w:tcBorders>
            <w:tcMar>
              <w:top w:w="0" w:type="dxa"/>
              <w:left w:w="108" w:type="dxa"/>
              <w:bottom w:w="0" w:type="dxa"/>
              <w:right w:w="108" w:type="dxa"/>
            </w:tcMar>
            <w:hideMark/>
          </w:tcPr>
          <w:p w14:paraId="37F02F8E" w14:textId="77777777" w:rsidR="00476535" w:rsidRPr="005356E7" w:rsidRDefault="00476535" w:rsidP="00476535">
            <w:pPr>
              <w:pStyle w:val="Odsekzoznamu"/>
              <w:numPr>
                <w:ilvl w:val="0"/>
                <w:numId w:val="3"/>
              </w:numPr>
              <w:rPr>
                <w:rFonts w:ascii="Arial" w:hAnsi="Arial" w:cs="Arial"/>
                <w:lang w:val="en-GB"/>
              </w:rPr>
            </w:pPr>
            <w:r w:rsidRPr="005356E7">
              <w:rPr>
                <w:rFonts w:ascii="Arial" w:hAnsi="Arial" w:cs="Arial"/>
                <w:lang w:val="en-GB"/>
              </w:rPr>
              <w:t>information of the Monuments Board of SR, ŠOP SR, local governments</w:t>
            </w:r>
          </w:p>
          <w:p w14:paraId="4AABC767" w14:textId="670F8CEE" w:rsidR="000675D5"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p w14:paraId="097E786E" w14:textId="287D519B" w:rsidR="00E23629" w:rsidRPr="005356E7" w:rsidRDefault="00311FD1" w:rsidP="00E23629">
            <w:pPr>
              <w:pStyle w:val="Textnormy"/>
              <w:numPr>
                <w:ilvl w:val="0"/>
                <w:numId w:val="3"/>
              </w:numPr>
              <w:spacing w:after="0"/>
              <w:ind w:left="357" w:hanging="357"/>
              <w:rPr>
                <w:rFonts w:cs="Arial"/>
                <w:lang w:val="en-GB"/>
              </w:rPr>
            </w:pPr>
            <w:r w:rsidRPr="005356E7">
              <w:rPr>
                <w:rFonts w:cs="Arial"/>
                <w:lang w:val="en-GB"/>
              </w:rPr>
              <w:t>communication with stakeholders</w:t>
            </w:r>
          </w:p>
          <w:p w14:paraId="760F3D93" w14:textId="47F268C4" w:rsidR="000675D5" w:rsidRPr="005356E7" w:rsidRDefault="004A0FCE" w:rsidP="00E23629">
            <w:pPr>
              <w:pStyle w:val="Nadpis2"/>
              <w:numPr>
                <w:ilvl w:val="0"/>
                <w:numId w:val="3"/>
              </w:numPr>
              <w:spacing w:before="0" w:after="0"/>
              <w:ind w:left="357" w:hanging="357"/>
              <w:rPr>
                <w:rFonts w:cs="Arial"/>
                <w:b w:val="0"/>
                <w:sz w:val="20"/>
                <w:lang w:val="en-GB"/>
              </w:rPr>
            </w:pPr>
            <w:r w:rsidRPr="005356E7">
              <w:rPr>
                <w:rFonts w:cs="Arial"/>
                <w:b w:val="0"/>
                <w:sz w:val="20"/>
                <w:lang w:val="en-GB"/>
              </w:rPr>
              <w:t>inspection in forest</w:t>
            </w:r>
          </w:p>
        </w:tc>
      </w:tr>
    </w:tbl>
    <w:p w14:paraId="760F3D95" w14:textId="10B74D0D" w:rsidR="00051BDC" w:rsidRPr="005356E7" w:rsidRDefault="00051BDC" w:rsidP="00C62EF7">
      <w:pPr>
        <w:ind w:left="-142"/>
        <w:rPr>
          <w:rFonts w:ascii="Arial" w:hAnsi="Arial" w:cs="Arial"/>
          <w:sz w:val="20"/>
          <w:szCs w:val="20"/>
          <w:shd w:val="clear" w:color="auto" w:fill="FFFFFF"/>
          <w:lang w:val="en-GB"/>
        </w:rPr>
      </w:pPr>
    </w:p>
    <w:p w14:paraId="6F1C5113" w14:textId="77777777" w:rsidR="005C3835" w:rsidRPr="005356E7" w:rsidRDefault="005C3835">
      <w:pPr>
        <w:rPr>
          <w:rFonts w:ascii="Arial" w:eastAsia="Times New Roman" w:hAnsi="Arial" w:cs="Arial"/>
          <w:b/>
          <w:bCs/>
          <w:kern w:val="32"/>
          <w:sz w:val="24"/>
          <w:szCs w:val="32"/>
          <w:lang w:val="en-GB" w:eastAsia="en-GB"/>
        </w:rPr>
      </w:pPr>
      <w:r w:rsidRPr="005356E7">
        <w:rPr>
          <w:rFonts w:ascii="Arial" w:hAnsi="Arial" w:cs="Arial"/>
          <w:lang w:val="en-GB"/>
        </w:rPr>
        <w:br w:type="page"/>
      </w:r>
    </w:p>
    <w:p w14:paraId="675C8B54" w14:textId="1E7A69F1" w:rsidR="009326F4" w:rsidRPr="005356E7" w:rsidRDefault="0003075C" w:rsidP="0014766E">
      <w:pPr>
        <w:pStyle w:val="TDHeading1"/>
        <w:numPr>
          <w:ilvl w:val="0"/>
          <w:numId w:val="17"/>
        </w:numPr>
      </w:pPr>
      <w:bookmarkStart w:id="63" w:name="_Toc88850477"/>
      <w:r w:rsidRPr="005356E7">
        <w:lastRenderedPageBreak/>
        <w:t>Performance evaluation</w:t>
      </w:r>
      <w:bookmarkEnd w:id="6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D9A" w14:textId="77777777" w:rsidTr="009326F4">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D98" w14:textId="044EDDFF" w:rsidR="00051BDC"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D99" w14:textId="77777777" w:rsidR="00051BDC" w:rsidRPr="005356E7" w:rsidRDefault="00051BDC" w:rsidP="009326F4">
            <w:pPr>
              <w:rPr>
                <w:rFonts w:ascii="Arial" w:hAnsi="Arial" w:cs="Arial"/>
                <w:b/>
                <w:caps/>
                <w:lang w:val="en-GB"/>
              </w:rPr>
            </w:pPr>
            <w:r w:rsidRPr="005356E7">
              <w:rPr>
                <w:rFonts w:ascii="Arial" w:hAnsi="Arial" w:cs="Arial"/>
                <w:b/>
                <w:caps/>
                <w:lang w:val="en-GB"/>
              </w:rPr>
              <w:t xml:space="preserve">9.1. </w:t>
            </w:r>
          </w:p>
        </w:tc>
      </w:tr>
      <w:tr w:rsidR="00846DD5" w:rsidRPr="005356E7" w14:paraId="760F3D9D" w14:textId="77777777" w:rsidTr="009326F4">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9B" w14:textId="27C68E12" w:rsidR="00051BDC"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9C" w14:textId="3BB905B4" w:rsidR="00051BDC" w:rsidRPr="005356E7" w:rsidRDefault="00EC3A8F" w:rsidP="001A5DD4">
            <w:pPr>
              <w:rPr>
                <w:rFonts w:ascii="Arial" w:hAnsi="Arial" w:cs="Arial"/>
                <w:b/>
                <w:caps/>
                <w:lang w:val="en-GB" w:eastAsia="sk-SK"/>
              </w:rPr>
            </w:pPr>
            <w:r w:rsidRPr="005356E7">
              <w:rPr>
                <w:rFonts w:ascii="Arial" w:hAnsi="Arial" w:cs="Arial"/>
                <w:b/>
                <w:caps/>
                <w:lang w:val="en-GB" w:eastAsia="sk-SK"/>
              </w:rPr>
              <w:t>Monitoring, measurement, analysis and evaluation</w:t>
            </w:r>
          </w:p>
        </w:tc>
      </w:tr>
      <w:tr w:rsidR="00846DD5" w:rsidRPr="005356E7" w14:paraId="760F3DA0" w14:textId="77777777" w:rsidTr="009326F4">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9E" w14:textId="37C8253D" w:rsidR="00051BDC" w:rsidRPr="005356E7" w:rsidRDefault="002C12D9"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051BDC"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9F" w14:textId="1D8CE252" w:rsidR="00AC7A6C" w:rsidRPr="005356E7" w:rsidRDefault="007314FF" w:rsidP="00B132EA">
            <w:pPr>
              <w:pStyle w:val="Odsekzoznamu"/>
              <w:ind w:left="0" w:hanging="24"/>
              <w:rPr>
                <w:rFonts w:ascii="Arial" w:hAnsi="Arial" w:cs="Arial"/>
                <w:lang w:val="en-GB" w:eastAsia="sk-SK"/>
              </w:rPr>
            </w:pPr>
            <w:r w:rsidRPr="005356E7">
              <w:rPr>
                <w:rFonts w:ascii="Arial" w:hAnsi="Arial" w:cs="Arial"/>
                <w:lang w:val="en-GB" w:eastAsia="sk-SK"/>
              </w:rPr>
              <w:t xml:space="preserve">Regular monitoring of the state of forest resources and regular assessment of the level of forest management serves to detect weaknesses and </w:t>
            </w:r>
            <w:r w:rsidR="00DD366E" w:rsidRPr="005356E7">
              <w:rPr>
                <w:rFonts w:ascii="Arial" w:hAnsi="Arial" w:cs="Arial"/>
                <w:lang w:val="en-GB" w:eastAsia="sk-SK"/>
              </w:rPr>
              <w:t xml:space="preserve">risk </w:t>
            </w:r>
            <w:r w:rsidRPr="005356E7">
              <w:rPr>
                <w:rFonts w:ascii="Arial" w:hAnsi="Arial" w:cs="Arial"/>
                <w:lang w:val="en-GB" w:eastAsia="sk-SK"/>
              </w:rPr>
              <w:t>manage</w:t>
            </w:r>
            <w:r w:rsidR="00DD366E" w:rsidRPr="005356E7">
              <w:rPr>
                <w:rFonts w:ascii="Arial" w:hAnsi="Arial" w:cs="Arial"/>
                <w:lang w:val="en-GB" w:eastAsia="sk-SK"/>
              </w:rPr>
              <w:t>ment</w:t>
            </w:r>
          </w:p>
        </w:tc>
      </w:tr>
      <w:tr w:rsidR="00846DD5" w:rsidRPr="005356E7" w14:paraId="760F3DA3" w14:textId="77777777" w:rsidTr="009326F4">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A1" w14:textId="55F12DF6" w:rsidR="00051BDC"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051BDC"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A2" w14:textId="1AA8E805" w:rsidR="00051BDC" w:rsidRPr="005356E7" w:rsidRDefault="00332EC6" w:rsidP="00B132EA">
            <w:pPr>
              <w:pStyle w:val="Odsekzoznamu"/>
              <w:ind w:left="0" w:hanging="24"/>
              <w:rPr>
                <w:rFonts w:ascii="Arial" w:hAnsi="Arial" w:cs="Arial"/>
                <w:lang w:val="en-GB" w:eastAsia="sk-SK"/>
              </w:rPr>
            </w:pPr>
            <w:r w:rsidRPr="005356E7">
              <w:rPr>
                <w:rFonts w:ascii="Arial" w:hAnsi="Arial" w:cs="Arial"/>
                <w:lang w:val="en-GB" w:eastAsia="sk-SK"/>
              </w:rPr>
              <w:t>Continuously monitor and evaluate the development of the state of the forests from internal and external sources</w:t>
            </w:r>
          </w:p>
        </w:tc>
      </w:tr>
      <w:tr w:rsidR="00846DD5" w:rsidRPr="005356E7" w14:paraId="760F3DAB" w14:textId="77777777" w:rsidTr="009326F4">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A7" w14:textId="7C32E213" w:rsidR="00051BDC"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3770A"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17941D1A" w14:textId="1A4B6DD0" w:rsidR="008E5340" w:rsidRPr="005356E7" w:rsidRDefault="00D817C9" w:rsidP="008E5340">
            <w:pPr>
              <w:pStyle w:val="Textnormy"/>
              <w:spacing w:after="0"/>
              <w:ind w:left="600" w:hanging="600"/>
              <w:jc w:val="left"/>
              <w:rPr>
                <w:rFonts w:cs="Arial"/>
                <w:lang w:val="en-GB"/>
              </w:rPr>
            </w:pPr>
            <w:r w:rsidRPr="005356E7">
              <w:rPr>
                <w:rFonts w:cs="Arial"/>
                <w:lang w:val="en-GB"/>
              </w:rPr>
              <w:t>9.1.1</w:t>
            </w:r>
            <w:r w:rsidRPr="005356E7">
              <w:rPr>
                <w:rFonts w:cs="Arial"/>
                <w:lang w:val="en-GB"/>
              </w:rPr>
              <w:tab/>
            </w:r>
            <w:r w:rsidR="00903693" w:rsidRPr="005356E7">
              <w:rPr>
                <w:rFonts w:cs="Arial"/>
                <w:lang w:val="en-GB"/>
              </w:rPr>
              <w:t xml:space="preserve">Continuous monitoring of the state of forest resources and regular assessment of the level of forest management </w:t>
            </w:r>
            <w:r w:rsidR="009512B9" w:rsidRPr="005356E7">
              <w:rPr>
                <w:rFonts w:cs="Arial"/>
                <w:lang w:val="en-GB"/>
              </w:rPr>
              <w:t xml:space="preserve">shall minimally cover the need for reforestation, care for young forest stands, the need for stand tending, start and end of stand regeneration, condition of transport infrastructure, the impact of forest management on </w:t>
            </w:r>
            <w:r w:rsidR="00BA14DB" w:rsidRPr="005356E7">
              <w:rPr>
                <w:rFonts w:cs="Arial"/>
                <w:lang w:val="en-GB"/>
              </w:rPr>
              <w:t xml:space="preserve">forests of high </w:t>
            </w:r>
            <w:r w:rsidR="009512B9" w:rsidRPr="005356E7">
              <w:rPr>
                <w:rFonts w:cs="Arial"/>
                <w:lang w:val="en-GB"/>
              </w:rPr>
              <w:t>natural values</w:t>
            </w:r>
            <w:r w:rsidR="00BA14DB" w:rsidRPr="005356E7">
              <w:rPr>
                <w:rFonts w:cs="Arial"/>
                <w:lang w:val="en-GB"/>
              </w:rPr>
              <w:t>, habitats</w:t>
            </w:r>
            <w:r w:rsidR="009B1E53" w:rsidRPr="005356E7">
              <w:rPr>
                <w:rFonts w:cs="Arial"/>
                <w:lang w:val="en-GB"/>
              </w:rPr>
              <w:t xml:space="preserve"> of protected species</w:t>
            </w:r>
            <w:r w:rsidR="00903693" w:rsidRPr="005356E7">
              <w:rPr>
                <w:rFonts w:cs="Arial"/>
                <w:lang w:val="en-GB"/>
              </w:rPr>
              <w:t xml:space="preserve">, particularly valuable and rare habitats, including ecological, social and economic impacts. The results of monitoring </w:t>
            </w:r>
            <w:r w:rsidR="008549EB" w:rsidRPr="005356E7">
              <w:rPr>
                <w:rFonts w:cs="Arial"/>
                <w:lang w:val="en-GB"/>
              </w:rPr>
              <w:t>shall be</w:t>
            </w:r>
            <w:r w:rsidR="00903693" w:rsidRPr="005356E7">
              <w:rPr>
                <w:rFonts w:cs="Arial"/>
                <w:lang w:val="en-GB"/>
              </w:rPr>
              <w:t xml:space="preserve"> the basis for the creation of annual </w:t>
            </w:r>
            <w:r w:rsidR="00082E1C" w:rsidRPr="005356E7">
              <w:rPr>
                <w:rFonts w:cs="Arial"/>
                <w:lang w:val="en-GB"/>
              </w:rPr>
              <w:t xml:space="preserve">operational </w:t>
            </w:r>
            <w:r w:rsidR="00903693" w:rsidRPr="005356E7">
              <w:rPr>
                <w:rFonts w:cs="Arial"/>
                <w:lang w:val="en-GB"/>
              </w:rPr>
              <w:t>plans and operational management.</w:t>
            </w:r>
          </w:p>
          <w:p w14:paraId="595204A5" w14:textId="2A0889B1" w:rsidR="00754B82" w:rsidRPr="005356E7" w:rsidRDefault="00D817C9" w:rsidP="0014766E">
            <w:pPr>
              <w:pStyle w:val="Textnormy"/>
              <w:spacing w:after="0"/>
              <w:ind w:left="600" w:hanging="600"/>
              <w:jc w:val="left"/>
              <w:rPr>
                <w:rFonts w:cs="Arial"/>
                <w:lang w:val="en-GB"/>
              </w:rPr>
            </w:pPr>
            <w:r w:rsidRPr="005356E7">
              <w:rPr>
                <w:rFonts w:cs="Arial"/>
                <w:lang w:val="en-GB"/>
              </w:rPr>
              <w:t>9.1.2</w:t>
            </w:r>
            <w:r w:rsidRPr="005356E7">
              <w:rPr>
                <w:rFonts w:cs="Arial"/>
                <w:lang w:val="en-GB"/>
              </w:rPr>
              <w:tab/>
            </w:r>
            <w:r w:rsidR="009A3EFD" w:rsidRPr="005356E7">
              <w:rPr>
                <w:rFonts w:cs="Arial"/>
                <w:lang w:val="en-GB"/>
              </w:rPr>
              <w:t>Health status and vitality of forest stands shall be periodically monitored</w:t>
            </w:r>
            <w:r w:rsidR="00AA31A2" w:rsidRPr="005356E7">
              <w:rPr>
                <w:rFonts w:cs="Arial"/>
                <w:lang w:val="en-GB"/>
              </w:rPr>
              <w:t>. M</w:t>
            </w:r>
            <w:r w:rsidR="009A3EFD" w:rsidRPr="005356E7">
              <w:rPr>
                <w:rFonts w:cs="Arial"/>
                <w:lang w:val="en-GB"/>
              </w:rPr>
              <w:t xml:space="preserve">onitoring </w:t>
            </w:r>
            <w:r w:rsidR="00AA31A2" w:rsidRPr="005356E7">
              <w:rPr>
                <w:rFonts w:cs="Arial"/>
                <w:lang w:val="en-GB"/>
              </w:rPr>
              <w:t>shall</w:t>
            </w:r>
            <w:r w:rsidR="009A3EFD" w:rsidRPr="005356E7">
              <w:rPr>
                <w:rFonts w:cs="Arial"/>
                <w:lang w:val="en-GB"/>
              </w:rPr>
              <w:t xml:space="preserve"> cover in particular key biotic, abiotic and anthropogenic harmful factors that have the potential to negatively affect the health status and vitality of forest ecosystems such as pests (</w:t>
            </w:r>
            <w:r w:rsidR="009A3EFD" w:rsidRPr="00DD2F67">
              <w:rPr>
                <w:rFonts w:cs="Arial"/>
                <w:i/>
                <w:iCs/>
                <w:lang w:val="en-GB"/>
              </w:rPr>
              <w:t xml:space="preserve">Ips </w:t>
            </w:r>
            <w:proofErr w:type="spellStart"/>
            <w:r w:rsidR="009A3EFD" w:rsidRPr="00DD2F67">
              <w:rPr>
                <w:rFonts w:cs="Arial"/>
                <w:i/>
                <w:iCs/>
                <w:lang w:val="en-GB"/>
              </w:rPr>
              <w:t>typographus</w:t>
            </w:r>
            <w:proofErr w:type="spellEnd"/>
            <w:r w:rsidR="009A3EFD" w:rsidRPr="00DD2F67">
              <w:rPr>
                <w:rFonts w:cs="Arial"/>
                <w:i/>
                <w:iCs/>
                <w:lang w:val="en-GB"/>
              </w:rPr>
              <w:t xml:space="preserve">, </w:t>
            </w:r>
            <w:proofErr w:type="spellStart"/>
            <w:r w:rsidR="009A3EFD" w:rsidRPr="00DD2F67">
              <w:rPr>
                <w:rFonts w:cs="Arial"/>
                <w:i/>
                <w:iCs/>
                <w:lang w:val="en-GB"/>
              </w:rPr>
              <w:t>Pityogenes</w:t>
            </w:r>
            <w:proofErr w:type="spellEnd"/>
            <w:r w:rsidR="009A3EFD" w:rsidRPr="00DD2F67">
              <w:rPr>
                <w:rFonts w:cs="Arial"/>
                <w:i/>
                <w:iCs/>
                <w:lang w:val="en-GB"/>
              </w:rPr>
              <w:t xml:space="preserve"> </w:t>
            </w:r>
            <w:proofErr w:type="spellStart"/>
            <w:r w:rsidR="009A3EFD" w:rsidRPr="00DD2F67">
              <w:rPr>
                <w:rFonts w:cs="Arial"/>
                <w:i/>
                <w:iCs/>
                <w:lang w:val="en-GB"/>
              </w:rPr>
              <w:t>chalcographus</w:t>
            </w:r>
            <w:proofErr w:type="spellEnd"/>
            <w:r w:rsidR="009A3EFD" w:rsidRPr="00DD2F67">
              <w:rPr>
                <w:rFonts w:cs="Arial"/>
                <w:i/>
                <w:iCs/>
                <w:lang w:val="en-GB"/>
              </w:rPr>
              <w:t>, Lymantria sp.</w:t>
            </w:r>
            <w:r w:rsidR="009A3EFD" w:rsidRPr="005356E7">
              <w:rPr>
                <w:rFonts w:cs="Arial"/>
                <w:lang w:val="en-GB"/>
              </w:rPr>
              <w:t xml:space="preserve">), diseases, overgrazing, </w:t>
            </w:r>
            <w:r w:rsidR="00767FBD" w:rsidRPr="005356E7">
              <w:rPr>
                <w:rFonts w:cs="Arial"/>
                <w:lang w:val="en-GB"/>
              </w:rPr>
              <w:t>overstocking</w:t>
            </w:r>
            <w:r w:rsidR="009A3EFD" w:rsidRPr="005356E7">
              <w:rPr>
                <w:rFonts w:cs="Arial"/>
                <w:lang w:val="en-GB"/>
              </w:rPr>
              <w:t xml:space="preserve">, fire, as well as damage caused by climatic factors, air pollution or inappropriate </w:t>
            </w:r>
            <w:r w:rsidR="00A54A40" w:rsidRPr="005356E7">
              <w:rPr>
                <w:rFonts w:cs="Arial"/>
                <w:lang w:val="en-GB"/>
              </w:rPr>
              <w:t>management</w:t>
            </w:r>
            <w:r w:rsidR="009A3EFD" w:rsidRPr="005356E7">
              <w:rPr>
                <w:rFonts w:cs="Arial"/>
                <w:lang w:val="en-GB"/>
              </w:rPr>
              <w:t xml:space="preserve"> </w:t>
            </w:r>
            <w:r w:rsidR="00A54A40" w:rsidRPr="005356E7">
              <w:rPr>
                <w:rFonts w:cs="Arial"/>
                <w:lang w:val="en-GB"/>
              </w:rPr>
              <w:t>operations</w:t>
            </w:r>
            <w:r w:rsidR="009A3EFD" w:rsidRPr="005356E7">
              <w:rPr>
                <w:rFonts w:cs="Arial"/>
                <w:lang w:val="en-GB"/>
              </w:rPr>
              <w:t>.</w:t>
            </w:r>
          </w:p>
          <w:p w14:paraId="760F3DAA" w14:textId="33223457" w:rsidR="00956FDB" w:rsidRPr="005356E7" w:rsidRDefault="00D817C9" w:rsidP="0014766E">
            <w:pPr>
              <w:pStyle w:val="Textnormy"/>
              <w:spacing w:after="0"/>
              <w:ind w:left="600" w:hanging="600"/>
              <w:jc w:val="left"/>
              <w:rPr>
                <w:rFonts w:cs="Arial"/>
                <w:lang w:val="en-GB"/>
              </w:rPr>
            </w:pPr>
            <w:r w:rsidRPr="005356E7">
              <w:rPr>
                <w:rFonts w:cs="Arial"/>
                <w:lang w:val="en-GB"/>
              </w:rPr>
              <w:t>9.1.3</w:t>
            </w:r>
            <w:r w:rsidRPr="005356E7">
              <w:rPr>
                <w:rFonts w:cs="Arial"/>
                <w:lang w:val="en-GB"/>
              </w:rPr>
              <w:tab/>
            </w:r>
            <w:r w:rsidR="008549EB" w:rsidRPr="005356E7">
              <w:rPr>
                <w:rFonts w:cs="Arial"/>
                <w:lang w:val="en-GB"/>
              </w:rPr>
              <w:t xml:space="preserve">The findings of the state administration and </w:t>
            </w:r>
            <w:r w:rsidR="00A754F1" w:rsidRPr="005356E7">
              <w:rPr>
                <w:rFonts w:cs="Arial"/>
                <w:lang w:val="en-GB"/>
              </w:rPr>
              <w:t xml:space="preserve">stakeholders shall be </w:t>
            </w:r>
            <w:r w:rsidR="008549EB" w:rsidRPr="005356E7">
              <w:rPr>
                <w:rFonts w:cs="Arial"/>
                <w:lang w:val="en-GB"/>
              </w:rPr>
              <w:t xml:space="preserve">the subject of analysis and evaluation of their applicability in the implementation of </w:t>
            </w:r>
            <w:r w:rsidR="00A754F1" w:rsidRPr="005356E7">
              <w:rPr>
                <w:rFonts w:cs="Arial"/>
                <w:lang w:val="en-GB"/>
              </w:rPr>
              <w:t>SFM</w:t>
            </w:r>
          </w:p>
        </w:tc>
      </w:tr>
      <w:tr w:rsidR="00051BDC" w:rsidRPr="005356E7" w14:paraId="760F3DB1" w14:textId="77777777" w:rsidTr="009326F4">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DAF" w14:textId="7C35E74F" w:rsidR="00051BDC" w:rsidRPr="005356E7" w:rsidRDefault="00EE3114" w:rsidP="00BD3B57">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40C555D" w14:textId="09E6CFE1" w:rsidR="00051BDC"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p w14:paraId="760F3DB0" w14:textId="0F156EF7" w:rsidR="00D36AEA" w:rsidRPr="005356E7" w:rsidRDefault="00311FD1" w:rsidP="00D36AEA">
            <w:pPr>
              <w:pStyle w:val="Textnormy"/>
              <w:numPr>
                <w:ilvl w:val="0"/>
                <w:numId w:val="3"/>
              </w:numPr>
              <w:rPr>
                <w:rFonts w:cs="Arial"/>
                <w:lang w:val="en-GB"/>
              </w:rPr>
            </w:pPr>
            <w:r w:rsidRPr="005356E7">
              <w:rPr>
                <w:rFonts w:cs="Arial"/>
                <w:lang w:val="en-GB"/>
              </w:rPr>
              <w:t>communication with stakeholders</w:t>
            </w:r>
          </w:p>
        </w:tc>
      </w:tr>
    </w:tbl>
    <w:p w14:paraId="760F3DB2" w14:textId="77777777" w:rsidR="00051BDC" w:rsidRPr="005356E7" w:rsidRDefault="00051BDC" w:rsidP="00C62EF7">
      <w:pPr>
        <w:ind w:left="-142"/>
        <w:rPr>
          <w:rFonts w:ascii="Arial" w:hAnsi="Arial" w:cs="Arial"/>
          <w:sz w:val="20"/>
          <w:szCs w:val="20"/>
          <w:shd w:val="clear" w:color="auto" w:fill="FFFFFF"/>
          <w:lang w:val="en-GB"/>
        </w:rPr>
      </w:pPr>
    </w:p>
    <w:p w14:paraId="760F3DB3" w14:textId="77777777" w:rsidR="00051BDC" w:rsidRPr="005356E7" w:rsidRDefault="00051BDC" w:rsidP="00C62EF7">
      <w:pPr>
        <w:ind w:left="-142"/>
        <w:rPr>
          <w:rFonts w:ascii="Arial" w:hAnsi="Arial" w:cs="Arial"/>
          <w:sz w:val="20"/>
          <w:szCs w:val="20"/>
          <w:shd w:val="clear" w:color="auto" w:fill="FFFFFF"/>
          <w:lang w:val="en-GB"/>
        </w:rPr>
      </w:pPr>
    </w:p>
    <w:p w14:paraId="760F3DB4" w14:textId="77777777" w:rsidR="00051BDC" w:rsidRPr="005356E7" w:rsidRDefault="00051BDC" w:rsidP="00C62EF7">
      <w:pPr>
        <w:ind w:left="-142"/>
        <w:rPr>
          <w:rFonts w:ascii="Arial" w:hAnsi="Arial" w:cs="Arial"/>
          <w:sz w:val="20"/>
          <w:szCs w:val="20"/>
          <w:shd w:val="clear" w:color="auto" w:fill="FFFFFF"/>
          <w:lang w:val="en-GB"/>
        </w:rPr>
      </w:pPr>
    </w:p>
    <w:p w14:paraId="760F3DB7" w14:textId="2165B224"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556FC4F3" w14:textId="77777777" w:rsidR="00913E28" w:rsidRPr="005356E7" w:rsidRDefault="00913E28" w:rsidP="00C62EF7">
      <w:pPr>
        <w:ind w:left="-142"/>
        <w:rPr>
          <w:rFonts w:ascii="Arial" w:hAnsi="Arial" w:cs="Arial"/>
          <w:sz w:val="20"/>
          <w:szCs w:val="20"/>
          <w:shd w:val="clear" w:color="auto" w:fill="FFFFFF"/>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DBC" w14:textId="77777777" w:rsidTr="005C3835">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DBA" w14:textId="08555D3D" w:rsidR="00913E28"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DBB" w14:textId="77777777" w:rsidR="00913E28" w:rsidRPr="005356E7" w:rsidRDefault="00913E28" w:rsidP="005C3835">
            <w:pPr>
              <w:rPr>
                <w:rFonts w:ascii="Arial" w:hAnsi="Arial" w:cs="Arial"/>
                <w:b/>
                <w:caps/>
                <w:lang w:val="en-GB"/>
              </w:rPr>
            </w:pPr>
            <w:r w:rsidRPr="005356E7">
              <w:rPr>
                <w:rFonts w:ascii="Arial" w:hAnsi="Arial" w:cs="Arial"/>
                <w:b/>
                <w:caps/>
                <w:lang w:val="en-GB"/>
              </w:rPr>
              <w:t xml:space="preserve">9.2. </w:t>
            </w:r>
          </w:p>
        </w:tc>
      </w:tr>
      <w:tr w:rsidR="00846DD5" w:rsidRPr="005356E7" w14:paraId="760F3DBF" w14:textId="77777777" w:rsidTr="005C3835">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BD" w14:textId="7D652D09" w:rsidR="00913E28"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BE" w14:textId="56DB7A3A" w:rsidR="00913E28" w:rsidRPr="005356E7" w:rsidRDefault="00913E28" w:rsidP="001A5DD4">
            <w:pPr>
              <w:rPr>
                <w:rFonts w:ascii="Arial" w:hAnsi="Arial" w:cs="Arial"/>
                <w:b/>
                <w:caps/>
                <w:lang w:val="en-GB" w:eastAsia="sk-SK"/>
              </w:rPr>
            </w:pPr>
            <w:r w:rsidRPr="005356E7">
              <w:rPr>
                <w:rFonts w:ascii="Arial" w:hAnsi="Arial" w:cs="Arial"/>
                <w:b/>
                <w:caps/>
                <w:lang w:val="en-GB" w:eastAsia="sk-SK"/>
              </w:rPr>
              <w:t>Intern</w:t>
            </w:r>
            <w:r w:rsidR="00F52B1A" w:rsidRPr="005356E7">
              <w:rPr>
                <w:rFonts w:ascii="Arial" w:hAnsi="Arial" w:cs="Arial"/>
                <w:b/>
                <w:caps/>
                <w:lang w:val="en-GB" w:eastAsia="sk-SK"/>
              </w:rPr>
              <w:t>AL</w:t>
            </w:r>
            <w:r w:rsidRPr="005356E7">
              <w:rPr>
                <w:rFonts w:ascii="Arial" w:hAnsi="Arial" w:cs="Arial"/>
                <w:b/>
                <w:caps/>
                <w:lang w:val="en-GB" w:eastAsia="sk-SK"/>
              </w:rPr>
              <w:t xml:space="preserve"> audit</w:t>
            </w:r>
          </w:p>
        </w:tc>
      </w:tr>
      <w:tr w:rsidR="00846DD5" w:rsidRPr="005356E7" w14:paraId="760F3DC2" w14:textId="77777777" w:rsidTr="005C3835">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C0" w14:textId="600BE67B" w:rsidR="00913E28"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913E28"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C1" w14:textId="4830734A" w:rsidR="00913E28" w:rsidRPr="005356E7" w:rsidRDefault="002B6C63" w:rsidP="00B132EA">
            <w:pPr>
              <w:pStyle w:val="Odsekzoznamu"/>
              <w:ind w:left="0" w:hanging="24"/>
              <w:rPr>
                <w:rFonts w:ascii="Arial" w:hAnsi="Arial" w:cs="Arial"/>
                <w:lang w:val="en-GB" w:eastAsia="sk-SK"/>
              </w:rPr>
            </w:pPr>
            <w:r w:rsidRPr="005356E7">
              <w:rPr>
                <w:rFonts w:ascii="Arial" w:hAnsi="Arial" w:cs="Arial"/>
                <w:lang w:val="en-GB" w:eastAsia="sk-SK"/>
              </w:rPr>
              <w:t>Verif</w:t>
            </w:r>
            <w:r w:rsidR="00CC22CF" w:rsidRPr="005356E7">
              <w:rPr>
                <w:rFonts w:ascii="Arial" w:hAnsi="Arial" w:cs="Arial"/>
                <w:lang w:val="en-GB" w:eastAsia="sk-SK"/>
              </w:rPr>
              <w:t xml:space="preserve">ication of </w:t>
            </w:r>
            <w:r w:rsidRPr="005356E7">
              <w:rPr>
                <w:rFonts w:ascii="Arial" w:hAnsi="Arial" w:cs="Arial"/>
                <w:lang w:val="en-GB" w:eastAsia="sk-SK"/>
              </w:rPr>
              <w:t xml:space="preserve">the reliability of information, compliance with laws, regulations, PEFC requirements of the </w:t>
            </w:r>
            <w:r w:rsidR="00CC22CF" w:rsidRPr="005356E7">
              <w:rPr>
                <w:rFonts w:ascii="Arial" w:hAnsi="Arial" w:cs="Arial"/>
                <w:lang w:val="en-GB" w:eastAsia="sk-SK"/>
              </w:rPr>
              <w:t>SFM</w:t>
            </w:r>
            <w:r w:rsidRPr="005356E7">
              <w:rPr>
                <w:rFonts w:ascii="Arial" w:hAnsi="Arial" w:cs="Arial"/>
                <w:lang w:val="en-GB" w:eastAsia="sk-SK"/>
              </w:rPr>
              <w:t xml:space="preserve"> standard, efficient and effective use of resources and achievement of operational objectives</w:t>
            </w:r>
          </w:p>
        </w:tc>
      </w:tr>
      <w:tr w:rsidR="00846DD5" w:rsidRPr="005356E7" w14:paraId="760F3DC9" w14:textId="77777777" w:rsidTr="005C3835">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C3" w14:textId="7BAF52B8" w:rsidR="00913E28"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913E28"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C4" w14:textId="53183D0F" w:rsidR="006653D7" w:rsidRPr="005356E7" w:rsidRDefault="00517C26" w:rsidP="00EC7150">
            <w:pPr>
              <w:pStyle w:val="TDNormaltext"/>
              <w:spacing w:after="0"/>
              <w:jc w:val="left"/>
            </w:pPr>
            <w:r w:rsidRPr="005356E7">
              <w:t>Internal audit programme at planned intervals shall provide information on whether the management system:</w:t>
            </w:r>
          </w:p>
          <w:p w14:paraId="760F3DC5" w14:textId="18F000EA" w:rsidR="006653D7" w:rsidRPr="005356E7" w:rsidRDefault="008075FA" w:rsidP="0014766E">
            <w:pPr>
              <w:pStyle w:val="TDNormaltext"/>
              <w:numPr>
                <w:ilvl w:val="0"/>
                <w:numId w:val="7"/>
              </w:numPr>
              <w:spacing w:after="0"/>
            </w:pPr>
            <w:r w:rsidRPr="005356E7">
              <w:t>conforms to</w:t>
            </w:r>
            <w:r w:rsidR="00D238DF" w:rsidRPr="005356E7">
              <w:t xml:space="preserve"> </w:t>
            </w:r>
          </w:p>
          <w:p w14:paraId="7F0ABC2D" w14:textId="5D6A88A9" w:rsidR="008075FA" w:rsidRPr="005356E7" w:rsidRDefault="008075FA" w:rsidP="008075FA">
            <w:pPr>
              <w:pStyle w:val="TDNormaltext"/>
              <w:numPr>
                <w:ilvl w:val="1"/>
                <w:numId w:val="7"/>
              </w:numPr>
              <w:spacing w:after="0"/>
            </w:pPr>
            <w:r w:rsidRPr="005356E7">
              <w:t xml:space="preserve">the participant's requirements for the </w:t>
            </w:r>
            <w:r w:rsidR="007F5BE5" w:rsidRPr="005356E7">
              <w:t xml:space="preserve">implemented </w:t>
            </w:r>
            <w:r w:rsidRPr="005356E7">
              <w:t>management system</w:t>
            </w:r>
          </w:p>
          <w:p w14:paraId="760F3DC6" w14:textId="0E899428" w:rsidR="006653D7" w:rsidRPr="005356E7" w:rsidRDefault="008075FA" w:rsidP="008075FA">
            <w:pPr>
              <w:pStyle w:val="TDNormaltext"/>
              <w:numPr>
                <w:ilvl w:val="1"/>
                <w:numId w:val="7"/>
              </w:numPr>
              <w:spacing w:after="0"/>
            </w:pPr>
            <w:r w:rsidRPr="005356E7">
              <w:t xml:space="preserve">the requirements of the national standard for sustainable forest </w:t>
            </w:r>
            <w:r w:rsidR="007F5BE5" w:rsidRPr="005356E7">
              <w:t>management</w:t>
            </w:r>
          </w:p>
          <w:p w14:paraId="760F3DC8" w14:textId="2F986C9B" w:rsidR="00913E28" w:rsidRPr="005356E7" w:rsidRDefault="00B96318" w:rsidP="0014766E">
            <w:pPr>
              <w:pStyle w:val="TDNormaltext"/>
              <w:numPr>
                <w:ilvl w:val="0"/>
                <w:numId w:val="7"/>
              </w:numPr>
              <w:spacing w:after="0"/>
            </w:pPr>
            <w:r w:rsidRPr="005356E7">
              <w:t>is effectively implemented and maintained</w:t>
            </w:r>
          </w:p>
        </w:tc>
      </w:tr>
      <w:tr w:rsidR="00846DD5" w:rsidRPr="005356E7" w14:paraId="760F3DD4" w14:textId="77777777" w:rsidTr="005C3835">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CD" w14:textId="7A15E450" w:rsidR="00913E28"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3770A"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CE" w14:textId="20409391" w:rsidR="006653D7" w:rsidRPr="005356E7" w:rsidRDefault="00747680" w:rsidP="00D817C9">
            <w:pPr>
              <w:pStyle w:val="Textnormy"/>
              <w:spacing w:after="0"/>
              <w:ind w:left="742" w:hanging="742"/>
              <w:jc w:val="left"/>
              <w:rPr>
                <w:rFonts w:cs="Arial"/>
                <w:lang w:val="en-GB"/>
              </w:rPr>
            </w:pPr>
            <w:r w:rsidRPr="005356E7">
              <w:rPr>
                <w:rFonts w:cs="Arial"/>
                <w:lang w:val="en-GB"/>
              </w:rPr>
              <w:t xml:space="preserve">The participant </w:t>
            </w:r>
            <w:r w:rsidR="0011316A" w:rsidRPr="005356E7">
              <w:rPr>
                <w:rFonts w:cs="Arial"/>
                <w:lang w:val="en-GB"/>
              </w:rPr>
              <w:t xml:space="preserve">in the </w:t>
            </w:r>
            <w:r w:rsidRPr="005356E7">
              <w:rPr>
                <w:rFonts w:cs="Arial"/>
                <w:lang w:val="en-GB"/>
              </w:rPr>
              <w:t xml:space="preserve">internal audit </w:t>
            </w:r>
            <w:r w:rsidR="00D3508F" w:rsidRPr="005356E7">
              <w:rPr>
                <w:rFonts w:cs="Arial"/>
                <w:lang w:val="en-GB"/>
              </w:rPr>
              <w:t>process shall</w:t>
            </w:r>
            <w:r w:rsidR="006653D7" w:rsidRPr="005356E7">
              <w:rPr>
                <w:rFonts w:cs="Arial"/>
                <w:lang w:val="en-GB"/>
              </w:rPr>
              <w:t>:</w:t>
            </w:r>
          </w:p>
          <w:p w14:paraId="760F3DCF" w14:textId="13DEE485" w:rsidR="00D65A80" w:rsidRPr="005356E7" w:rsidRDefault="00D817C9" w:rsidP="0014766E">
            <w:pPr>
              <w:pStyle w:val="Textnormy"/>
              <w:spacing w:after="0"/>
              <w:ind w:left="600" w:hanging="600"/>
              <w:jc w:val="left"/>
              <w:rPr>
                <w:rFonts w:cs="Arial"/>
                <w:lang w:val="en-GB"/>
              </w:rPr>
            </w:pPr>
            <w:r w:rsidRPr="005356E7">
              <w:rPr>
                <w:rFonts w:cs="Arial"/>
                <w:lang w:val="en-GB"/>
              </w:rPr>
              <w:t>9.2.1</w:t>
            </w:r>
            <w:r w:rsidRPr="005356E7">
              <w:rPr>
                <w:rFonts w:cs="Arial"/>
                <w:lang w:val="en-GB"/>
              </w:rPr>
              <w:tab/>
            </w:r>
            <w:r w:rsidR="00172DBA" w:rsidRPr="005356E7">
              <w:rPr>
                <w:rFonts w:cs="Arial"/>
                <w:lang w:val="en-GB"/>
              </w:rPr>
              <w:t xml:space="preserve">carry out continuous control of compliance with technological procedures and the quality of work performed </w:t>
            </w:r>
          </w:p>
          <w:p w14:paraId="760F3DD0" w14:textId="1BAAE60B" w:rsidR="006653D7" w:rsidRPr="005356E7" w:rsidRDefault="00D817C9" w:rsidP="0014766E">
            <w:pPr>
              <w:pStyle w:val="Textnormy"/>
              <w:spacing w:after="0"/>
              <w:ind w:left="600" w:hanging="600"/>
              <w:jc w:val="left"/>
              <w:rPr>
                <w:rFonts w:cs="Arial"/>
                <w:lang w:val="en-GB"/>
              </w:rPr>
            </w:pPr>
            <w:r w:rsidRPr="005356E7">
              <w:rPr>
                <w:rFonts w:cs="Arial"/>
                <w:lang w:val="en-GB"/>
              </w:rPr>
              <w:t>9.2.2</w:t>
            </w:r>
            <w:r w:rsidRPr="005356E7">
              <w:rPr>
                <w:rFonts w:cs="Arial"/>
                <w:lang w:val="en-GB"/>
              </w:rPr>
              <w:tab/>
            </w:r>
            <w:r w:rsidR="00172DBA" w:rsidRPr="005356E7">
              <w:rPr>
                <w:rFonts w:cs="Arial"/>
                <w:lang w:val="en-GB"/>
              </w:rPr>
              <w:t>perform an internal audit of the compliance of management with the standard of sustainable forest management at least once a year to the extent specified by the certificate holder (self-assessment)</w:t>
            </w:r>
          </w:p>
          <w:p w14:paraId="760F3DD1" w14:textId="47482355" w:rsidR="006653D7" w:rsidRPr="005356E7" w:rsidRDefault="00D817C9" w:rsidP="0014766E">
            <w:pPr>
              <w:pStyle w:val="Textnormy"/>
              <w:spacing w:after="0"/>
              <w:ind w:left="600" w:hanging="600"/>
              <w:jc w:val="left"/>
              <w:rPr>
                <w:rFonts w:cs="Arial"/>
                <w:lang w:val="en-GB"/>
              </w:rPr>
            </w:pPr>
            <w:r w:rsidRPr="005356E7">
              <w:rPr>
                <w:rFonts w:cs="Arial"/>
                <w:lang w:val="en-GB"/>
              </w:rPr>
              <w:t>9.2.3</w:t>
            </w:r>
            <w:r w:rsidRPr="005356E7">
              <w:rPr>
                <w:rFonts w:cs="Arial"/>
                <w:lang w:val="en-GB"/>
              </w:rPr>
              <w:tab/>
            </w:r>
            <w:r w:rsidR="00822A36" w:rsidRPr="005356E7">
              <w:rPr>
                <w:rFonts w:cs="Arial"/>
                <w:lang w:val="en-GB"/>
              </w:rPr>
              <w:t>select auditors and perform audits to ensure the objectivity and impartiality of the audit process</w:t>
            </w:r>
          </w:p>
          <w:p w14:paraId="760F3DD2" w14:textId="40930A74" w:rsidR="006653D7" w:rsidRPr="005356E7" w:rsidRDefault="00D817C9" w:rsidP="0014766E">
            <w:pPr>
              <w:pStyle w:val="Textnormy"/>
              <w:spacing w:after="0"/>
              <w:ind w:left="600" w:hanging="600"/>
              <w:jc w:val="left"/>
              <w:rPr>
                <w:rFonts w:cs="Arial"/>
                <w:lang w:val="en-GB"/>
              </w:rPr>
            </w:pPr>
            <w:r w:rsidRPr="005356E7">
              <w:rPr>
                <w:rFonts w:cs="Arial"/>
                <w:lang w:val="en-GB"/>
              </w:rPr>
              <w:t>9.2.4</w:t>
            </w:r>
            <w:r w:rsidRPr="005356E7">
              <w:rPr>
                <w:rFonts w:cs="Arial"/>
                <w:lang w:val="en-GB"/>
              </w:rPr>
              <w:tab/>
            </w:r>
            <w:r w:rsidR="002131D5" w:rsidRPr="005356E7">
              <w:rPr>
                <w:rFonts w:cs="Arial"/>
                <w:lang w:val="en-GB"/>
              </w:rPr>
              <w:t>submit the results of audits and self-assessment to the relevant management of the group (certificate holder)</w:t>
            </w:r>
          </w:p>
          <w:p w14:paraId="760F3DD3" w14:textId="2027E4DC" w:rsidR="00172DBA" w:rsidRPr="005356E7" w:rsidRDefault="00D817C9" w:rsidP="00F1728C">
            <w:pPr>
              <w:pStyle w:val="Textnormy"/>
              <w:spacing w:after="0"/>
              <w:ind w:left="600" w:hanging="600"/>
              <w:jc w:val="left"/>
              <w:rPr>
                <w:rFonts w:cs="Arial"/>
                <w:lang w:val="en-GB"/>
              </w:rPr>
            </w:pPr>
            <w:r w:rsidRPr="005356E7">
              <w:rPr>
                <w:rFonts w:cs="Arial"/>
                <w:lang w:val="en-GB"/>
              </w:rPr>
              <w:t>9.2.5</w:t>
            </w:r>
            <w:r w:rsidRPr="005356E7">
              <w:rPr>
                <w:rFonts w:cs="Arial"/>
                <w:lang w:val="en-GB"/>
              </w:rPr>
              <w:tab/>
            </w:r>
            <w:r w:rsidR="00E61F19" w:rsidRPr="005356E7">
              <w:rPr>
                <w:rFonts w:cs="Arial"/>
                <w:lang w:val="en-GB"/>
              </w:rPr>
              <w:t>retain</w:t>
            </w:r>
            <w:r w:rsidR="00F1728C" w:rsidRPr="005356E7">
              <w:rPr>
                <w:rFonts w:cs="Arial"/>
                <w:lang w:val="en-GB"/>
              </w:rPr>
              <w:t xml:space="preserve"> documented information as evidence of the implementation of the audit program and audit results</w:t>
            </w:r>
          </w:p>
        </w:tc>
      </w:tr>
      <w:tr w:rsidR="00D64448" w:rsidRPr="005356E7" w14:paraId="760F3DDA" w14:textId="77777777" w:rsidTr="005C3835">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DD8" w14:textId="4F57BB56" w:rsidR="00AE7482" w:rsidRPr="005356E7" w:rsidRDefault="00EE3114" w:rsidP="00AE7482">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DD9" w14:textId="7E18C78D" w:rsidR="00AE7482"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DDF" w14:textId="3DEEFEDD" w:rsidR="008E31A1" w:rsidRPr="005356E7" w:rsidRDefault="008E31A1" w:rsidP="0082279F">
      <w:pPr>
        <w:rPr>
          <w:rFonts w:ascii="Arial" w:hAnsi="Arial" w:cs="Arial"/>
          <w:sz w:val="20"/>
          <w:szCs w:val="20"/>
          <w:shd w:val="clear" w:color="auto" w:fill="FFFFFF"/>
          <w:lang w:val="en-GB"/>
        </w:rPr>
      </w:pPr>
    </w:p>
    <w:p w14:paraId="14B43270" w14:textId="77777777" w:rsidR="008E31A1" w:rsidRPr="005356E7" w:rsidRDefault="008E31A1">
      <w:pPr>
        <w:rPr>
          <w:rFonts w:ascii="Arial" w:hAnsi="Arial" w:cs="Arial"/>
          <w:sz w:val="20"/>
          <w:szCs w:val="20"/>
          <w:shd w:val="clear" w:color="auto" w:fill="FFFFFF"/>
          <w:lang w:val="en-GB"/>
        </w:rPr>
      </w:pPr>
      <w:r w:rsidRPr="005356E7">
        <w:rPr>
          <w:rFonts w:ascii="Arial" w:hAnsi="Arial" w:cs="Arial"/>
          <w:sz w:val="20"/>
          <w:szCs w:val="20"/>
          <w:shd w:val="clear" w:color="auto" w:fill="FFFFFF"/>
          <w:lang w:val="en-GB"/>
        </w:rPr>
        <w:br w:type="page"/>
      </w:r>
    </w:p>
    <w:p w14:paraId="23F660DF" w14:textId="77777777" w:rsidR="006C05FE" w:rsidRPr="005356E7" w:rsidRDefault="006C05FE" w:rsidP="0082279F">
      <w:pPr>
        <w:rPr>
          <w:rFonts w:ascii="Arial" w:hAnsi="Arial" w:cs="Arial"/>
          <w:sz w:val="20"/>
          <w:szCs w:val="20"/>
          <w:shd w:val="clear" w:color="auto" w:fill="FFFFFF"/>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DE4" w14:textId="77777777" w:rsidTr="005C3835">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DE2" w14:textId="238DC050" w:rsidR="009E34E8"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DE3" w14:textId="77777777" w:rsidR="009E34E8" w:rsidRPr="005356E7" w:rsidRDefault="00357ADA" w:rsidP="005C3835">
            <w:pPr>
              <w:rPr>
                <w:rFonts w:ascii="Arial" w:hAnsi="Arial" w:cs="Arial"/>
                <w:b/>
                <w:caps/>
                <w:lang w:val="en-GB"/>
              </w:rPr>
            </w:pPr>
            <w:r w:rsidRPr="005356E7">
              <w:rPr>
                <w:rFonts w:ascii="Arial" w:hAnsi="Arial" w:cs="Arial"/>
                <w:b/>
                <w:caps/>
                <w:lang w:val="en-GB"/>
              </w:rPr>
              <w:t>9.3</w:t>
            </w:r>
            <w:r w:rsidR="009E34E8" w:rsidRPr="005356E7">
              <w:rPr>
                <w:rFonts w:ascii="Arial" w:hAnsi="Arial" w:cs="Arial"/>
                <w:b/>
                <w:caps/>
                <w:lang w:val="en-GB"/>
              </w:rPr>
              <w:t xml:space="preserve">. </w:t>
            </w:r>
          </w:p>
        </w:tc>
      </w:tr>
      <w:tr w:rsidR="00846DD5" w:rsidRPr="005356E7" w14:paraId="760F3DE7" w14:textId="77777777" w:rsidTr="005C3835">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E5" w14:textId="47F5B792" w:rsidR="009E34E8"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E6" w14:textId="2AABA18E" w:rsidR="009E34E8" w:rsidRPr="005356E7" w:rsidRDefault="00E61F19" w:rsidP="001A5DD4">
            <w:pPr>
              <w:rPr>
                <w:rFonts w:ascii="Arial" w:hAnsi="Arial" w:cs="Arial"/>
                <w:b/>
                <w:caps/>
                <w:lang w:val="en-GB" w:eastAsia="sk-SK"/>
              </w:rPr>
            </w:pPr>
            <w:r w:rsidRPr="005356E7">
              <w:rPr>
                <w:rFonts w:ascii="Arial" w:hAnsi="Arial" w:cs="Arial"/>
                <w:b/>
                <w:caps/>
                <w:lang w:val="en-GB" w:eastAsia="sk-SK"/>
              </w:rPr>
              <w:t>Management review</w:t>
            </w:r>
          </w:p>
        </w:tc>
      </w:tr>
      <w:tr w:rsidR="00846DD5" w:rsidRPr="005356E7" w14:paraId="760F3DEB" w14:textId="77777777" w:rsidTr="005C3835">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E8" w14:textId="692803C2" w:rsidR="009E34E8"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9E34E8"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EA" w14:textId="7938482B" w:rsidR="0011555A" w:rsidRPr="005356E7" w:rsidRDefault="008505BD" w:rsidP="00B132EA">
            <w:pPr>
              <w:pStyle w:val="Odsekzoznamu"/>
              <w:ind w:left="0" w:hanging="24"/>
              <w:rPr>
                <w:rFonts w:ascii="Arial" w:hAnsi="Arial" w:cs="Arial"/>
                <w:lang w:val="en-GB" w:eastAsia="sk-SK"/>
              </w:rPr>
            </w:pPr>
            <w:r w:rsidRPr="005356E7">
              <w:rPr>
                <w:rFonts w:ascii="Arial" w:hAnsi="Arial" w:cs="Arial"/>
                <w:lang w:val="en-GB" w:eastAsia="sk-SK"/>
              </w:rPr>
              <w:t>The participant's highest body shall review compliance with the standard of sustainable forest management at least once a year</w:t>
            </w:r>
          </w:p>
        </w:tc>
      </w:tr>
      <w:tr w:rsidR="00846DD5" w:rsidRPr="005356E7" w14:paraId="760F3DEF" w14:textId="77777777" w:rsidTr="005C3835">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EC" w14:textId="3A30F746" w:rsidR="009E34E8"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E903D7"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EE" w14:textId="5723709A" w:rsidR="009E34E8" w:rsidRPr="005356E7" w:rsidRDefault="003345BF" w:rsidP="00B132EA">
            <w:pPr>
              <w:pStyle w:val="Odsekzoznamu"/>
              <w:ind w:left="0" w:hanging="24"/>
              <w:rPr>
                <w:rFonts w:ascii="Arial" w:hAnsi="Arial" w:cs="Arial"/>
                <w:lang w:val="en-GB" w:eastAsia="sk-SK"/>
              </w:rPr>
            </w:pPr>
            <w:r w:rsidRPr="005356E7">
              <w:rPr>
                <w:rFonts w:ascii="Arial" w:hAnsi="Arial" w:cs="Arial"/>
                <w:lang w:val="en-GB" w:eastAsia="sk-SK"/>
              </w:rPr>
              <w:t xml:space="preserve">To ensure the continuing suitability, adequacy and effectiveness of </w:t>
            </w:r>
            <w:r w:rsidR="00F50184" w:rsidRPr="005356E7">
              <w:rPr>
                <w:rFonts w:ascii="Arial" w:hAnsi="Arial" w:cs="Arial"/>
                <w:lang w:val="en-GB" w:eastAsia="sk-SK"/>
              </w:rPr>
              <w:t>SFM</w:t>
            </w:r>
          </w:p>
        </w:tc>
      </w:tr>
      <w:tr w:rsidR="00846DD5" w:rsidRPr="005356E7" w14:paraId="760F3E00" w14:textId="77777777" w:rsidTr="005C3835">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DF3" w14:textId="47572561" w:rsidR="009E34E8"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6366AF"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DF4" w14:textId="6FE1EBA5" w:rsidR="00F171A6" w:rsidRPr="005356E7" w:rsidRDefault="00802133" w:rsidP="0014766E">
            <w:pPr>
              <w:pStyle w:val="Textnormy"/>
              <w:spacing w:after="0"/>
              <w:ind w:left="600" w:hanging="600"/>
              <w:jc w:val="left"/>
              <w:rPr>
                <w:rFonts w:cs="Arial"/>
                <w:lang w:val="en-GB"/>
              </w:rPr>
            </w:pPr>
            <w:r w:rsidRPr="005356E7">
              <w:rPr>
                <w:rFonts w:cs="Arial"/>
                <w:lang w:val="en-GB"/>
              </w:rPr>
              <w:t>9.3.1</w:t>
            </w:r>
            <w:r w:rsidR="00D817C9" w:rsidRPr="005356E7">
              <w:rPr>
                <w:rFonts w:cs="Arial"/>
                <w:lang w:val="en-GB"/>
              </w:rPr>
              <w:tab/>
            </w:r>
            <w:r w:rsidR="001309AD" w:rsidRPr="005356E7">
              <w:rPr>
                <w:rFonts w:cs="Arial"/>
                <w:lang w:val="en-GB"/>
              </w:rPr>
              <w:t>Annual management review shall at least include:</w:t>
            </w:r>
          </w:p>
          <w:p w14:paraId="41E739E3" w14:textId="1CA4AA69" w:rsidR="00D96808" w:rsidRPr="005356E7" w:rsidRDefault="00D96808" w:rsidP="00D96808">
            <w:pPr>
              <w:pStyle w:val="Odsekzoznamu"/>
              <w:numPr>
                <w:ilvl w:val="0"/>
                <w:numId w:val="25"/>
              </w:numPr>
              <w:tabs>
                <w:tab w:val="left" w:pos="1167"/>
              </w:tabs>
              <w:autoSpaceDE w:val="0"/>
              <w:autoSpaceDN w:val="0"/>
              <w:adjustRightInd w:val="0"/>
              <w:rPr>
                <w:rFonts w:ascii="Arial" w:hAnsi="Arial" w:cs="Arial"/>
                <w:lang w:val="en-GB"/>
              </w:rPr>
            </w:pPr>
            <w:r w:rsidRPr="005356E7">
              <w:rPr>
                <w:rFonts w:ascii="Arial" w:hAnsi="Arial" w:cs="Arial"/>
                <w:lang w:val="en-GB"/>
              </w:rPr>
              <w:t>the status of actions from previous management reviews</w:t>
            </w:r>
          </w:p>
          <w:p w14:paraId="5EA49207" w14:textId="43416920" w:rsidR="00D96808" w:rsidRPr="005356E7" w:rsidRDefault="00D96808" w:rsidP="00D96808">
            <w:pPr>
              <w:pStyle w:val="Odsekzoznamu"/>
              <w:numPr>
                <w:ilvl w:val="0"/>
                <w:numId w:val="25"/>
              </w:numPr>
              <w:tabs>
                <w:tab w:val="left" w:pos="1167"/>
              </w:tabs>
              <w:autoSpaceDE w:val="0"/>
              <w:autoSpaceDN w:val="0"/>
              <w:adjustRightInd w:val="0"/>
              <w:rPr>
                <w:rFonts w:ascii="Arial" w:hAnsi="Arial" w:cs="Arial"/>
                <w:lang w:val="en-GB"/>
              </w:rPr>
            </w:pPr>
            <w:r w:rsidRPr="005356E7">
              <w:rPr>
                <w:rFonts w:ascii="Arial" w:hAnsi="Arial" w:cs="Arial"/>
                <w:lang w:val="en-GB"/>
              </w:rPr>
              <w:t xml:space="preserve">changes in external and internal </w:t>
            </w:r>
            <w:r w:rsidR="00D50C2D" w:rsidRPr="005356E7">
              <w:rPr>
                <w:rFonts w:ascii="Arial" w:hAnsi="Arial" w:cs="Arial"/>
                <w:lang w:val="en-GB"/>
              </w:rPr>
              <w:t>issues</w:t>
            </w:r>
            <w:r w:rsidRPr="005356E7">
              <w:rPr>
                <w:rFonts w:ascii="Arial" w:hAnsi="Arial" w:cs="Arial"/>
                <w:lang w:val="en-GB"/>
              </w:rPr>
              <w:t xml:space="preserve"> that are relevant to the management system</w:t>
            </w:r>
          </w:p>
          <w:p w14:paraId="6A830B34" w14:textId="67B88461" w:rsidR="00D96808" w:rsidRPr="005356E7" w:rsidRDefault="00D96808" w:rsidP="00D96808">
            <w:pPr>
              <w:pStyle w:val="Odsekzoznamu"/>
              <w:numPr>
                <w:ilvl w:val="0"/>
                <w:numId w:val="25"/>
              </w:numPr>
              <w:tabs>
                <w:tab w:val="left" w:pos="1167"/>
              </w:tabs>
              <w:autoSpaceDE w:val="0"/>
              <w:autoSpaceDN w:val="0"/>
              <w:adjustRightInd w:val="0"/>
              <w:rPr>
                <w:rFonts w:ascii="Arial" w:hAnsi="Arial" w:cs="Arial"/>
                <w:lang w:val="en-GB"/>
              </w:rPr>
            </w:pPr>
            <w:r w:rsidRPr="005356E7">
              <w:rPr>
                <w:rFonts w:ascii="Arial" w:hAnsi="Arial" w:cs="Arial"/>
                <w:lang w:val="en-GB"/>
              </w:rPr>
              <w:t xml:space="preserve">information on the </w:t>
            </w:r>
            <w:r w:rsidR="00D50C2D" w:rsidRPr="005356E7">
              <w:rPr>
                <w:rFonts w:ascii="Arial" w:hAnsi="Arial" w:cs="Arial"/>
                <w:lang w:val="en-GB"/>
              </w:rPr>
              <w:t xml:space="preserve">SFM </w:t>
            </w:r>
            <w:r w:rsidR="001C1A76" w:rsidRPr="005356E7">
              <w:rPr>
                <w:rFonts w:ascii="Arial" w:hAnsi="Arial" w:cs="Arial"/>
                <w:lang w:val="en-GB"/>
              </w:rPr>
              <w:t>processes</w:t>
            </w:r>
            <w:r w:rsidR="00D50C2D" w:rsidRPr="005356E7">
              <w:rPr>
                <w:rFonts w:ascii="Arial" w:hAnsi="Arial" w:cs="Arial"/>
                <w:lang w:val="en-GB"/>
              </w:rPr>
              <w:t xml:space="preserve"> and results</w:t>
            </w:r>
            <w:r w:rsidRPr="005356E7">
              <w:rPr>
                <w:rFonts w:ascii="Arial" w:hAnsi="Arial" w:cs="Arial"/>
                <w:lang w:val="en-GB"/>
              </w:rPr>
              <w:t>, including trends in:</w:t>
            </w:r>
          </w:p>
          <w:p w14:paraId="4051C2FA" w14:textId="2CBB62C5" w:rsidR="00D96808" w:rsidRPr="005356E7" w:rsidRDefault="00D96808" w:rsidP="001B4BCE">
            <w:pPr>
              <w:pStyle w:val="TDNormaltext"/>
              <w:numPr>
                <w:ilvl w:val="1"/>
                <w:numId w:val="27"/>
              </w:numPr>
              <w:spacing w:after="0"/>
            </w:pPr>
            <w:r w:rsidRPr="005356E7">
              <w:t>nonconformities and corrective actions</w:t>
            </w:r>
          </w:p>
          <w:p w14:paraId="1BB1B8AE" w14:textId="5EB796F8" w:rsidR="00D96808" w:rsidRPr="005356E7" w:rsidRDefault="00D96808" w:rsidP="001B4BCE">
            <w:pPr>
              <w:pStyle w:val="TDNormaltext"/>
              <w:numPr>
                <w:ilvl w:val="1"/>
                <w:numId w:val="27"/>
              </w:numPr>
              <w:spacing w:after="0"/>
            </w:pPr>
            <w:r w:rsidRPr="005356E7">
              <w:t>monitoring and measurement results</w:t>
            </w:r>
          </w:p>
          <w:p w14:paraId="0C06A61C" w14:textId="442797A9" w:rsidR="00D96808" w:rsidRPr="005356E7" w:rsidRDefault="00D96808" w:rsidP="001B4BCE">
            <w:pPr>
              <w:pStyle w:val="TDNormaltext"/>
              <w:numPr>
                <w:ilvl w:val="1"/>
                <w:numId w:val="27"/>
              </w:numPr>
              <w:spacing w:after="0"/>
            </w:pPr>
            <w:r w:rsidRPr="005356E7">
              <w:t>audit results</w:t>
            </w:r>
          </w:p>
          <w:p w14:paraId="6200C39A" w14:textId="77777777" w:rsidR="00964F6E" w:rsidRPr="005356E7" w:rsidRDefault="009D5028" w:rsidP="001B4BCE">
            <w:pPr>
              <w:pStyle w:val="TDNormaltext"/>
              <w:numPr>
                <w:ilvl w:val="1"/>
                <w:numId w:val="27"/>
              </w:numPr>
              <w:spacing w:after="0"/>
            </w:pPr>
            <w:r w:rsidRPr="005356E7">
              <w:t xml:space="preserve">corrective actions </w:t>
            </w:r>
            <w:r w:rsidR="00964F6E" w:rsidRPr="005356E7">
              <w:t>received by the certificate holder for the group</w:t>
            </w:r>
          </w:p>
          <w:p w14:paraId="760F3DFD" w14:textId="56953248" w:rsidR="00F171A6" w:rsidRPr="005356E7" w:rsidRDefault="00964F6E" w:rsidP="00964F6E">
            <w:pPr>
              <w:pStyle w:val="Odsekzoznamu"/>
              <w:numPr>
                <w:ilvl w:val="0"/>
                <w:numId w:val="25"/>
              </w:numPr>
              <w:tabs>
                <w:tab w:val="left" w:pos="1167"/>
              </w:tabs>
              <w:autoSpaceDE w:val="0"/>
              <w:autoSpaceDN w:val="0"/>
              <w:adjustRightInd w:val="0"/>
              <w:rPr>
                <w:rFonts w:ascii="Arial" w:hAnsi="Arial" w:cs="Arial"/>
                <w:lang w:val="en-GB"/>
              </w:rPr>
            </w:pPr>
            <w:r w:rsidRPr="005356E7">
              <w:rPr>
                <w:rFonts w:ascii="Arial" w:hAnsi="Arial" w:cs="Arial"/>
                <w:lang w:val="en-GB"/>
              </w:rPr>
              <w:t>opportunities for continual improvement</w:t>
            </w:r>
          </w:p>
          <w:p w14:paraId="760F3DFE" w14:textId="0CB64203" w:rsidR="00F171A6" w:rsidRPr="005356E7" w:rsidRDefault="00802133" w:rsidP="0014766E">
            <w:pPr>
              <w:pStyle w:val="Textnormy"/>
              <w:spacing w:after="0"/>
              <w:ind w:left="600" w:hanging="600"/>
              <w:jc w:val="left"/>
              <w:rPr>
                <w:rFonts w:cs="Arial"/>
                <w:lang w:val="en-GB"/>
              </w:rPr>
            </w:pPr>
            <w:r w:rsidRPr="005356E7">
              <w:rPr>
                <w:rFonts w:cs="Arial"/>
                <w:lang w:val="en-GB"/>
              </w:rPr>
              <w:t>9.3.2</w:t>
            </w:r>
            <w:r w:rsidR="0014766E" w:rsidRPr="005356E7">
              <w:rPr>
                <w:rFonts w:cs="Arial"/>
                <w:lang w:val="en-GB"/>
              </w:rPr>
              <w:tab/>
            </w:r>
            <w:r w:rsidR="00CA4D23" w:rsidRPr="005356E7">
              <w:rPr>
                <w:rFonts w:cs="Arial"/>
                <w:lang w:val="en-GB"/>
              </w:rPr>
              <w:t>Outputs of the management review shall include decisions related to continual improvement opportunities and any need for changes to the management system</w:t>
            </w:r>
          </w:p>
          <w:p w14:paraId="760F3DFF" w14:textId="21DDF7D7" w:rsidR="009E34E8" w:rsidRPr="005356E7" w:rsidRDefault="00802133" w:rsidP="0014766E">
            <w:pPr>
              <w:pStyle w:val="Textnormy"/>
              <w:spacing w:after="0"/>
              <w:ind w:left="600" w:hanging="600"/>
              <w:jc w:val="left"/>
              <w:rPr>
                <w:rFonts w:cs="Arial"/>
                <w:lang w:val="en-GB"/>
              </w:rPr>
            </w:pPr>
            <w:r w:rsidRPr="005356E7">
              <w:rPr>
                <w:rFonts w:cs="Arial"/>
                <w:lang w:val="en-GB"/>
              </w:rPr>
              <w:t>9.3.3</w:t>
            </w:r>
            <w:r w:rsidR="0014766E" w:rsidRPr="005356E7">
              <w:rPr>
                <w:rFonts w:cs="Arial"/>
                <w:lang w:val="en-GB"/>
              </w:rPr>
              <w:tab/>
            </w:r>
            <w:r w:rsidR="00A959E4" w:rsidRPr="005356E7">
              <w:rPr>
                <w:rFonts w:cs="Arial"/>
                <w:lang w:val="en-GB"/>
              </w:rPr>
              <w:t>Outputs</w:t>
            </w:r>
            <w:r w:rsidR="008E1B01" w:rsidRPr="005356E7">
              <w:rPr>
                <w:rFonts w:cs="Arial"/>
                <w:lang w:val="en-GB"/>
              </w:rPr>
              <w:t xml:space="preserve"> of management reviews shall be documented </w:t>
            </w:r>
            <w:r w:rsidR="00A959E4" w:rsidRPr="005356E7">
              <w:rPr>
                <w:rFonts w:cs="Arial"/>
                <w:lang w:val="en-GB"/>
              </w:rPr>
              <w:t>and retained as</w:t>
            </w:r>
            <w:r w:rsidR="008E1B01" w:rsidRPr="005356E7">
              <w:rPr>
                <w:rFonts w:cs="Arial"/>
                <w:lang w:val="en-GB"/>
              </w:rPr>
              <w:t xml:space="preserve"> evidence of the results of management reviews</w:t>
            </w:r>
            <w:r w:rsidR="006366AF" w:rsidRPr="005356E7">
              <w:rPr>
                <w:rFonts w:cs="Arial"/>
                <w:lang w:val="en-GB"/>
              </w:rPr>
              <w:t xml:space="preserve"> </w:t>
            </w:r>
          </w:p>
        </w:tc>
      </w:tr>
      <w:tr w:rsidR="00846DD5" w:rsidRPr="005356E7" w14:paraId="760F3E03" w14:textId="77777777" w:rsidTr="005C3835">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E01" w14:textId="0B6B086E" w:rsidR="009E34E8" w:rsidRPr="005356E7" w:rsidRDefault="00BD5AA6"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Remark</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E02" w14:textId="45EF7DE3" w:rsidR="009E34E8" w:rsidRPr="005356E7" w:rsidRDefault="00B14CCB" w:rsidP="00B132EA">
            <w:pPr>
              <w:pStyle w:val="Odsekzoznamu"/>
              <w:ind w:left="0" w:hanging="24"/>
              <w:rPr>
                <w:rFonts w:ascii="Arial" w:hAnsi="Arial" w:cs="Arial"/>
                <w:lang w:val="en-GB" w:eastAsia="sk-SK"/>
              </w:rPr>
            </w:pPr>
            <w:r w:rsidRPr="005356E7">
              <w:rPr>
                <w:rFonts w:ascii="Arial" w:hAnsi="Arial" w:cs="Arial"/>
                <w:lang w:val="en-GB" w:eastAsia="sk-SK"/>
              </w:rPr>
              <w:t>This applies to structurally structured participants</w:t>
            </w:r>
          </w:p>
        </w:tc>
      </w:tr>
      <w:tr w:rsidR="009E34E8" w:rsidRPr="005356E7" w14:paraId="760F3E06" w14:textId="77777777" w:rsidTr="005C3835">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E04" w14:textId="5A1DE22C" w:rsidR="009E34E8"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E05" w14:textId="4E6650B9" w:rsidR="009E34E8"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E07" w14:textId="77777777" w:rsidR="00970787" w:rsidRPr="005356E7" w:rsidRDefault="00970787" w:rsidP="0082279F">
      <w:pPr>
        <w:rPr>
          <w:rFonts w:ascii="Arial" w:hAnsi="Arial" w:cs="Arial"/>
          <w:sz w:val="20"/>
          <w:szCs w:val="20"/>
          <w:shd w:val="clear" w:color="auto" w:fill="FFFFFF"/>
          <w:lang w:val="en-GB"/>
        </w:rPr>
      </w:pPr>
    </w:p>
    <w:p w14:paraId="2BEE9A97" w14:textId="77777777" w:rsidR="005C3835" w:rsidRPr="005356E7" w:rsidRDefault="005C3835">
      <w:pPr>
        <w:rPr>
          <w:rFonts w:ascii="Arial" w:eastAsia="Times New Roman" w:hAnsi="Arial" w:cs="Arial"/>
          <w:b/>
          <w:bCs/>
          <w:kern w:val="32"/>
          <w:sz w:val="24"/>
          <w:szCs w:val="32"/>
          <w:lang w:val="en-GB" w:eastAsia="en-GB"/>
        </w:rPr>
      </w:pPr>
      <w:r w:rsidRPr="005356E7">
        <w:rPr>
          <w:rFonts w:ascii="Arial" w:hAnsi="Arial" w:cs="Arial"/>
          <w:lang w:val="en-GB"/>
        </w:rPr>
        <w:br w:type="page"/>
      </w:r>
    </w:p>
    <w:p w14:paraId="76589755" w14:textId="234013B7" w:rsidR="005C3835" w:rsidRPr="005356E7" w:rsidRDefault="00A95AD9" w:rsidP="0014766E">
      <w:pPr>
        <w:pStyle w:val="TDHeading1"/>
        <w:numPr>
          <w:ilvl w:val="0"/>
          <w:numId w:val="17"/>
        </w:numPr>
      </w:pPr>
      <w:bookmarkStart w:id="64" w:name="_Toc88850478"/>
      <w:r w:rsidRPr="005356E7">
        <w:lastRenderedPageBreak/>
        <w:t>Improvement</w:t>
      </w:r>
      <w:bookmarkEnd w:id="6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E0D" w14:textId="77777777" w:rsidTr="00781E0E">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E0B" w14:textId="6F3F448D" w:rsidR="006C05FE"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E0C" w14:textId="77777777" w:rsidR="006C05FE" w:rsidRPr="005356E7" w:rsidRDefault="006C05FE" w:rsidP="00781E0E">
            <w:pPr>
              <w:rPr>
                <w:rFonts w:ascii="Arial" w:hAnsi="Arial" w:cs="Arial"/>
                <w:b/>
                <w:caps/>
                <w:lang w:val="en-GB"/>
              </w:rPr>
            </w:pPr>
            <w:r w:rsidRPr="005356E7">
              <w:rPr>
                <w:rFonts w:ascii="Arial" w:hAnsi="Arial" w:cs="Arial"/>
                <w:b/>
                <w:caps/>
                <w:lang w:val="en-GB"/>
              </w:rPr>
              <w:t>10.1</w:t>
            </w:r>
          </w:p>
        </w:tc>
      </w:tr>
      <w:tr w:rsidR="00846DD5" w:rsidRPr="005356E7" w14:paraId="760F3E10" w14:textId="77777777" w:rsidTr="00781E0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E0E" w14:textId="0D73014E" w:rsidR="006C05FE"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E0F" w14:textId="6014E073" w:rsidR="006C05FE" w:rsidRPr="005356E7" w:rsidRDefault="00A95AD9" w:rsidP="001A5DD4">
            <w:pPr>
              <w:rPr>
                <w:rFonts w:ascii="Arial" w:hAnsi="Arial" w:cs="Arial"/>
                <w:b/>
                <w:caps/>
                <w:lang w:val="en-GB" w:eastAsia="sk-SK"/>
              </w:rPr>
            </w:pPr>
            <w:r w:rsidRPr="005356E7">
              <w:rPr>
                <w:rFonts w:ascii="Arial" w:hAnsi="Arial" w:cs="Arial"/>
                <w:b/>
                <w:caps/>
                <w:lang w:val="en-GB" w:eastAsia="sk-SK"/>
              </w:rPr>
              <w:t>Nonconformity and corrective action</w:t>
            </w:r>
          </w:p>
        </w:tc>
      </w:tr>
      <w:tr w:rsidR="00846DD5" w:rsidRPr="005356E7" w14:paraId="760F3E14" w14:textId="77777777" w:rsidTr="00781E0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E11" w14:textId="0F440F51" w:rsidR="006C05FE"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6C05FE"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E13" w14:textId="76294F2F" w:rsidR="006C05FE" w:rsidRPr="005356E7" w:rsidRDefault="00C711CD" w:rsidP="00B132EA">
            <w:pPr>
              <w:pStyle w:val="Odsekzoznamu"/>
              <w:ind w:left="0" w:hanging="24"/>
              <w:rPr>
                <w:rFonts w:ascii="Arial" w:hAnsi="Arial" w:cs="Arial"/>
                <w:lang w:val="en-GB" w:eastAsia="sk-SK"/>
              </w:rPr>
            </w:pPr>
            <w:r w:rsidRPr="005356E7">
              <w:rPr>
                <w:rFonts w:ascii="Arial" w:hAnsi="Arial" w:cs="Arial"/>
                <w:lang w:val="en-GB" w:eastAsia="sk-SK"/>
              </w:rPr>
              <w:t xml:space="preserve">Appropriate corrective action shall be taken for all </w:t>
            </w:r>
            <w:r w:rsidR="00694D48" w:rsidRPr="005356E7">
              <w:rPr>
                <w:rFonts w:ascii="Arial" w:hAnsi="Arial" w:cs="Arial"/>
                <w:lang w:val="en-GB" w:eastAsia="sk-SK"/>
              </w:rPr>
              <w:t xml:space="preserve">SFM </w:t>
            </w:r>
            <w:r w:rsidRPr="005356E7">
              <w:rPr>
                <w:rFonts w:ascii="Arial" w:hAnsi="Arial" w:cs="Arial"/>
                <w:lang w:val="en-GB" w:eastAsia="sk-SK"/>
              </w:rPr>
              <w:t>non</w:t>
            </w:r>
            <w:r w:rsidR="00694D48" w:rsidRPr="005356E7">
              <w:rPr>
                <w:rFonts w:ascii="Arial" w:hAnsi="Arial" w:cs="Arial"/>
                <w:lang w:val="en-GB" w:eastAsia="sk-SK"/>
              </w:rPr>
              <w:t>conformities</w:t>
            </w:r>
          </w:p>
        </w:tc>
      </w:tr>
      <w:tr w:rsidR="00846DD5" w:rsidRPr="005356E7" w14:paraId="760F3E17" w14:textId="77777777" w:rsidTr="00781E0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E15" w14:textId="216D3F6C" w:rsidR="006C05FE"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E16" w14:textId="42C69B3F" w:rsidR="006C05FE" w:rsidRPr="005356E7" w:rsidRDefault="00D03E32" w:rsidP="00B132EA">
            <w:pPr>
              <w:pStyle w:val="Odsekzoznamu"/>
              <w:ind w:left="0" w:hanging="24"/>
              <w:rPr>
                <w:rFonts w:ascii="Arial" w:hAnsi="Arial" w:cs="Arial"/>
                <w:lang w:val="en-GB" w:eastAsia="sk-SK"/>
              </w:rPr>
            </w:pPr>
            <w:r w:rsidRPr="005356E7">
              <w:rPr>
                <w:rFonts w:ascii="Arial" w:hAnsi="Arial" w:cs="Arial"/>
                <w:lang w:val="en-GB" w:eastAsia="sk-SK"/>
              </w:rPr>
              <w:t xml:space="preserve">To minimize incorrect compliance with </w:t>
            </w:r>
            <w:r w:rsidR="00736234" w:rsidRPr="005356E7">
              <w:rPr>
                <w:rFonts w:ascii="Arial" w:hAnsi="Arial" w:cs="Arial"/>
                <w:lang w:val="en-GB" w:eastAsia="sk-SK"/>
              </w:rPr>
              <w:t>SFM</w:t>
            </w:r>
            <w:r w:rsidRPr="005356E7">
              <w:rPr>
                <w:rFonts w:ascii="Arial" w:hAnsi="Arial" w:cs="Arial"/>
                <w:lang w:val="en-GB" w:eastAsia="sk-SK"/>
              </w:rPr>
              <w:t xml:space="preserve"> requirements</w:t>
            </w:r>
          </w:p>
        </w:tc>
      </w:tr>
      <w:tr w:rsidR="00846DD5" w:rsidRPr="005356E7" w14:paraId="760F3E2D" w14:textId="77777777" w:rsidTr="00781E0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E1B" w14:textId="7C5A5370" w:rsidR="006C05FE"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55ADE"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E1C" w14:textId="12A0FBEB" w:rsidR="006C05FE" w:rsidRPr="005356E7" w:rsidRDefault="00FB427F" w:rsidP="0014766E">
            <w:pPr>
              <w:pStyle w:val="TDNormaltext"/>
              <w:numPr>
                <w:ilvl w:val="2"/>
                <w:numId w:val="10"/>
              </w:numPr>
              <w:spacing w:after="0"/>
            </w:pPr>
            <w:r w:rsidRPr="005356E7">
              <w:t>In case of nonconformity the participant shall</w:t>
            </w:r>
          </w:p>
          <w:p w14:paraId="760F3E1D" w14:textId="00F7D9B8" w:rsidR="001C3756" w:rsidRPr="005356E7" w:rsidRDefault="00637D90" w:rsidP="005C60FA">
            <w:pPr>
              <w:pStyle w:val="Odsekzoznamu"/>
              <w:numPr>
                <w:ilvl w:val="0"/>
                <w:numId w:val="36"/>
              </w:numPr>
              <w:tabs>
                <w:tab w:val="left" w:pos="1167"/>
              </w:tabs>
              <w:autoSpaceDE w:val="0"/>
              <w:autoSpaceDN w:val="0"/>
              <w:adjustRightInd w:val="0"/>
              <w:rPr>
                <w:rFonts w:ascii="Arial" w:hAnsi="Arial" w:cs="Arial"/>
                <w:lang w:val="en-GB"/>
              </w:rPr>
            </w:pPr>
            <w:r w:rsidRPr="005356E7">
              <w:rPr>
                <w:rFonts w:ascii="Arial" w:hAnsi="Arial" w:cs="Arial"/>
                <w:lang w:val="en-GB"/>
              </w:rPr>
              <w:t>react to the nonconformity and, as applicable</w:t>
            </w:r>
            <w:r w:rsidR="001C3756" w:rsidRPr="005356E7">
              <w:rPr>
                <w:rFonts w:ascii="Arial" w:hAnsi="Arial" w:cs="Arial"/>
                <w:lang w:val="en-GB"/>
              </w:rPr>
              <w:t xml:space="preserve">: </w:t>
            </w:r>
          </w:p>
          <w:p w14:paraId="760F3E1E" w14:textId="224E05B7" w:rsidR="001C3756" w:rsidRPr="005356E7" w:rsidRDefault="00CB0A24" w:rsidP="0014766E">
            <w:pPr>
              <w:pStyle w:val="TDNormaltext"/>
              <w:numPr>
                <w:ilvl w:val="1"/>
                <w:numId w:val="8"/>
              </w:numPr>
              <w:spacing w:after="0"/>
              <w:ind w:left="1167" w:hanging="87"/>
            </w:pPr>
            <w:r w:rsidRPr="005356E7">
              <w:t>take action to control and correct it</w:t>
            </w:r>
          </w:p>
          <w:p w14:paraId="760F3E1F" w14:textId="44D0170A" w:rsidR="001C3756" w:rsidRPr="005356E7" w:rsidRDefault="001C3259" w:rsidP="0014766E">
            <w:pPr>
              <w:pStyle w:val="TDNormaltext"/>
              <w:numPr>
                <w:ilvl w:val="1"/>
                <w:numId w:val="8"/>
              </w:numPr>
              <w:spacing w:after="0"/>
              <w:ind w:left="1167" w:hanging="87"/>
            </w:pPr>
            <w:r w:rsidRPr="005356E7">
              <w:t>deal with the consequences</w:t>
            </w:r>
          </w:p>
          <w:p w14:paraId="760F3E20" w14:textId="51183FD0" w:rsidR="001C3756" w:rsidRPr="005356E7" w:rsidRDefault="00235C39" w:rsidP="005C60FA">
            <w:pPr>
              <w:pStyle w:val="Odsekzoznamu"/>
              <w:numPr>
                <w:ilvl w:val="0"/>
                <w:numId w:val="36"/>
              </w:numPr>
              <w:tabs>
                <w:tab w:val="left" w:pos="1167"/>
              </w:tabs>
              <w:autoSpaceDE w:val="0"/>
              <w:autoSpaceDN w:val="0"/>
              <w:adjustRightInd w:val="0"/>
              <w:rPr>
                <w:rFonts w:ascii="Arial" w:hAnsi="Arial" w:cs="Arial"/>
                <w:lang w:val="en-GB"/>
              </w:rPr>
            </w:pPr>
            <w:r w:rsidRPr="005356E7">
              <w:rPr>
                <w:rFonts w:ascii="Arial" w:hAnsi="Arial" w:cs="Arial"/>
                <w:lang w:val="en-GB"/>
              </w:rPr>
              <w:t>evaluate the need for action to eliminate the causes of the nonconformity, in order that it does not recur or occur elsewhere, by</w:t>
            </w:r>
            <w:r w:rsidR="001C3756" w:rsidRPr="005356E7">
              <w:rPr>
                <w:rFonts w:ascii="Arial" w:hAnsi="Arial" w:cs="Arial"/>
                <w:lang w:val="en-GB"/>
              </w:rPr>
              <w:t>:</w:t>
            </w:r>
            <w:r w:rsidR="006366AF" w:rsidRPr="005356E7">
              <w:rPr>
                <w:rFonts w:ascii="Arial" w:hAnsi="Arial" w:cs="Arial"/>
                <w:lang w:val="en-GB"/>
              </w:rPr>
              <w:t xml:space="preserve"> </w:t>
            </w:r>
          </w:p>
          <w:p w14:paraId="10AF142D" w14:textId="65B20AB9" w:rsidR="000308AF" w:rsidRPr="005356E7" w:rsidRDefault="000308AF" w:rsidP="000308AF">
            <w:pPr>
              <w:pStyle w:val="TDNormaltext"/>
              <w:numPr>
                <w:ilvl w:val="1"/>
                <w:numId w:val="9"/>
              </w:numPr>
              <w:spacing w:after="0"/>
            </w:pPr>
            <w:r w:rsidRPr="005356E7">
              <w:t>reviewing the nonconformity</w:t>
            </w:r>
          </w:p>
          <w:p w14:paraId="27A5C1AA" w14:textId="7A5254E3" w:rsidR="000308AF" w:rsidRPr="005356E7" w:rsidRDefault="000308AF" w:rsidP="000308AF">
            <w:pPr>
              <w:pStyle w:val="TDNormaltext"/>
              <w:numPr>
                <w:ilvl w:val="1"/>
                <w:numId w:val="9"/>
              </w:numPr>
              <w:spacing w:after="0"/>
            </w:pPr>
            <w:r w:rsidRPr="005356E7">
              <w:t>determining the causes of the nonconformity</w:t>
            </w:r>
          </w:p>
          <w:p w14:paraId="760F3E23" w14:textId="79850FE9" w:rsidR="001C3756" w:rsidRPr="005356E7" w:rsidRDefault="000308AF" w:rsidP="00D818F4">
            <w:pPr>
              <w:pStyle w:val="TDNormaltext"/>
              <w:numPr>
                <w:ilvl w:val="1"/>
                <w:numId w:val="9"/>
              </w:numPr>
              <w:spacing w:after="0"/>
            </w:pPr>
            <w:r w:rsidRPr="005356E7">
              <w:t>determining if similar nonconformities exist, or could potentially occur</w:t>
            </w:r>
          </w:p>
          <w:p w14:paraId="1010B426" w14:textId="77777777" w:rsidR="0027213C" w:rsidRPr="005356E7" w:rsidRDefault="0027213C" w:rsidP="0027213C">
            <w:pPr>
              <w:pStyle w:val="Odsekzoznamu"/>
              <w:numPr>
                <w:ilvl w:val="0"/>
                <w:numId w:val="36"/>
              </w:numPr>
              <w:tabs>
                <w:tab w:val="left" w:pos="1167"/>
              </w:tabs>
              <w:autoSpaceDE w:val="0"/>
              <w:autoSpaceDN w:val="0"/>
              <w:adjustRightInd w:val="0"/>
              <w:rPr>
                <w:rFonts w:ascii="Arial" w:hAnsi="Arial" w:cs="Arial"/>
                <w:lang w:val="en-GB"/>
              </w:rPr>
            </w:pPr>
            <w:r w:rsidRPr="005356E7">
              <w:rPr>
                <w:rFonts w:ascii="Arial" w:hAnsi="Arial" w:cs="Arial"/>
                <w:lang w:val="en-GB"/>
              </w:rPr>
              <w:t>implement any action needed;</w:t>
            </w:r>
          </w:p>
          <w:p w14:paraId="6BDBCB87" w14:textId="26AAB4EA" w:rsidR="0027213C" w:rsidRPr="005356E7" w:rsidRDefault="0027213C" w:rsidP="0027213C">
            <w:pPr>
              <w:pStyle w:val="Odsekzoznamu"/>
              <w:numPr>
                <w:ilvl w:val="0"/>
                <w:numId w:val="36"/>
              </w:numPr>
              <w:tabs>
                <w:tab w:val="left" w:pos="1167"/>
              </w:tabs>
              <w:autoSpaceDE w:val="0"/>
              <w:autoSpaceDN w:val="0"/>
              <w:adjustRightInd w:val="0"/>
              <w:rPr>
                <w:rFonts w:ascii="Arial" w:hAnsi="Arial" w:cs="Arial"/>
                <w:lang w:val="en-GB"/>
              </w:rPr>
            </w:pPr>
            <w:r w:rsidRPr="005356E7">
              <w:rPr>
                <w:rFonts w:ascii="Arial" w:hAnsi="Arial" w:cs="Arial"/>
                <w:lang w:val="en-GB"/>
              </w:rPr>
              <w:t>review the effectiveness of any corrective action taken</w:t>
            </w:r>
          </w:p>
          <w:p w14:paraId="760F3E25" w14:textId="348D49A4" w:rsidR="001C3756" w:rsidRPr="005356E7" w:rsidRDefault="0027213C" w:rsidP="003A301C">
            <w:pPr>
              <w:pStyle w:val="Odsekzoznamu"/>
              <w:numPr>
                <w:ilvl w:val="0"/>
                <w:numId w:val="36"/>
              </w:numPr>
              <w:tabs>
                <w:tab w:val="left" w:pos="1167"/>
              </w:tabs>
              <w:autoSpaceDE w:val="0"/>
              <w:autoSpaceDN w:val="0"/>
              <w:adjustRightInd w:val="0"/>
              <w:rPr>
                <w:rFonts w:ascii="Arial" w:hAnsi="Arial" w:cs="Arial"/>
                <w:lang w:val="en-GB"/>
              </w:rPr>
            </w:pPr>
            <w:r w:rsidRPr="005356E7">
              <w:rPr>
                <w:rFonts w:ascii="Arial" w:hAnsi="Arial" w:cs="Arial"/>
                <w:lang w:val="en-GB"/>
              </w:rPr>
              <w:t>make changes to the management system, if necessary</w:t>
            </w:r>
          </w:p>
          <w:p w14:paraId="760F3E28" w14:textId="4B04DCD9" w:rsidR="001C3756" w:rsidRPr="005356E7" w:rsidRDefault="0014766E" w:rsidP="0014766E">
            <w:pPr>
              <w:pStyle w:val="Textnormy"/>
              <w:spacing w:after="0"/>
              <w:ind w:left="600" w:hanging="600"/>
              <w:jc w:val="left"/>
              <w:rPr>
                <w:rFonts w:cs="Arial"/>
                <w:lang w:val="en-GB"/>
              </w:rPr>
            </w:pPr>
            <w:r w:rsidRPr="005356E7">
              <w:rPr>
                <w:rFonts w:cs="Arial"/>
                <w:lang w:val="en-GB"/>
              </w:rPr>
              <w:t>9.2.1</w:t>
            </w:r>
            <w:r w:rsidRPr="005356E7">
              <w:rPr>
                <w:rFonts w:cs="Arial"/>
                <w:lang w:val="en-GB"/>
              </w:rPr>
              <w:tab/>
            </w:r>
            <w:r w:rsidR="00D64B2D" w:rsidRPr="005356E7">
              <w:rPr>
                <w:rFonts w:cs="Arial"/>
                <w:lang w:val="en-GB"/>
              </w:rPr>
              <w:t>Corrective actions shall be appropriate to the effects of the identified nonconformities</w:t>
            </w:r>
          </w:p>
          <w:p w14:paraId="760F3E29" w14:textId="3A6E7E53" w:rsidR="001C3756" w:rsidRPr="005356E7" w:rsidRDefault="0014766E" w:rsidP="0014766E">
            <w:pPr>
              <w:pStyle w:val="Textnormy"/>
              <w:spacing w:after="0"/>
              <w:ind w:left="600" w:hanging="600"/>
              <w:jc w:val="left"/>
              <w:rPr>
                <w:rFonts w:cs="Arial"/>
                <w:lang w:val="en-GB"/>
              </w:rPr>
            </w:pPr>
            <w:r w:rsidRPr="005356E7">
              <w:rPr>
                <w:rFonts w:cs="Arial"/>
                <w:lang w:val="en-GB"/>
              </w:rPr>
              <w:t>9.2.2</w:t>
            </w:r>
            <w:r w:rsidRPr="005356E7">
              <w:rPr>
                <w:rFonts w:cs="Arial"/>
                <w:lang w:val="en-GB"/>
              </w:rPr>
              <w:tab/>
            </w:r>
            <w:r w:rsidR="00A164AE" w:rsidRPr="005356E7">
              <w:rPr>
                <w:rFonts w:cs="Arial"/>
                <w:lang w:val="en-GB"/>
              </w:rPr>
              <w:t xml:space="preserve">All written information on all contexts and proceedings that led to the infringement </w:t>
            </w:r>
            <w:r w:rsidR="004C6256" w:rsidRPr="005356E7">
              <w:rPr>
                <w:rFonts w:cs="Arial"/>
                <w:lang w:val="en-GB"/>
              </w:rPr>
              <w:t>shall be d</w:t>
            </w:r>
            <w:r w:rsidR="00BF686F" w:rsidRPr="005356E7">
              <w:rPr>
                <w:rFonts w:cs="Arial"/>
                <w:lang w:val="en-GB"/>
              </w:rPr>
              <w:t>ocument</w:t>
            </w:r>
            <w:r w:rsidR="004C6256" w:rsidRPr="005356E7">
              <w:rPr>
                <w:rFonts w:cs="Arial"/>
                <w:lang w:val="en-GB"/>
              </w:rPr>
              <w:t>ed</w:t>
            </w:r>
            <w:r w:rsidR="00BF686F" w:rsidRPr="005356E7">
              <w:rPr>
                <w:rFonts w:cs="Arial"/>
                <w:lang w:val="en-GB"/>
              </w:rPr>
              <w:t xml:space="preserve"> and maintain </w:t>
            </w:r>
            <w:r w:rsidR="00A164AE" w:rsidRPr="005356E7">
              <w:rPr>
                <w:rFonts w:cs="Arial"/>
                <w:lang w:val="en-GB"/>
              </w:rPr>
              <w:t>as evidence of</w:t>
            </w:r>
            <w:r w:rsidR="001C3756" w:rsidRPr="005356E7">
              <w:rPr>
                <w:rFonts w:cs="Arial"/>
                <w:lang w:val="en-GB"/>
              </w:rPr>
              <w:t>:</w:t>
            </w:r>
          </w:p>
          <w:p w14:paraId="74074AEC" w14:textId="7D03BF37" w:rsidR="00B125D6" w:rsidRPr="005356E7" w:rsidRDefault="00B125D6" w:rsidP="00B125D6">
            <w:pPr>
              <w:pStyle w:val="Odsekzoznamu"/>
              <w:numPr>
                <w:ilvl w:val="0"/>
                <w:numId w:val="26"/>
              </w:numPr>
              <w:tabs>
                <w:tab w:val="left" w:pos="1167"/>
              </w:tabs>
              <w:autoSpaceDE w:val="0"/>
              <w:autoSpaceDN w:val="0"/>
              <w:adjustRightInd w:val="0"/>
              <w:rPr>
                <w:rFonts w:ascii="Arial" w:hAnsi="Arial" w:cs="Arial"/>
                <w:lang w:val="en-GB"/>
              </w:rPr>
            </w:pPr>
            <w:r w:rsidRPr="005356E7">
              <w:rPr>
                <w:rFonts w:ascii="Arial" w:hAnsi="Arial" w:cs="Arial"/>
                <w:lang w:val="en-GB"/>
              </w:rPr>
              <w:t>nature of the nonconformities and any subsequent actions taken</w:t>
            </w:r>
          </w:p>
          <w:p w14:paraId="760F3E2C" w14:textId="33C33FAE" w:rsidR="001C3756" w:rsidRPr="005356E7" w:rsidRDefault="00B125D6" w:rsidP="00B125D6">
            <w:pPr>
              <w:pStyle w:val="Odsekzoznamu"/>
              <w:numPr>
                <w:ilvl w:val="0"/>
                <w:numId w:val="26"/>
              </w:numPr>
              <w:tabs>
                <w:tab w:val="left" w:pos="1167"/>
              </w:tabs>
              <w:autoSpaceDE w:val="0"/>
              <w:autoSpaceDN w:val="0"/>
              <w:adjustRightInd w:val="0"/>
              <w:rPr>
                <w:rFonts w:ascii="Arial" w:hAnsi="Arial" w:cs="Arial"/>
                <w:lang w:val="en-GB"/>
              </w:rPr>
            </w:pPr>
            <w:r w:rsidRPr="005356E7">
              <w:rPr>
                <w:rFonts w:ascii="Arial" w:hAnsi="Arial" w:cs="Arial"/>
                <w:lang w:val="en-GB"/>
              </w:rPr>
              <w:t>the results of any corrective action</w:t>
            </w:r>
          </w:p>
        </w:tc>
      </w:tr>
      <w:tr w:rsidR="006C05FE" w:rsidRPr="005356E7" w14:paraId="760F3E33" w14:textId="77777777" w:rsidTr="00781E0E">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E31" w14:textId="454CD890" w:rsidR="006C05FE"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E32" w14:textId="444B08D1" w:rsidR="006C05FE"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E34" w14:textId="77777777" w:rsidR="00360BA0" w:rsidRPr="005356E7" w:rsidRDefault="00360BA0" w:rsidP="0082279F">
      <w:pPr>
        <w:rPr>
          <w:rFonts w:ascii="Arial" w:hAnsi="Arial" w:cs="Arial"/>
          <w:sz w:val="20"/>
          <w:szCs w:val="20"/>
          <w:shd w:val="clear" w:color="auto" w:fill="FFFFFF"/>
          <w:lang w:val="en-GB"/>
        </w:rPr>
      </w:pPr>
    </w:p>
    <w:p w14:paraId="760F3E35" w14:textId="77777777" w:rsidR="00360BA0" w:rsidRPr="005356E7" w:rsidRDefault="00360BA0" w:rsidP="0082279F">
      <w:pPr>
        <w:rPr>
          <w:rFonts w:ascii="Arial" w:hAnsi="Arial" w:cs="Arial"/>
          <w:sz w:val="20"/>
          <w:szCs w:val="20"/>
          <w:shd w:val="clear" w:color="auto" w:fill="FFFFFF"/>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6"/>
      </w:tblGrid>
      <w:tr w:rsidR="00846DD5" w:rsidRPr="005356E7" w14:paraId="760F3E3A" w14:textId="77777777" w:rsidTr="00781E0E">
        <w:tc>
          <w:tcPr>
            <w:tcW w:w="3085" w:type="dxa"/>
            <w:tcBorders>
              <w:top w:val="single" w:sz="18" w:space="0" w:color="auto"/>
              <w:left w:val="single" w:sz="18" w:space="0" w:color="auto"/>
              <w:bottom w:val="single" w:sz="8" w:space="0" w:color="auto"/>
              <w:right w:val="single" w:sz="12" w:space="0" w:color="auto"/>
            </w:tcBorders>
            <w:shd w:val="clear" w:color="auto" w:fill="auto"/>
          </w:tcPr>
          <w:p w14:paraId="760F3E38" w14:textId="4F3B7FEF" w:rsidR="00CD01AD"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number</w:t>
            </w:r>
          </w:p>
        </w:tc>
        <w:tc>
          <w:tcPr>
            <w:tcW w:w="6126" w:type="dxa"/>
            <w:tcBorders>
              <w:top w:val="single" w:sz="18" w:space="0" w:color="auto"/>
              <w:left w:val="single" w:sz="12" w:space="0" w:color="auto"/>
              <w:bottom w:val="single" w:sz="8" w:space="0" w:color="auto"/>
              <w:right w:val="single" w:sz="18" w:space="0" w:color="auto"/>
            </w:tcBorders>
            <w:shd w:val="clear" w:color="auto" w:fill="auto"/>
          </w:tcPr>
          <w:p w14:paraId="760F3E39" w14:textId="77777777" w:rsidR="00CD01AD" w:rsidRPr="005356E7" w:rsidRDefault="00CD01AD" w:rsidP="00781E0E">
            <w:pPr>
              <w:rPr>
                <w:rFonts w:ascii="Arial" w:hAnsi="Arial" w:cs="Arial"/>
                <w:b/>
                <w:caps/>
                <w:lang w:val="en-GB"/>
              </w:rPr>
            </w:pPr>
            <w:r w:rsidRPr="005356E7">
              <w:rPr>
                <w:rFonts w:ascii="Arial" w:hAnsi="Arial" w:cs="Arial"/>
                <w:b/>
                <w:caps/>
                <w:lang w:val="en-GB"/>
              </w:rPr>
              <w:t>10.2</w:t>
            </w:r>
          </w:p>
        </w:tc>
      </w:tr>
      <w:tr w:rsidR="00846DD5" w:rsidRPr="005356E7" w14:paraId="760F3E3D" w14:textId="77777777" w:rsidTr="00781E0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E3B" w14:textId="47C59D1B" w:rsidR="00CD01AD"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Process title</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E3C" w14:textId="7C22218F" w:rsidR="00CD01AD" w:rsidRPr="005356E7" w:rsidRDefault="00372C27" w:rsidP="001A5DD4">
            <w:pPr>
              <w:rPr>
                <w:rFonts w:ascii="Arial" w:hAnsi="Arial" w:cs="Arial"/>
                <w:b/>
                <w:caps/>
                <w:lang w:val="en-GB" w:eastAsia="sk-SK"/>
              </w:rPr>
            </w:pPr>
            <w:r w:rsidRPr="005356E7">
              <w:rPr>
                <w:rFonts w:ascii="Arial" w:hAnsi="Arial" w:cs="Arial"/>
                <w:b/>
                <w:caps/>
                <w:lang w:val="en-GB" w:eastAsia="sk-SK"/>
              </w:rPr>
              <w:t>Continual improvement</w:t>
            </w:r>
          </w:p>
        </w:tc>
      </w:tr>
      <w:tr w:rsidR="00846DD5" w:rsidRPr="005356E7" w14:paraId="760F3E41" w14:textId="77777777" w:rsidTr="00781E0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E3E" w14:textId="125BD37C" w:rsidR="00CD01AD" w:rsidRPr="005356E7" w:rsidRDefault="002C12D9"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Full wording</w:t>
            </w:r>
            <w:r w:rsidR="00CD01AD"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E40" w14:textId="567BDFEA" w:rsidR="00CD01AD" w:rsidRPr="005356E7" w:rsidRDefault="007854A1" w:rsidP="00B132EA">
            <w:pPr>
              <w:pStyle w:val="Odsekzoznamu"/>
              <w:ind w:left="0" w:hanging="24"/>
              <w:rPr>
                <w:rFonts w:ascii="Arial" w:hAnsi="Arial" w:cs="Arial"/>
                <w:lang w:val="en-GB" w:eastAsia="sk-SK"/>
              </w:rPr>
            </w:pPr>
            <w:r w:rsidRPr="005356E7">
              <w:rPr>
                <w:rFonts w:ascii="Arial" w:hAnsi="Arial" w:cs="Arial"/>
                <w:lang w:val="en-GB" w:eastAsia="sk-SK"/>
              </w:rPr>
              <w:t>Improvement is a basic precondition for maintaining the current level of SFM and responding to changes in external and internal conditions</w:t>
            </w:r>
          </w:p>
        </w:tc>
      </w:tr>
      <w:tr w:rsidR="00846DD5" w:rsidRPr="005356E7" w14:paraId="760F3E44" w14:textId="77777777" w:rsidTr="00781E0E">
        <w:tc>
          <w:tcPr>
            <w:tcW w:w="3085" w:type="dxa"/>
            <w:tcBorders>
              <w:top w:val="single" w:sz="8" w:space="0" w:color="auto"/>
              <w:left w:val="single" w:sz="18" w:space="0" w:color="auto"/>
              <w:bottom w:val="single" w:sz="8" w:space="0" w:color="auto"/>
              <w:right w:val="single" w:sz="12" w:space="0" w:color="auto"/>
            </w:tcBorders>
            <w:shd w:val="clear" w:color="auto" w:fill="auto"/>
          </w:tcPr>
          <w:p w14:paraId="760F3E42" w14:textId="4333BD58" w:rsidR="00CD01AD"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Objective</w:t>
            </w:r>
            <w:r w:rsidR="00CD01AD"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E43" w14:textId="15C808D6" w:rsidR="00CD01AD" w:rsidRPr="005356E7" w:rsidRDefault="007C37A8" w:rsidP="00B132EA">
            <w:pPr>
              <w:pStyle w:val="Odsekzoznamu"/>
              <w:ind w:left="0" w:hanging="24"/>
              <w:rPr>
                <w:rFonts w:ascii="Arial" w:hAnsi="Arial" w:cs="Arial"/>
                <w:lang w:val="en-GB" w:eastAsia="sk-SK"/>
              </w:rPr>
            </w:pPr>
            <w:r w:rsidRPr="005356E7">
              <w:rPr>
                <w:rFonts w:ascii="Arial" w:hAnsi="Arial" w:cs="Arial"/>
                <w:lang w:val="en-GB" w:eastAsia="sk-SK"/>
              </w:rPr>
              <w:t xml:space="preserve">To respond to external and internal conditions </w:t>
            </w:r>
            <w:r w:rsidR="001B1E62" w:rsidRPr="005356E7">
              <w:rPr>
                <w:rFonts w:ascii="Arial" w:hAnsi="Arial" w:cs="Arial"/>
                <w:lang w:val="en-GB" w:eastAsia="sk-SK"/>
              </w:rPr>
              <w:t xml:space="preserve">of SFM </w:t>
            </w:r>
            <w:r w:rsidRPr="005356E7">
              <w:rPr>
                <w:rFonts w:ascii="Arial" w:hAnsi="Arial" w:cs="Arial"/>
                <w:lang w:val="en-GB" w:eastAsia="sk-SK"/>
              </w:rPr>
              <w:t>in a timely and appropriate manner</w:t>
            </w:r>
          </w:p>
        </w:tc>
      </w:tr>
      <w:tr w:rsidR="00846DD5" w:rsidRPr="005356E7" w14:paraId="760F3E4B" w14:textId="77777777" w:rsidTr="00781E0E">
        <w:tc>
          <w:tcPr>
            <w:tcW w:w="3085" w:type="dxa"/>
            <w:tcBorders>
              <w:top w:val="single" w:sz="8" w:space="0" w:color="auto"/>
              <w:left w:val="single" w:sz="18" w:space="0" w:color="auto"/>
              <w:bottom w:val="single" w:sz="8" w:space="0" w:color="auto"/>
              <w:right w:val="single" w:sz="12" w:space="0" w:color="auto"/>
            </w:tcBorders>
            <w:shd w:val="clear" w:color="auto" w:fill="auto"/>
          </w:tcPr>
          <w:p w14:paraId="513E54AD" w14:textId="77777777" w:rsidR="002D753F" w:rsidRPr="005356E7" w:rsidRDefault="002D753F" w:rsidP="00363283">
            <w:pPr>
              <w:spacing w:after="0" w:line="240" w:lineRule="auto"/>
              <w:outlineLvl w:val="1"/>
              <w:rPr>
                <w:rFonts w:ascii="Arial" w:eastAsia="Times New Roman" w:hAnsi="Arial" w:cs="Arial"/>
                <w:b/>
                <w:bCs/>
                <w:sz w:val="20"/>
                <w:szCs w:val="20"/>
                <w:lang w:val="en-GB" w:eastAsia="sk-SK"/>
              </w:rPr>
            </w:pPr>
          </w:p>
          <w:p w14:paraId="760F3E48" w14:textId="20DA0475" w:rsidR="00CD01AD"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Requirements</w:t>
            </w:r>
            <w:r w:rsidR="00755ADE" w:rsidRPr="005356E7">
              <w:rPr>
                <w:rFonts w:ascii="Arial" w:eastAsia="Times New Roman" w:hAnsi="Arial" w:cs="Arial"/>
                <w:b/>
                <w:bCs/>
                <w:sz w:val="20"/>
                <w:szCs w:val="20"/>
                <w:lang w:val="en-GB" w:eastAsia="sk-SK"/>
              </w:rPr>
              <w:t xml:space="preserve"> </w:t>
            </w:r>
          </w:p>
        </w:tc>
        <w:tc>
          <w:tcPr>
            <w:tcW w:w="6126" w:type="dxa"/>
            <w:tcBorders>
              <w:top w:val="single" w:sz="8" w:space="0" w:color="auto"/>
              <w:left w:val="single" w:sz="12" w:space="0" w:color="auto"/>
              <w:bottom w:val="single" w:sz="8" w:space="0" w:color="auto"/>
              <w:right w:val="single" w:sz="18" w:space="0" w:color="auto"/>
            </w:tcBorders>
            <w:shd w:val="clear" w:color="auto" w:fill="auto"/>
          </w:tcPr>
          <w:p w14:paraId="760F3E4A" w14:textId="39710CCB" w:rsidR="00CD01AD" w:rsidRPr="005356E7" w:rsidRDefault="00E32F54" w:rsidP="00B132EA">
            <w:pPr>
              <w:pStyle w:val="Odsekzoznamu"/>
              <w:ind w:left="0" w:hanging="24"/>
              <w:rPr>
                <w:rFonts w:ascii="Arial" w:hAnsi="Arial" w:cs="Arial"/>
                <w:lang w:val="en-GB" w:eastAsia="sk-SK"/>
              </w:rPr>
            </w:pPr>
            <w:r w:rsidRPr="005356E7">
              <w:rPr>
                <w:rFonts w:ascii="Arial" w:hAnsi="Arial" w:cs="Arial"/>
                <w:lang w:val="en-GB" w:eastAsia="sk-SK"/>
              </w:rPr>
              <w:t xml:space="preserve">Suitability, adequacy and effectiveness of the management system and the </w:t>
            </w:r>
            <w:r w:rsidR="000B13FA" w:rsidRPr="005356E7">
              <w:rPr>
                <w:rFonts w:ascii="Arial" w:hAnsi="Arial" w:cs="Arial"/>
                <w:lang w:val="en-GB" w:eastAsia="sk-SK"/>
              </w:rPr>
              <w:t xml:space="preserve">SFM </w:t>
            </w:r>
            <w:r w:rsidRPr="005356E7">
              <w:rPr>
                <w:rFonts w:ascii="Arial" w:hAnsi="Arial" w:cs="Arial"/>
                <w:lang w:val="en-GB" w:eastAsia="sk-SK"/>
              </w:rPr>
              <w:t xml:space="preserve">shall be continuously </w:t>
            </w:r>
            <w:r w:rsidR="000B13FA" w:rsidRPr="005356E7">
              <w:rPr>
                <w:rFonts w:ascii="Arial" w:hAnsi="Arial" w:cs="Arial"/>
                <w:lang w:val="en-GB" w:eastAsia="sk-SK"/>
              </w:rPr>
              <w:t xml:space="preserve">revied and </w:t>
            </w:r>
            <w:r w:rsidRPr="005356E7">
              <w:rPr>
                <w:rFonts w:ascii="Arial" w:hAnsi="Arial" w:cs="Arial"/>
                <w:lang w:val="en-GB" w:eastAsia="sk-SK"/>
              </w:rPr>
              <w:t>improved</w:t>
            </w:r>
          </w:p>
        </w:tc>
      </w:tr>
      <w:tr w:rsidR="00CD01AD" w:rsidRPr="005356E7" w14:paraId="760F3E51" w14:textId="77777777" w:rsidTr="00781E0E">
        <w:tc>
          <w:tcPr>
            <w:tcW w:w="3085" w:type="dxa"/>
            <w:tcBorders>
              <w:top w:val="single" w:sz="8" w:space="0" w:color="auto"/>
              <w:left w:val="single" w:sz="18" w:space="0" w:color="auto"/>
              <w:bottom w:val="single" w:sz="18" w:space="0" w:color="auto"/>
              <w:right w:val="single" w:sz="12" w:space="0" w:color="auto"/>
            </w:tcBorders>
            <w:shd w:val="clear" w:color="auto" w:fill="auto"/>
          </w:tcPr>
          <w:p w14:paraId="760F3E4F" w14:textId="602EF268" w:rsidR="00CD01AD" w:rsidRPr="005356E7" w:rsidRDefault="00EE3114" w:rsidP="00363283">
            <w:pPr>
              <w:spacing w:after="0" w:line="240" w:lineRule="auto"/>
              <w:outlineLvl w:val="1"/>
              <w:rPr>
                <w:rFonts w:ascii="Arial" w:eastAsia="Times New Roman" w:hAnsi="Arial" w:cs="Arial"/>
                <w:b/>
                <w:bCs/>
                <w:sz w:val="20"/>
                <w:szCs w:val="20"/>
                <w:lang w:val="en-GB" w:eastAsia="sk-SK"/>
              </w:rPr>
            </w:pPr>
            <w:r w:rsidRPr="005356E7">
              <w:rPr>
                <w:rFonts w:ascii="Arial" w:eastAsia="Times New Roman" w:hAnsi="Arial" w:cs="Arial"/>
                <w:b/>
                <w:bCs/>
                <w:sz w:val="20"/>
                <w:szCs w:val="20"/>
                <w:lang w:val="en-GB" w:eastAsia="sk-SK"/>
              </w:rPr>
              <w:t>Method of verification</w:t>
            </w:r>
          </w:p>
        </w:tc>
        <w:tc>
          <w:tcPr>
            <w:tcW w:w="6126" w:type="dxa"/>
            <w:tcBorders>
              <w:top w:val="single" w:sz="8" w:space="0" w:color="auto"/>
              <w:left w:val="single" w:sz="12" w:space="0" w:color="auto"/>
              <w:bottom w:val="single" w:sz="18" w:space="0" w:color="auto"/>
              <w:right w:val="single" w:sz="18" w:space="0" w:color="auto"/>
            </w:tcBorders>
            <w:shd w:val="clear" w:color="auto" w:fill="auto"/>
          </w:tcPr>
          <w:p w14:paraId="760F3E50" w14:textId="06D8DBD1" w:rsidR="00CD01AD" w:rsidRPr="005356E7" w:rsidRDefault="005E08CE" w:rsidP="0014766E">
            <w:pPr>
              <w:pStyle w:val="Nadpis2"/>
              <w:numPr>
                <w:ilvl w:val="0"/>
                <w:numId w:val="3"/>
              </w:numPr>
              <w:spacing w:before="0" w:after="0"/>
              <w:rPr>
                <w:rFonts w:cs="Arial"/>
                <w:b w:val="0"/>
                <w:sz w:val="20"/>
                <w:lang w:val="en-GB"/>
              </w:rPr>
            </w:pPr>
            <w:r w:rsidRPr="005356E7">
              <w:rPr>
                <w:rFonts w:cs="Arial"/>
                <w:b w:val="0"/>
                <w:sz w:val="20"/>
                <w:lang w:val="en-GB"/>
              </w:rPr>
              <w:t>documentation of participant in certification</w:t>
            </w:r>
          </w:p>
        </w:tc>
      </w:tr>
    </w:tbl>
    <w:p w14:paraId="760F3E65" w14:textId="77777777" w:rsidR="0082279F" w:rsidRPr="005356E7" w:rsidRDefault="0082279F" w:rsidP="0082279F">
      <w:pPr>
        <w:rPr>
          <w:rFonts w:ascii="Arial" w:hAnsi="Arial" w:cs="Arial"/>
          <w:lang w:val="en-GB"/>
        </w:rPr>
      </w:pPr>
    </w:p>
    <w:sectPr w:rsidR="0082279F" w:rsidRPr="005356E7">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0589D" w14:textId="77777777" w:rsidR="00A07D54" w:rsidRDefault="00A07D54" w:rsidP="0034559B">
      <w:pPr>
        <w:spacing w:after="0" w:line="240" w:lineRule="auto"/>
      </w:pPr>
      <w:r>
        <w:separator/>
      </w:r>
    </w:p>
  </w:endnote>
  <w:endnote w:type="continuationSeparator" w:id="0">
    <w:p w14:paraId="0BE0339F" w14:textId="77777777" w:rsidR="00A07D54" w:rsidRDefault="00A07D54" w:rsidP="003455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5873737"/>
      <w:docPartObj>
        <w:docPartGallery w:val="Page Numbers (Bottom of Page)"/>
        <w:docPartUnique/>
      </w:docPartObj>
    </w:sdtPr>
    <w:sdtEndPr>
      <w:rPr>
        <w:sz w:val="18"/>
        <w:szCs w:val="18"/>
      </w:rPr>
    </w:sdtEndPr>
    <w:sdtContent>
      <w:p w14:paraId="33C7152B" w14:textId="1AED9C85" w:rsidR="00985095" w:rsidRPr="007C2E29" w:rsidRDefault="00985095" w:rsidP="00796404">
        <w:pPr>
          <w:pStyle w:val="Pta"/>
          <w:rPr>
            <w:rFonts w:eastAsiaTheme="majorEastAsia"/>
            <w:i/>
            <w:iCs/>
            <w:sz w:val="18"/>
            <w:szCs w:val="18"/>
            <w:lang w:val="en-GB"/>
          </w:rPr>
        </w:pPr>
        <w:r w:rsidRPr="007C2E29">
          <w:rPr>
            <w:b/>
            <w:bCs/>
            <w:noProof/>
            <w:lang w:val="en-GB" w:eastAsia="sk-SK"/>
          </w:rPr>
          <mc:AlternateContent>
            <mc:Choice Requires="wps">
              <w:drawing>
                <wp:anchor distT="0" distB="0" distL="114300" distR="114300" simplePos="0" relativeHeight="251660800" behindDoc="0" locked="0" layoutInCell="1" allowOverlap="1" wp14:anchorId="01CEA78A" wp14:editId="24FF519F">
                  <wp:simplePos x="0" y="0"/>
                  <wp:positionH relativeFrom="margin">
                    <wp:align>left</wp:align>
                  </wp:positionH>
                  <wp:positionV relativeFrom="paragraph">
                    <wp:posOffset>4396</wp:posOffset>
                  </wp:positionV>
                  <wp:extent cx="5743575" cy="9525"/>
                  <wp:effectExtent l="0" t="0" r="28575" b="28575"/>
                  <wp:wrapNone/>
                  <wp:docPr id="14" name="Rovná spojnica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95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9DD34" id="Rovná spojnica 14" o:spid="_x0000_s1026" style="position:absolute;z-index:25166080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 from="0,.35pt" to="452.25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">
                  <w10:wrap anchorx="margin"/>
                </v:line>
              </w:pict>
            </mc:Fallback>
          </mc:AlternateContent>
        </w:r>
        <w:r w:rsidRPr="007C2E29">
          <w:rPr>
            <w:rStyle w:val="slostrany"/>
            <w:rFonts w:eastAsiaTheme="majorEastAsia"/>
            <w:b/>
            <w:bCs/>
            <w:sz w:val="18"/>
            <w:szCs w:val="18"/>
            <w:lang w:val="en-GB"/>
          </w:rPr>
          <w:t>TD SFCS 1003:202</w:t>
        </w:r>
        <w:r w:rsidR="00104670">
          <w:rPr>
            <w:rStyle w:val="slostrany"/>
            <w:rFonts w:eastAsiaTheme="majorEastAsia"/>
            <w:b/>
            <w:bCs/>
            <w:sz w:val="18"/>
            <w:szCs w:val="18"/>
            <w:lang w:val="en-GB"/>
          </w:rPr>
          <w:t>1</w:t>
        </w:r>
        <w:ins w:id="7" w:author="Hubert Paluš" w:date="2022-08-02T08:11:00Z">
          <w:r w:rsidR="001F599A">
            <w:rPr>
              <w:rStyle w:val="slostrany"/>
              <w:rFonts w:eastAsiaTheme="majorEastAsia"/>
              <w:b/>
              <w:bCs/>
              <w:sz w:val="18"/>
              <w:szCs w:val="18"/>
              <w:lang w:val="en-GB"/>
            </w:rPr>
            <w:t>, Issue 1</w:t>
          </w:r>
        </w:ins>
        <w:r w:rsidRPr="007C2E29">
          <w:rPr>
            <w:rStyle w:val="slostrany"/>
            <w:rFonts w:eastAsiaTheme="majorEastAsia"/>
            <w:sz w:val="18"/>
            <w:szCs w:val="18"/>
            <w:lang w:val="en-GB"/>
          </w:rPr>
          <w:t xml:space="preserve"> – </w:t>
        </w:r>
        <w:r w:rsidR="007C2E29" w:rsidRPr="007C2E29">
          <w:rPr>
            <w:rStyle w:val="slostrany"/>
            <w:rFonts w:eastAsiaTheme="majorEastAsia"/>
            <w:i/>
            <w:iCs/>
            <w:sz w:val="18"/>
            <w:szCs w:val="18"/>
            <w:lang w:val="en-GB"/>
          </w:rPr>
          <w:t>Sustainable Forest Management - Requirements</w:t>
        </w:r>
      </w:p>
      <w:sdt>
        <w:sdtPr>
          <w:id w:val="-223302993"/>
          <w:docPartObj>
            <w:docPartGallery w:val="Page Numbers (Bottom of Page)"/>
            <w:docPartUnique/>
          </w:docPartObj>
        </w:sdtPr>
        <w:sdtContent>
          <w:p w14:paraId="6D81158C" w14:textId="1A826F0F" w:rsidR="00985095" w:rsidRPr="00155A3D" w:rsidRDefault="00985095" w:rsidP="00155A3D">
            <w:pPr>
              <w:pStyle w:val="Pta"/>
              <w:jc w:val="right"/>
            </w:pPr>
            <w:r w:rsidRPr="00155A3D">
              <w:rPr>
                <w:sz w:val="18"/>
                <w:szCs w:val="18"/>
              </w:rPr>
              <w:fldChar w:fldCharType="begin"/>
            </w:r>
            <w:r w:rsidRPr="00155A3D">
              <w:rPr>
                <w:sz w:val="18"/>
                <w:szCs w:val="18"/>
              </w:rPr>
              <w:instrText>PAGE   \* MERGEFORMAT</w:instrText>
            </w:r>
            <w:r w:rsidRPr="00155A3D">
              <w:rPr>
                <w:sz w:val="18"/>
                <w:szCs w:val="18"/>
              </w:rPr>
              <w:fldChar w:fldCharType="separate"/>
            </w:r>
            <w:r w:rsidR="008821BF">
              <w:rPr>
                <w:noProof/>
                <w:sz w:val="18"/>
                <w:szCs w:val="18"/>
              </w:rPr>
              <w:t>45</w:t>
            </w:r>
            <w:r w:rsidRPr="00155A3D">
              <w:rPr>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54C92" w14:textId="77777777" w:rsidR="00A07D54" w:rsidRDefault="00A07D54" w:rsidP="0034559B">
      <w:pPr>
        <w:spacing w:after="0" w:line="240" w:lineRule="auto"/>
      </w:pPr>
      <w:r>
        <w:separator/>
      </w:r>
    </w:p>
  </w:footnote>
  <w:footnote w:type="continuationSeparator" w:id="0">
    <w:p w14:paraId="523B312A" w14:textId="77777777" w:rsidR="00A07D54" w:rsidRDefault="00A07D54" w:rsidP="003455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970E" w14:textId="3D31D0A1" w:rsidR="00985095" w:rsidRPr="006B507B" w:rsidRDefault="00985095" w:rsidP="006B507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3A91"/>
    <w:multiLevelType w:val="multilevel"/>
    <w:tmpl w:val="C4964D8C"/>
    <w:lvl w:ilvl="0">
      <w:start w:val="1"/>
      <w:numFmt w:val="decimal"/>
      <w:lvlText w:val="%1"/>
      <w:lvlJc w:val="left"/>
      <w:pPr>
        <w:tabs>
          <w:tab w:val="num" w:pos="720"/>
        </w:tabs>
        <w:ind w:left="720" w:hanging="720"/>
      </w:pPr>
      <w:rPr>
        <w:rFonts w:hint="default"/>
      </w:rPr>
    </w:lvl>
    <w:lvl w:ilvl="1">
      <w:start w:val="1"/>
      <w:numFmt w:val="decimal"/>
      <w:pStyle w:val="TDAppendix2level"/>
      <w:lvlText w:val="%1.%2"/>
      <w:lvlJc w:val="left"/>
      <w:pPr>
        <w:tabs>
          <w:tab w:val="num" w:pos="720"/>
        </w:tabs>
        <w:ind w:left="720" w:hanging="720"/>
      </w:pPr>
      <w:rPr>
        <w:rFonts w:hint="default"/>
      </w:rPr>
    </w:lvl>
    <w:lvl w:ilvl="2">
      <w:start w:val="1"/>
      <w:numFmt w:val="decimal"/>
      <w:lvlRestart w:val="0"/>
      <w:lvlText w:val="%1.%2.%3"/>
      <w:lvlJc w:val="left"/>
      <w:pPr>
        <w:tabs>
          <w:tab w:val="num" w:pos="720"/>
        </w:tabs>
        <w:ind w:left="720" w:hanging="720"/>
      </w:pPr>
      <w:rPr>
        <w:rFonts w:hint="default"/>
      </w:rPr>
    </w:lvl>
    <w:lvl w:ilvl="3">
      <w:start w:val="1"/>
      <w:numFmt w:val="decimal"/>
      <w:lvlRestart w:val="0"/>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DBD350B"/>
    <w:multiLevelType w:val="hybridMultilevel"/>
    <w:tmpl w:val="296A1830"/>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0F9C0594"/>
    <w:multiLevelType w:val="hybridMultilevel"/>
    <w:tmpl w:val="23B0651A"/>
    <w:lvl w:ilvl="0" w:tplc="041B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A812F7"/>
    <w:multiLevelType w:val="hybridMultilevel"/>
    <w:tmpl w:val="9F9EDF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3206524"/>
    <w:multiLevelType w:val="hybridMultilevel"/>
    <w:tmpl w:val="A54CBC7A"/>
    <w:lvl w:ilvl="0" w:tplc="041B0017">
      <w:start w:val="1"/>
      <w:numFmt w:val="lowerLetter"/>
      <w:lvlText w:val="%1)"/>
      <w:lvlJc w:val="left"/>
      <w:pPr>
        <w:ind w:left="1069" w:hanging="360"/>
      </w:p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5" w15:restartNumberingAfterBreak="0">
    <w:nsid w:val="13F4250D"/>
    <w:multiLevelType w:val="hybridMultilevel"/>
    <w:tmpl w:val="A54CBC7A"/>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6" w15:restartNumberingAfterBreak="0">
    <w:nsid w:val="19A51799"/>
    <w:multiLevelType w:val="hybridMultilevel"/>
    <w:tmpl w:val="DE38B1AE"/>
    <w:lvl w:ilvl="0" w:tplc="08090017">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F59613A"/>
    <w:multiLevelType w:val="hybridMultilevel"/>
    <w:tmpl w:val="7A28E486"/>
    <w:lvl w:ilvl="0" w:tplc="041B0017">
      <w:start w:val="1"/>
      <w:numFmt w:val="lowerLetter"/>
      <w:lvlText w:val="%1)"/>
      <w:lvlJc w:val="lef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abstractNum w:abstractNumId="8" w15:restartNumberingAfterBreak="0">
    <w:nsid w:val="23FE7D29"/>
    <w:multiLevelType w:val="hybridMultilevel"/>
    <w:tmpl w:val="A54CBC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87720F2"/>
    <w:multiLevelType w:val="multilevel"/>
    <w:tmpl w:val="A5F89F9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cs="Times New Roman"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0" w15:restartNumberingAfterBreak="0">
    <w:nsid w:val="298341D6"/>
    <w:multiLevelType w:val="hybridMultilevel"/>
    <w:tmpl w:val="EC74A780"/>
    <w:lvl w:ilvl="0" w:tplc="07D2693E">
      <w:start w:val="5"/>
      <w:numFmt w:val="bullet"/>
      <w:lvlText w:val="-"/>
      <w:lvlJc w:val="left"/>
      <w:pPr>
        <w:ind w:left="360" w:hanging="360"/>
      </w:pPr>
      <w:rPr>
        <w:rFonts w:ascii="Calibri" w:eastAsia="Times New Roman" w:hAnsi="Calibri" w:cs="Calibri"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9EF6B07"/>
    <w:multiLevelType w:val="hybridMultilevel"/>
    <w:tmpl w:val="CBDE84AA"/>
    <w:lvl w:ilvl="0" w:tplc="041B0017">
      <w:start w:val="1"/>
      <w:numFmt w:val="lowerLetter"/>
      <w:lvlText w:val="%1)"/>
      <w:lvlJc w:val="left"/>
      <w:pPr>
        <w:ind w:left="720" w:hanging="360"/>
      </w:pPr>
    </w:lvl>
    <w:lvl w:ilvl="1" w:tplc="DB0CF55C">
      <w:start w:val="1"/>
      <w:numFmt w:val="decimal"/>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ADA23C9"/>
    <w:multiLevelType w:val="hybridMultilevel"/>
    <w:tmpl w:val="191A47E4"/>
    <w:lvl w:ilvl="0" w:tplc="08090017">
      <w:start w:val="1"/>
      <w:numFmt w:val="lowerLetter"/>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D7469B9"/>
    <w:multiLevelType w:val="hybridMultilevel"/>
    <w:tmpl w:val="A54CBC7A"/>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14" w15:restartNumberingAfterBreak="0">
    <w:nsid w:val="2DDF738E"/>
    <w:multiLevelType w:val="multilevel"/>
    <w:tmpl w:val="AAC48CDE"/>
    <w:lvl w:ilvl="0">
      <w:start w:val="9"/>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05F69CE"/>
    <w:multiLevelType w:val="hybridMultilevel"/>
    <w:tmpl w:val="A54CBC7A"/>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16" w15:restartNumberingAfterBreak="0">
    <w:nsid w:val="3340664F"/>
    <w:multiLevelType w:val="hybridMultilevel"/>
    <w:tmpl w:val="77B82992"/>
    <w:lvl w:ilvl="0" w:tplc="7744F52C">
      <w:start w:val="1"/>
      <w:numFmt w:val="bullet"/>
      <w:lvlText w:val="-"/>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33B73868"/>
    <w:multiLevelType w:val="multilevel"/>
    <w:tmpl w:val="4B3252CE"/>
    <w:lvl w:ilvl="0">
      <w:start w:val="1"/>
      <w:numFmt w:val="decimal"/>
      <w:lvlText w:val="%1"/>
      <w:lvlJc w:val="left"/>
      <w:pPr>
        <w:tabs>
          <w:tab w:val="num" w:pos="720"/>
        </w:tabs>
        <w:ind w:left="720" w:hanging="720"/>
      </w:pPr>
      <w:rPr>
        <w:rFonts w:hint="default"/>
      </w:rPr>
    </w:lvl>
    <w:lvl w:ilvl="1">
      <w:start w:val="1"/>
      <w:numFmt w:val="decimal"/>
      <w:pStyle w:val="TDHeading2"/>
      <w:lvlText w:val="%1.%2"/>
      <w:lvlJc w:val="left"/>
      <w:pPr>
        <w:tabs>
          <w:tab w:val="num" w:pos="720"/>
        </w:tabs>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DHeading3"/>
      <w:lvlText w:val="%1.%2.%3"/>
      <w:lvlJc w:val="left"/>
      <w:pPr>
        <w:tabs>
          <w:tab w:val="num" w:pos="720"/>
        </w:tabs>
        <w:ind w:left="720" w:hanging="720"/>
      </w:pPr>
      <w:rPr>
        <w:rFonts w:hint="default"/>
      </w:rPr>
    </w:lvl>
    <w:lvl w:ilvl="3">
      <w:start w:val="1"/>
      <w:numFmt w:val="decimal"/>
      <w:pStyle w:val="TDHeading4"/>
      <w:lvlText w:val="%1.%2.%3.%4"/>
      <w:lvlJc w:val="left"/>
      <w:pPr>
        <w:tabs>
          <w:tab w:val="num" w:pos="720"/>
        </w:tabs>
        <w:ind w:left="720" w:hanging="72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8" w15:restartNumberingAfterBreak="0">
    <w:nsid w:val="34322894"/>
    <w:multiLevelType w:val="hybridMultilevel"/>
    <w:tmpl w:val="E578D0FE"/>
    <w:lvl w:ilvl="0" w:tplc="08090017">
      <w:start w:val="1"/>
      <w:numFmt w:val="lowerLetter"/>
      <w:lvlText w:val="%1)"/>
      <w:lvlJc w:val="lef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4961ACD"/>
    <w:multiLevelType w:val="hybridMultilevel"/>
    <w:tmpl w:val="AEA447A2"/>
    <w:lvl w:ilvl="0" w:tplc="07D2693E">
      <w:start w:val="5"/>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35AE111A"/>
    <w:multiLevelType w:val="hybridMultilevel"/>
    <w:tmpl w:val="A54CBC7A"/>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21" w15:restartNumberingAfterBreak="0">
    <w:nsid w:val="35E41EF5"/>
    <w:multiLevelType w:val="hybridMultilevel"/>
    <w:tmpl w:val="A54CBC7A"/>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22" w15:restartNumberingAfterBreak="0">
    <w:nsid w:val="3B6721D6"/>
    <w:multiLevelType w:val="hybridMultilevel"/>
    <w:tmpl w:val="8098E9D8"/>
    <w:lvl w:ilvl="0" w:tplc="B35A0C10">
      <w:start w:val="1"/>
      <w:numFmt w:val="bullet"/>
      <w:lvlText w:val=""/>
      <w:lvlJc w:val="left"/>
      <w:pPr>
        <w:tabs>
          <w:tab w:val="num" w:pos="720"/>
        </w:tabs>
        <w:ind w:left="720" w:hanging="360"/>
      </w:pPr>
      <w:rPr>
        <w:rFonts w:ascii="Wingdings" w:hAnsi="Wingdings" w:hint="default"/>
      </w:rPr>
    </w:lvl>
    <w:lvl w:ilvl="1" w:tplc="23D04A1E" w:tentative="1">
      <w:start w:val="1"/>
      <w:numFmt w:val="bullet"/>
      <w:lvlText w:val=""/>
      <w:lvlJc w:val="left"/>
      <w:pPr>
        <w:tabs>
          <w:tab w:val="num" w:pos="1440"/>
        </w:tabs>
        <w:ind w:left="1440" w:hanging="360"/>
      </w:pPr>
      <w:rPr>
        <w:rFonts w:ascii="Wingdings" w:hAnsi="Wingdings" w:hint="default"/>
      </w:rPr>
    </w:lvl>
    <w:lvl w:ilvl="2" w:tplc="BDF057AC" w:tentative="1">
      <w:start w:val="1"/>
      <w:numFmt w:val="bullet"/>
      <w:lvlText w:val=""/>
      <w:lvlJc w:val="left"/>
      <w:pPr>
        <w:tabs>
          <w:tab w:val="num" w:pos="2160"/>
        </w:tabs>
        <w:ind w:left="2160" w:hanging="360"/>
      </w:pPr>
      <w:rPr>
        <w:rFonts w:ascii="Wingdings" w:hAnsi="Wingdings" w:hint="default"/>
      </w:rPr>
    </w:lvl>
    <w:lvl w:ilvl="3" w:tplc="BB6215D8" w:tentative="1">
      <w:start w:val="1"/>
      <w:numFmt w:val="bullet"/>
      <w:lvlText w:val=""/>
      <w:lvlJc w:val="left"/>
      <w:pPr>
        <w:tabs>
          <w:tab w:val="num" w:pos="2880"/>
        </w:tabs>
        <w:ind w:left="2880" w:hanging="360"/>
      </w:pPr>
      <w:rPr>
        <w:rFonts w:ascii="Wingdings" w:hAnsi="Wingdings" w:hint="default"/>
      </w:rPr>
    </w:lvl>
    <w:lvl w:ilvl="4" w:tplc="5CD81DC0" w:tentative="1">
      <w:start w:val="1"/>
      <w:numFmt w:val="bullet"/>
      <w:lvlText w:val=""/>
      <w:lvlJc w:val="left"/>
      <w:pPr>
        <w:tabs>
          <w:tab w:val="num" w:pos="3600"/>
        </w:tabs>
        <w:ind w:left="3600" w:hanging="360"/>
      </w:pPr>
      <w:rPr>
        <w:rFonts w:ascii="Wingdings" w:hAnsi="Wingdings" w:hint="default"/>
      </w:rPr>
    </w:lvl>
    <w:lvl w:ilvl="5" w:tplc="D1CAB83A" w:tentative="1">
      <w:start w:val="1"/>
      <w:numFmt w:val="bullet"/>
      <w:lvlText w:val=""/>
      <w:lvlJc w:val="left"/>
      <w:pPr>
        <w:tabs>
          <w:tab w:val="num" w:pos="4320"/>
        </w:tabs>
        <w:ind w:left="4320" w:hanging="360"/>
      </w:pPr>
      <w:rPr>
        <w:rFonts w:ascii="Wingdings" w:hAnsi="Wingdings" w:hint="default"/>
      </w:rPr>
    </w:lvl>
    <w:lvl w:ilvl="6" w:tplc="394EF236" w:tentative="1">
      <w:start w:val="1"/>
      <w:numFmt w:val="bullet"/>
      <w:lvlText w:val=""/>
      <w:lvlJc w:val="left"/>
      <w:pPr>
        <w:tabs>
          <w:tab w:val="num" w:pos="5040"/>
        </w:tabs>
        <w:ind w:left="5040" w:hanging="360"/>
      </w:pPr>
      <w:rPr>
        <w:rFonts w:ascii="Wingdings" w:hAnsi="Wingdings" w:hint="default"/>
      </w:rPr>
    </w:lvl>
    <w:lvl w:ilvl="7" w:tplc="9B86E58C" w:tentative="1">
      <w:start w:val="1"/>
      <w:numFmt w:val="bullet"/>
      <w:lvlText w:val=""/>
      <w:lvlJc w:val="left"/>
      <w:pPr>
        <w:tabs>
          <w:tab w:val="num" w:pos="5760"/>
        </w:tabs>
        <w:ind w:left="5760" w:hanging="360"/>
      </w:pPr>
      <w:rPr>
        <w:rFonts w:ascii="Wingdings" w:hAnsi="Wingdings" w:hint="default"/>
      </w:rPr>
    </w:lvl>
    <w:lvl w:ilvl="8" w:tplc="BD804EE2"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3A24F0"/>
    <w:multiLevelType w:val="hybridMultilevel"/>
    <w:tmpl w:val="A54CBC7A"/>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24" w15:restartNumberingAfterBreak="0">
    <w:nsid w:val="48301D5D"/>
    <w:multiLevelType w:val="hybridMultilevel"/>
    <w:tmpl w:val="79B0FA7C"/>
    <w:lvl w:ilvl="0" w:tplc="07D2693E">
      <w:start w:val="5"/>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4DE8022F"/>
    <w:multiLevelType w:val="hybridMultilevel"/>
    <w:tmpl w:val="F8FA39C0"/>
    <w:lvl w:ilvl="0" w:tplc="041B0019">
      <w:start w:val="1"/>
      <w:numFmt w:val="lowerLetter"/>
      <w:lvlText w:val="%1."/>
      <w:lvlJc w:val="left"/>
      <w:pPr>
        <w:tabs>
          <w:tab w:val="num" w:pos="720"/>
        </w:tabs>
        <w:ind w:left="720" w:hanging="360"/>
      </w:pPr>
      <w:rPr>
        <w:rFonts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3C90D65"/>
    <w:multiLevelType w:val="hybridMultilevel"/>
    <w:tmpl w:val="A54CBC7A"/>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27" w15:restartNumberingAfterBreak="0">
    <w:nsid w:val="57C906C7"/>
    <w:multiLevelType w:val="hybridMultilevel"/>
    <w:tmpl w:val="A54CBC7A"/>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28" w15:restartNumberingAfterBreak="0">
    <w:nsid w:val="57E95D70"/>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8E21C2D"/>
    <w:multiLevelType w:val="hybridMultilevel"/>
    <w:tmpl w:val="A54CBC7A"/>
    <w:lvl w:ilvl="0" w:tplc="041B0017">
      <w:start w:val="1"/>
      <w:numFmt w:val="lowerLetter"/>
      <w:lvlText w:val="%1)"/>
      <w:lvlJc w:val="left"/>
      <w:pPr>
        <w:ind w:left="960" w:hanging="360"/>
      </w:pPr>
    </w:lvl>
    <w:lvl w:ilvl="1" w:tplc="041B0019" w:tentative="1">
      <w:start w:val="1"/>
      <w:numFmt w:val="lowerLetter"/>
      <w:lvlText w:val="%2."/>
      <w:lvlJc w:val="left"/>
      <w:pPr>
        <w:ind w:left="1680" w:hanging="360"/>
      </w:pPr>
    </w:lvl>
    <w:lvl w:ilvl="2" w:tplc="041B001B" w:tentative="1">
      <w:start w:val="1"/>
      <w:numFmt w:val="lowerRoman"/>
      <w:lvlText w:val="%3."/>
      <w:lvlJc w:val="right"/>
      <w:pPr>
        <w:ind w:left="2400" w:hanging="180"/>
      </w:pPr>
    </w:lvl>
    <w:lvl w:ilvl="3" w:tplc="041B000F" w:tentative="1">
      <w:start w:val="1"/>
      <w:numFmt w:val="decimal"/>
      <w:lvlText w:val="%4."/>
      <w:lvlJc w:val="left"/>
      <w:pPr>
        <w:ind w:left="3120" w:hanging="360"/>
      </w:pPr>
    </w:lvl>
    <w:lvl w:ilvl="4" w:tplc="041B0019" w:tentative="1">
      <w:start w:val="1"/>
      <w:numFmt w:val="lowerLetter"/>
      <w:lvlText w:val="%5."/>
      <w:lvlJc w:val="left"/>
      <w:pPr>
        <w:ind w:left="3840" w:hanging="360"/>
      </w:pPr>
    </w:lvl>
    <w:lvl w:ilvl="5" w:tplc="041B001B" w:tentative="1">
      <w:start w:val="1"/>
      <w:numFmt w:val="lowerRoman"/>
      <w:lvlText w:val="%6."/>
      <w:lvlJc w:val="right"/>
      <w:pPr>
        <w:ind w:left="4560" w:hanging="180"/>
      </w:pPr>
    </w:lvl>
    <w:lvl w:ilvl="6" w:tplc="041B000F" w:tentative="1">
      <w:start w:val="1"/>
      <w:numFmt w:val="decimal"/>
      <w:lvlText w:val="%7."/>
      <w:lvlJc w:val="left"/>
      <w:pPr>
        <w:ind w:left="5280" w:hanging="360"/>
      </w:pPr>
    </w:lvl>
    <w:lvl w:ilvl="7" w:tplc="041B0019" w:tentative="1">
      <w:start w:val="1"/>
      <w:numFmt w:val="lowerLetter"/>
      <w:lvlText w:val="%8."/>
      <w:lvlJc w:val="left"/>
      <w:pPr>
        <w:ind w:left="6000" w:hanging="360"/>
      </w:pPr>
    </w:lvl>
    <w:lvl w:ilvl="8" w:tplc="041B001B" w:tentative="1">
      <w:start w:val="1"/>
      <w:numFmt w:val="lowerRoman"/>
      <w:lvlText w:val="%9."/>
      <w:lvlJc w:val="right"/>
      <w:pPr>
        <w:ind w:left="6720" w:hanging="180"/>
      </w:pPr>
    </w:lvl>
  </w:abstractNum>
  <w:abstractNum w:abstractNumId="30" w15:restartNumberingAfterBreak="0">
    <w:nsid w:val="5A6F12F6"/>
    <w:multiLevelType w:val="hybridMultilevel"/>
    <w:tmpl w:val="12908CEE"/>
    <w:lvl w:ilvl="0" w:tplc="07D2693E">
      <w:start w:val="5"/>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5A7A543A"/>
    <w:multiLevelType w:val="hybridMultilevel"/>
    <w:tmpl w:val="19B228DE"/>
    <w:lvl w:ilvl="0" w:tplc="4B9650CA">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2" w15:restartNumberingAfterBreak="0">
    <w:nsid w:val="5DDC140E"/>
    <w:multiLevelType w:val="hybridMultilevel"/>
    <w:tmpl w:val="CBDE84AA"/>
    <w:lvl w:ilvl="0" w:tplc="041B0017">
      <w:start w:val="1"/>
      <w:numFmt w:val="lowerLetter"/>
      <w:lvlText w:val="%1)"/>
      <w:lvlJc w:val="left"/>
      <w:pPr>
        <w:ind w:left="720" w:hanging="360"/>
      </w:pPr>
    </w:lvl>
    <w:lvl w:ilvl="1" w:tplc="DB0CF55C">
      <w:start w:val="1"/>
      <w:numFmt w:val="decimal"/>
      <w:lvlText w:val="%2"/>
      <w:lvlJc w:val="left"/>
      <w:pPr>
        <w:ind w:left="1800" w:hanging="72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A867608"/>
    <w:multiLevelType w:val="hybridMultilevel"/>
    <w:tmpl w:val="D47C44B6"/>
    <w:lvl w:ilvl="0" w:tplc="08090017">
      <w:start w:val="1"/>
      <w:numFmt w:val="lowerLetter"/>
      <w:lvlText w:val="%1)"/>
      <w:lvlJc w:val="left"/>
      <w:pPr>
        <w:ind w:left="720" w:hanging="360"/>
      </w:pPr>
    </w:lvl>
    <w:lvl w:ilvl="1" w:tplc="07D2693E">
      <w:start w:val="5"/>
      <w:numFmt w:val="bullet"/>
      <w:lvlText w:val="-"/>
      <w:lvlJc w:val="left"/>
      <w:pPr>
        <w:ind w:left="1440" w:hanging="360"/>
      </w:pPr>
      <w:rPr>
        <w:rFonts w:ascii="Calibri" w:eastAsia="Times New Roman"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CF41968"/>
    <w:multiLevelType w:val="hybridMultilevel"/>
    <w:tmpl w:val="A7E227A0"/>
    <w:lvl w:ilvl="0" w:tplc="041B000F">
      <w:start w:val="1"/>
      <w:numFmt w:val="decimal"/>
      <w:lvlText w:val="%1."/>
      <w:lvlJc w:val="left"/>
      <w:pPr>
        <w:ind w:left="1778" w:hanging="360"/>
      </w:pPr>
    </w:lvl>
    <w:lvl w:ilvl="1" w:tplc="041B0019" w:tentative="1">
      <w:start w:val="1"/>
      <w:numFmt w:val="lowerLetter"/>
      <w:lvlText w:val="%2."/>
      <w:lvlJc w:val="left"/>
      <w:pPr>
        <w:ind w:left="2498" w:hanging="360"/>
      </w:pPr>
    </w:lvl>
    <w:lvl w:ilvl="2" w:tplc="041B001B" w:tentative="1">
      <w:start w:val="1"/>
      <w:numFmt w:val="lowerRoman"/>
      <w:lvlText w:val="%3."/>
      <w:lvlJc w:val="right"/>
      <w:pPr>
        <w:ind w:left="3218" w:hanging="180"/>
      </w:pPr>
    </w:lvl>
    <w:lvl w:ilvl="3" w:tplc="041B000F" w:tentative="1">
      <w:start w:val="1"/>
      <w:numFmt w:val="decimal"/>
      <w:lvlText w:val="%4."/>
      <w:lvlJc w:val="left"/>
      <w:pPr>
        <w:ind w:left="3938" w:hanging="360"/>
      </w:pPr>
    </w:lvl>
    <w:lvl w:ilvl="4" w:tplc="041B0019" w:tentative="1">
      <w:start w:val="1"/>
      <w:numFmt w:val="lowerLetter"/>
      <w:lvlText w:val="%5."/>
      <w:lvlJc w:val="left"/>
      <w:pPr>
        <w:ind w:left="4658" w:hanging="360"/>
      </w:pPr>
    </w:lvl>
    <w:lvl w:ilvl="5" w:tplc="041B001B" w:tentative="1">
      <w:start w:val="1"/>
      <w:numFmt w:val="lowerRoman"/>
      <w:lvlText w:val="%6."/>
      <w:lvlJc w:val="right"/>
      <w:pPr>
        <w:ind w:left="5378" w:hanging="180"/>
      </w:pPr>
    </w:lvl>
    <w:lvl w:ilvl="6" w:tplc="041B000F" w:tentative="1">
      <w:start w:val="1"/>
      <w:numFmt w:val="decimal"/>
      <w:lvlText w:val="%7."/>
      <w:lvlJc w:val="left"/>
      <w:pPr>
        <w:ind w:left="6098" w:hanging="360"/>
      </w:pPr>
    </w:lvl>
    <w:lvl w:ilvl="7" w:tplc="041B0019" w:tentative="1">
      <w:start w:val="1"/>
      <w:numFmt w:val="lowerLetter"/>
      <w:lvlText w:val="%8."/>
      <w:lvlJc w:val="left"/>
      <w:pPr>
        <w:ind w:left="6818" w:hanging="360"/>
      </w:pPr>
    </w:lvl>
    <w:lvl w:ilvl="8" w:tplc="041B001B" w:tentative="1">
      <w:start w:val="1"/>
      <w:numFmt w:val="lowerRoman"/>
      <w:lvlText w:val="%9."/>
      <w:lvlJc w:val="right"/>
      <w:pPr>
        <w:ind w:left="7538" w:hanging="180"/>
      </w:pPr>
    </w:lvl>
  </w:abstractNum>
  <w:num w:numId="1" w16cid:durableId="98262261">
    <w:abstractNumId w:val="17"/>
  </w:num>
  <w:num w:numId="2" w16cid:durableId="1310016493">
    <w:abstractNumId w:val="28"/>
  </w:num>
  <w:num w:numId="3" w16cid:durableId="1087581342">
    <w:abstractNumId w:val="10"/>
  </w:num>
  <w:num w:numId="4" w16cid:durableId="1401051229">
    <w:abstractNumId w:val="25"/>
  </w:num>
  <w:num w:numId="5" w16cid:durableId="1339581174">
    <w:abstractNumId w:val="19"/>
  </w:num>
  <w:num w:numId="6" w16cid:durableId="1442408306">
    <w:abstractNumId w:val="31"/>
  </w:num>
  <w:num w:numId="7" w16cid:durableId="848561920">
    <w:abstractNumId w:val="12"/>
  </w:num>
  <w:num w:numId="8" w16cid:durableId="2086875079">
    <w:abstractNumId w:val="18"/>
  </w:num>
  <w:num w:numId="9" w16cid:durableId="988822986">
    <w:abstractNumId w:val="6"/>
  </w:num>
  <w:num w:numId="10" w16cid:durableId="1987320040">
    <w:abstractNumId w:val="14"/>
  </w:num>
  <w:num w:numId="11" w16cid:durableId="325742126">
    <w:abstractNumId w:val="0"/>
  </w:num>
  <w:num w:numId="12" w16cid:durableId="137384958">
    <w:abstractNumId w:val="8"/>
  </w:num>
  <w:num w:numId="13" w16cid:durableId="1119910893">
    <w:abstractNumId w:val="16"/>
  </w:num>
  <w:num w:numId="14" w16cid:durableId="2093622837">
    <w:abstractNumId w:val="22"/>
  </w:num>
  <w:num w:numId="15" w16cid:durableId="95641626">
    <w:abstractNumId w:val="11"/>
  </w:num>
  <w:num w:numId="16" w16cid:durableId="1252667888">
    <w:abstractNumId w:val="2"/>
  </w:num>
  <w:num w:numId="17" w16cid:durableId="172274886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9546278">
    <w:abstractNumId w:val="29"/>
  </w:num>
  <w:num w:numId="19" w16cid:durableId="678316719">
    <w:abstractNumId w:val="21"/>
  </w:num>
  <w:num w:numId="20" w16cid:durableId="1737194719">
    <w:abstractNumId w:val="15"/>
  </w:num>
  <w:num w:numId="21" w16cid:durableId="1227375932">
    <w:abstractNumId w:val="27"/>
  </w:num>
  <w:num w:numId="22" w16cid:durableId="617417051">
    <w:abstractNumId w:val="20"/>
  </w:num>
  <w:num w:numId="23" w16cid:durableId="1413890284">
    <w:abstractNumId w:val="23"/>
  </w:num>
  <w:num w:numId="24" w16cid:durableId="1589070467">
    <w:abstractNumId w:val="4"/>
  </w:num>
  <w:num w:numId="25" w16cid:durableId="116997314">
    <w:abstractNumId w:val="5"/>
  </w:num>
  <w:num w:numId="26" w16cid:durableId="1400521356">
    <w:abstractNumId w:val="26"/>
  </w:num>
  <w:num w:numId="27" w16cid:durableId="1915511781">
    <w:abstractNumId w:val="33"/>
  </w:num>
  <w:num w:numId="28" w16cid:durableId="1196236747">
    <w:abstractNumId w:val="3"/>
  </w:num>
  <w:num w:numId="29" w16cid:durableId="912738569">
    <w:abstractNumId w:val="1"/>
  </w:num>
  <w:num w:numId="30" w16cid:durableId="1761023921">
    <w:abstractNumId w:val="7"/>
  </w:num>
  <w:num w:numId="31" w16cid:durableId="1632590117">
    <w:abstractNumId w:val="34"/>
  </w:num>
  <w:num w:numId="32" w16cid:durableId="2070420308">
    <w:abstractNumId w:val="9"/>
  </w:num>
  <w:num w:numId="33" w16cid:durableId="982393928">
    <w:abstractNumId w:val="32"/>
  </w:num>
  <w:num w:numId="34" w16cid:durableId="164437483">
    <w:abstractNumId w:val="24"/>
  </w:num>
  <w:num w:numId="35" w16cid:durableId="105199212">
    <w:abstractNumId w:val="30"/>
  </w:num>
  <w:num w:numId="36" w16cid:durableId="853885186">
    <w:abstractNumId w:val="13"/>
  </w:num>
  <w:numIdMacAtCleanup w:val="2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ubert Paluš">
    <w15:presenceInfo w15:providerId="None" w15:userId="Hubert Paluš"/>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26768"/>
    <w:rsid w:val="00000BC6"/>
    <w:rsid w:val="0000269E"/>
    <w:rsid w:val="0000700C"/>
    <w:rsid w:val="00010224"/>
    <w:rsid w:val="00011D85"/>
    <w:rsid w:val="000133D8"/>
    <w:rsid w:val="00013497"/>
    <w:rsid w:val="00013B49"/>
    <w:rsid w:val="0001546E"/>
    <w:rsid w:val="00016317"/>
    <w:rsid w:val="00020938"/>
    <w:rsid w:val="00022EFE"/>
    <w:rsid w:val="00023BFB"/>
    <w:rsid w:val="000249E8"/>
    <w:rsid w:val="000300E2"/>
    <w:rsid w:val="0003075C"/>
    <w:rsid w:val="000308AF"/>
    <w:rsid w:val="00031638"/>
    <w:rsid w:val="000319ED"/>
    <w:rsid w:val="00033337"/>
    <w:rsid w:val="00033583"/>
    <w:rsid w:val="00033AFE"/>
    <w:rsid w:val="00035060"/>
    <w:rsid w:val="000361E9"/>
    <w:rsid w:val="00036A1C"/>
    <w:rsid w:val="00037553"/>
    <w:rsid w:val="00041E6E"/>
    <w:rsid w:val="000422ED"/>
    <w:rsid w:val="0004656C"/>
    <w:rsid w:val="00046B7A"/>
    <w:rsid w:val="00050A99"/>
    <w:rsid w:val="00051BDC"/>
    <w:rsid w:val="00051F68"/>
    <w:rsid w:val="000547AA"/>
    <w:rsid w:val="000550F7"/>
    <w:rsid w:val="000569B1"/>
    <w:rsid w:val="00056CC6"/>
    <w:rsid w:val="00057678"/>
    <w:rsid w:val="000576B1"/>
    <w:rsid w:val="0006093C"/>
    <w:rsid w:val="00063CDE"/>
    <w:rsid w:val="0006479B"/>
    <w:rsid w:val="000661BD"/>
    <w:rsid w:val="000675D5"/>
    <w:rsid w:val="000703BD"/>
    <w:rsid w:val="00070550"/>
    <w:rsid w:val="0007062E"/>
    <w:rsid w:val="00070C65"/>
    <w:rsid w:val="00070E1B"/>
    <w:rsid w:val="000748C8"/>
    <w:rsid w:val="0007532B"/>
    <w:rsid w:val="00075440"/>
    <w:rsid w:val="000762F7"/>
    <w:rsid w:val="000763F9"/>
    <w:rsid w:val="00076954"/>
    <w:rsid w:val="00077040"/>
    <w:rsid w:val="00077683"/>
    <w:rsid w:val="000779FF"/>
    <w:rsid w:val="00080F11"/>
    <w:rsid w:val="0008121A"/>
    <w:rsid w:val="00081E6A"/>
    <w:rsid w:val="00082E1C"/>
    <w:rsid w:val="00083857"/>
    <w:rsid w:val="00084738"/>
    <w:rsid w:val="00085530"/>
    <w:rsid w:val="00087084"/>
    <w:rsid w:val="00087363"/>
    <w:rsid w:val="000875EA"/>
    <w:rsid w:val="00087A5E"/>
    <w:rsid w:val="00090B12"/>
    <w:rsid w:val="00092EFA"/>
    <w:rsid w:val="00093F40"/>
    <w:rsid w:val="00094AE3"/>
    <w:rsid w:val="000950EE"/>
    <w:rsid w:val="000953EF"/>
    <w:rsid w:val="00096E2C"/>
    <w:rsid w:val="00096E31"/>
    <w:rsid w:val="000A0CF7"/>
    <w:rsid w:val="000A2E93"/>
    <w:rsid w:val="000A55A3"/>
    <w:rsid w:val="000A6CC7"/>
    <w:rsid w:val="000A6F2C"/>
    <w:rsid w:val="000A7472"/>
    <w:rsid w:val="000B13FA"/>
    <w:rsid w:val="000B182B"/>
    <w:rsid w:val="000B23CE"/>
    <w:rsid w:val="000B45D1"/>
    <w:rsid w:val="000B49E9"/>
    <w:rsid w:val="000B6535"/>
    <w:rsid w:val="000B79F4"/>
    <w:rsid w:val="000C0E32"/>
    <w:rsid w:val="000C1AB8"/>
    <w:rsid w:val="000C20FC"/>
    <w:rsid w:val="000C2408"/>
    <w:rsid w:val="000C312D"/>
    <w:rsid w:val="000C3777"/>
    <w:rsid w:val="000C48F1"/>
    <w:rsid w:val="000C5B6B"/>
    <w:rsid w:val="000C5E85"/>
    <w:rsid w:val="000C79E4"/>
    <w:rsid w:val="000C7FB4"/>
    <w:rsid w:val="000D135E"/>
    <w:rsid w:val="000D2DFF"/>
    <w:rsid w:val="000D2FF3"/>
    <w:rsid w:val="000D3AFC"/>
    <w:rsid w:val="000D43FB"/>
    <w:rsid w:val="000D6030"/>
    <w:rsid w:val="000D76A2"/>
    <w:rsid w:val="000E02EE"/>
    <w:rsid w:val="000E0EAE"/>
    <w:rsid w:val="000E147C"/>
    <w:rsid w:val="000E1ED3"/>
    <w:rsid w:val="000E227B"/>
    <w:rsid w:val="000E3927"/>
    <w:rsid w:val="000E3BB6"/>
    <w:rsid w:val="000E4CDF"/>
    <w:rsid w:val="000E5376"/>
    <w:rsid w:val="000E5C51"/>
    <w:rsid w:val="000F231D"/>
    <w:rsid w:val="000F269E"/>
    <w:rsid w:val="000F2E71"/>
    <w:rsid w:val="000F4F1B"/>
    <w:rsid w:val="000F6905"/>
    <w:rsid w:val="000F6E8B"/>
    <w:rsid w:val="001008ED"/>
    <w:rsid w:val="00100E5D"/>
    <w:rsid w:val="00103422"/>
    <w:rsid w:val="0010381B"/>
    <w:rsid w:val="00103D07"/>
    <w:rsid w:val="001041F9"/>
    <w:rsid w:val="00104670"/>
    <w:rsid w:val="00104A6F"/>
    <w:rsid w:val="00104B03"/>
    <w:rsid w:val="00106306"/>
    <w:rsid w:val="00110B35"/>
    <w:rsid w:val="00111AF5"/>
    <w:rsid w:val="00111DDD"/>
    <w:rsid w:val="00112745"/>
    <w:rsid w:val="0011282C"/>
    <w:rsid w:val="0011316A"/>
    <w:rsid w:val="0011555A"/>
    <w:rsid w:val="0012190F"/>
    <w:rsid w:val="0012210F"/>
    <w:rsid w:val="001228D0"/>
    <w:rsid w:val="00123029"/>
    <w:rsid w:val="0012306D"/>
    <w:rsid w:val="00123C23"/>
    <w:rsid w:val="0012482B"/>
    <w:rsid w:val="00125B6B"/>
    <w:rsid w:val="00125C77"/>
    <w:rsid w:val="0012648F"/>
    <w:rsid w:val="0013009C"/>
    <w:rsid w:val="00130465"/>
    <w:rsid w:val="001309AD"/>
    <w:rsid w:val="00130D34"/>
    <w:rsid w:val="00131BC7"/>
    <w:rsid w:val="00133A73"/>
    <w:rsid w:val="00134D59"/>
    <w:rsid w:val="001350A9"/>
    <w:rsid w:val="001359D7"/>
    <w:rsid w:val="001360EB"/>
    <w:rsid w:val="00136905"/>
    <w:rsid w:val="00136B4A"/>
    <w:rsid w:val="00137270"/>
    <w:rsid w:val="00140283"/>
    <w:rsid w:val="00140D72"/>
    <w:rsid w:val="00141CF9"/>
    <w:rsid w:val="00143BE0"/>
    <w:rsid w:val="00144B43"/>
    <w:rsid w:val="00144F65"/>
    <w:rsid w:val="00146627"/>
    <w:rsid w:val="0014766E"/>
    <w:rsid w:val="0015044E"/>
    <w:rsid w:val="00150E3B"/>
    <w:rsid w:val="00151D97"/>
    <w:rsid w:val="001533A2"/>
    <w:rsid w:val="001533F9"/>
    <w:rsid w:val="00153F0E"/>
    <w:rsid w:val="00155386"/>
    <w:rsid w:val="00155A3D"/>
    <w:rsid w:val="00156CC0"/>
    <w:rsid w:val="00156DDC"/>
    <w:rsid w:val="0015763C"/>
    <w:rsid w:val="00157EAC"/>
    <w:rsid w:val="0016025C"/>
    <w:rsid w:val="00160A25"/>
    <w:rsid w:val="001619E2"/>
    <w:rsid w:val="00161A71"/>
    <w:rsid w:val="00161CFE"/>
    <w:rsid w:val="001635CB"/>
    <w:rsid w:val="00163E95"/>
    <w:rsid w:val="00164530"/>
    <w:rsid w:val="00164BAD"/>
    <w:rsid w:val="00165121"/>
    <w:rsid w:val="00166298"/>
    <w:rsid w:val="00167566"/>
    <w:rsid w:val="0017132A"/>
    <w:rsid w:val="00172DBA"/>
    <w:rsid w:val="00172F80"/>
    <w:rsid w:val="00173151"/>
    <w:rsid w:val="00173970"/>
    <w:rsid w:val="00175058"/>
    <w:rsid w:val="00175F12"/>
    <w:rsid w:val="0017618A"/>
    <w:rsid w:val="00177EDD"/>
    <w:rsid w:val="00180870"/>
    <w:rsid w:val="00181281"/>
    <w:rsid w:val="00181B15"/>
    <w:rsid w:val="001825A5"/>
    <w:rsid w:val="001829DF"/>
    <w:rsid w:val="00182D8B"/>
    <w:rsid w:val="001843B9"/>
    <w:rsid w:val="00185C9B"/>
    <w:rsid w:val="00190569"/>
    <w:rsid w:val="00192779"/>
    <w:rsid w:val="00193268"/>
    <w:rsid w:val="001938A2"/>
    <w:rsid w:val="0019477B"/>
    <w:rsid w:val="0019692F"/>
    <w:rsid w:val="0019752C"/>
    <w:rsid w:val="001978BC"/>
    <w:rsid w:val="001A0AE1"/>
    <w:rsid w:val="001A1079"/>
    <w:rsid w:val="001A1F11"/>
    <w:rsid w:val="001A21CF"/>
    <w:rsid w:val="001A2914"/>
    <w:rsid w:val="001A3877"/>
    <w:rsid w:val="001A44BA"/>
    <w:rsid w:val="001A4B74"/>
    <w:rsid w:val="001A4CD3"/>
    <w:rsid w:val="001A5675"/>
    <w:rsid w:val="001A5DD4"/>
    <w:rsid w:val="001A69E8"/>
    <w:rsid w:val="001B0E3B"/>
    <w:rsid w:val="001B19F9"/>
    <w:rsid w:val="001B1E62"/>
    <w:rsid w:val="001B2569"/>
    <w:rsid w:val="001B3183"/>
    <w:rsid w:val="001B34F2"/>
    <w:rsid w:val="001B4BCE"/>
    <w:rsid w:val="001B610A"/>
    <w:rsid w:val="001C1A76"/>
    <w:rsid w:val="001C3232"/>
    <w:rsid w:val="001C3259"/>
    <w:rsid w:val="001C3756"/>
    <w:rsid w:val="001C3EC3"/>
    <w:rsid w:val="001C49F3"/>
    <w:rsid w:val="001C5162"/>
    <w:rsid w:val="001C51A9"/>
    <w:rsid w:val="001C635F"/>
    <w:rsid w:val="001C69F6"/>
    <w:rsid w:val="001C6E08"/>
    <w:rsid w:val="001D13F9"/>
    <w:rsid w:val="001D37AB"/>
    <w:rsid w:val="001D3A48"/>
    <w:rsid w:val="001D446D"/>
    <w:rsid w:val="001D456D"/>
    <w:rsid w:val="001D4FBE"/>
    <w:rsid w:val="001E10E0"/>
    <w:rsid w:val="001E1A63"/>
    <w:rsid w:val="001E30E1"/>
    <w:rsid w:val="001E3DEC"/>
    <w:rsid w:val="001E45D6"/>
    <w:rsid w:val="001E4744"/>
    <w:rsid w:val="001E6386"/>
    <w:rsid w:val="001E68C6"/>
    <w:rsid w:val="001E69F4"/>
    <w:rsid w:val="001F0E4A"/>
    <w:rsid w:val="001F2EC0"/>
    <w:rsid w:val="001F3113"/>
    <w:rsid w:val="001F3AC0"/>
    <w:rsid w:val="001F3B43"/>
    <w:rsid w:val="001F4A4E"/>
    <w:rsid w:val="001F4CFD"/>
    <w:rsid w:val="001F599A"/>
    <w:rsid w:val="001F5D10"/>
    <w:rsid w:val="00200F46"/>
    <w:rsid w:val="002019F7"/>
    <w:rsid w:val="00201F4F"/>
    <w:rsid w:val="0020607A"/>
    <w:rsid w:val="00210A6A"/>
    <w:rsid w:val="00211B93"/>
    <w:rsid w:val="002131D5"/>
    <w:rsid w:val="00216046"/>
    <w:rsid w:val="00217F36"/>
    <w:rsid w:val="00221728"/>
    <w:rsid w:val="00221847"/>
    <w:rsid w:val="00221A85"/>
    <w:rsid w:val="002237D9"/>
    <w:rsid w:val="00223B78"/>
    <w:rsid w:val="00223ED0"/>
    <w:rsid w:val="00224740"/>
    <w:rsid w:val="00224D34"/>
    <w:rsid w:val="002251F5"/>
    <w:rsid w:val="002259FC"/>
    <w:rsid w:val="00227368"/>
    <w:rsid w:val="002275BA"/>
    <w:rsid w:val="00227DC9"/>
    <w:rsid w:val="0023047C"/>
    <w:rsid w:val="00230A4C"/>
    <w:rsid w:val="0023474B"/>
    <w:rsid w:val="00235C39"/>
    <w:rsid w:val="0023689A"/>
    <w:rsid w:val="002368BC"/>
    <w:rsid w:val="00236ED0"/>
    <w:rsid w:val="0023774A"/>
    <w:rsid w:val="00237DD7"/>
    <w:rsid w:val="00240139"/>
    <w:rsid w:val="002406DE"/>
    <w:rsid w:val="0024165B"/>
    <w:rsid w:val="00243AB9"/>
    <w:rsid w:val="00243DD1"/>
    <w:rsid w:val="00246402"/>
    <w:rsid w:val="002514A3"/>
    <w:rsid w:val="00251BE1"/>
    <w:rsid w:val="002522B3"/>
    <w:rsid w:val="00252E3B"/>
    <w:rsid w:val="002531DE"/>
    <w:rsid w:val="00253433"/>
    <w:rsid w:val="002535A5"/>
    <w:rsid w:val="0025388F"/>
    <w:rsid w:val="00253C01"/>
    <w:rsid w:val="00253C97"/>
    <w:rsid w:val="00253D2B"/>
    <w:rsid w:val="00253FF4"/>
    <w:rsid w:val="00254528"/>
    <w:rsid w:val="00254BE8"/>
    <w:rsid w:val="0025592B"/>
    <w:rsid w:val="0025666B"/>
    <w:rsid w:val="002600D1"/>
    <w:rsid w:val="0026194D"/>
    <w:rsid w:val="00262E59"/>
    <w:rsid w:val="00263303"/>
    <w:rsid w:val="00263FB4"/>
    <w:rsid w:val="00265A45"/>
    <w:rsid w:val="00266DE4"/>
    <w:rsid w:val="00267286"/>
    <w:rsid w:val="002701F3"/>
    <w:rsid w:val="00271126"/>
    <w:rsid w:val="0027213C"/>
    <w:rsid w:val="00272898"/>
    <w:rsid w:val="00273310"/>
    <w:rsid w:val="00273C62"/>
    <w:rsid w:val="002752A3"/>
    <w:rsid w:val="00275EEC"/>
    <w:rsid w:val="00280E16"/>
    <w:rsid w:val="00281385"/>
    <w:rsid w:val="00281672"/>
    <w:rsid w:val="0028176F"/>
    <w:rsid w:val="00283739"/>
    <w:rsid w:val="00283C0D"/>
    <w:rsid w:val="00283F53"/>
    <w:rsid w:val="00284199"/>
    <w:rsid w:val="00285F5A"/>
    <w:rsid w:val="00286027"/>
    <w:rsid w:val="00290688"/>
    <w:rsid w:val="00291115"/>
    <w:rsid w:val="00293BE7"/>
    <w:rsid w:val="00293FE4"/>
    <w:rsid w:val="0029436F"/>
    <w:rsid w:val="00294A88"/>
    <w:rsid w:val="00295190"/>
    <w:rsid w:val="0029553E"/>
    <w:rsid w:val="00296EF3"/>
    <w:rsid w:val="00297B0A"/>
    <w:rsid w:val="002A09B4"/>
    <w:rsid w:val="002A14DA"/>
    <w:rsid w:val="002A1896"/>
    <w:rsid w:val="002A20D9"/>
    <w:rsid w:val="002A4677"/>
    <w:rsid w:val="002A4737"/>
    <w:rsid w:val="002A4814"/>
    <w:rsid w:val="002A512E"/>
    <w:rsid w:val="002A5190"/>
    <w:rsid w:val="002A5E4F"/>
    <w:rsid w:val="002A6C16"/>
    <w:rsid w:val="002B17E9"/>
    <w:rsid w:val="002B1F12"/>
    <w:rsid w:val="002B388D"/>
    <w:rsid w:val="002B3A06"/>
    <w:rsid w:val="002B48DD"/>
    <w:rsid w:val="002B5E24"/>
    <w:rsid w:val="002B6142"/>
    <w:rsid w:val="002B628E"/>
    <w:rsid w:val="002B6B22"/>
    <w:rsid w:val="002B6C63"/>
    <w:rsid w:val="002C006B"/>
    <w:rsid w:val="002C0146"/>
    <w:rsid w:val="002C0B04"/>
    <w:rsid w:val="002C11EB"/>
    <w:rsid w:val="002C12D9"/>
    <w:rsid w:val="002C1371"/>
    <w:rsid w:val="002C19B8"/>
    <w:rsid w:val="002C1DD7"/>
    <w:rsid w:val="002C2756"/>
    <w:rsid w:val="002C3079"/>
    <w:rsid w:val="002C3978"/>
    <w:rsid w:val="002C487B"/>
    <w:rsid w:val="002C4D1C"/>
    <w:rsid w:val="002C4D9D"/>
    <w:rsid w:val="002C54D9"/>
    <w:rsid w:val="002D03CB"/>
    <w:rsid w:val="002D0E7F"/>
    <w:rsid w:val="002D16A5"/>
    <w:rsid w:val="002D1CD5"/>
    <w:rsid w:val="002D1E94"/>
    <w:rsid w:val="002D1F38"/>
    <w:rsid w:val="002D281A"/>
    <w:rsid w:val="002D32EE"/>
    <w:rsid w:val="002D3AD0"/>
    <w:rsid w:val="002D40AA"/>
    <w:rsid w:val="002D40FD"/>
    <w:rsid w:val="002D4327"/>
    <w:rsid w:val="002D753F"/>
    <w:rsid w:val="002E0391"/>
    <w:rsid w:val="002E113F"/>
    <w:rsid w:val="002E253D"/>
    <w:rsid w:val="002E3E65"/>
    <w:rsid w:val="002E40D2"/>
    <w:rsid w:val="002E48C9"/>
    <w:rsid w:val="002E49C2"/>
    <w:rsid w:val="002E4D26"/>
    <w:rsid w:val="002E5800"/>
    <w:rsid w:val="002E5F57"/>
    <w:rsid w:val="002E67BE"/>
    <w:rsid w:val="002E7031"/>
    <w:rsid w:val="002F1C6F"/>
    <w:rsid w:val="002F265D"/>
    <w:rsid w:val="002F3A3F"/>
    <w:rsid w:val="002F5120"/>
    <w:rsid w:val="002F56C3"/>
    <w:rsid w:val="002F5CA9"/>
    <w:rsid w:val="002F76C2"/>
    <w:rsid w:val="0030053A"/>
    <w:rsid w:val="003020DA"/>
    <w:rsid w:val="003056BD"/>
    <w:rsid w:val="00305C31"/>
    <w:rsid w:val="00306193"/>
    <w:rsid w:val="00306DD1"/>
    <w:rsid w:val="003101A6"/>
    <w:rsid w:val="00310BBC"/>
    <w:rsid w:val="00310D2A"/>
    <w:rsid w:val="003112FD"/>
    <w:rsid w:val="0031189E"/>
    <w:rsid w:val="003118C2"/>
    <w:rsid w:val="00311DC0"/>
    <w:rsid w:val="00311FD1"/>
    <w:rsid w:val="003122D4"/>
    <w:rsid w:val="003124B8"/>
    <w:rsid w:val="003127EC"/>
    <w:rsid w:val="00314AAA"/>
    <w:rsid w:val="00314C28"/>
    <w:rsid w:val="003168AF"/>
    <w:rsid w:val="00320D7A"/>
    <w:rsid w:val="00320E1F"/>
    <w:rsid w:val="00323B4D"/>
    <w:rsid w:val="00323BC9"/>
    <w:rsid w:val="00324368"/>
    <w:rsid w:val="00324513"/>
    <w:rsid w:val="00324621"/>
    <w:rsid w:val="00331E72"/>
    <w:rsid w:val="00332EC6"/>
    <w:rsid w:val="00332FB4"/>
    <w:rsid w:val="0033384E"/>
    <w:rsid w:val="003345BF"/>
    <w:rsid w:val="00334A0F"/>
    <w:rsid w:val="00337661"/>
    <w:rsid w:val="0034113C"/>
    <w:rsid w:val="003414C5"/>
    <w:rsid w:val="003415F5"/>
    <w:rsid w:val="003422EA"/>
    <w:rsid w:val="0034418E"/>
    <w:rsid w:val="00344984"/>
    <w:rsid w:val="00344A58"/>
    <w:rsid w:val="0034559B"/>
    <w:rsid w:val="00345ED4"/>
    <w:rsid w:val="0034609A"/>
    <w:rsid w:val="003464D1"/>
    <w:rsid w:val="00346A0F"/>
    <w:rsid w:val="003479D1"/>
    <w:rsid w:val="00347A0F"/>
    <w:rsid w:val="0035123C"/>
    <w:rsid w:val="0035217D"/>
    <w:rsid w:val="003557AE"/>
    <w:rsid w:val="00357A65"/>
    <w:rsid w:val="00357ADA"/>
    <w:rsid w:val="00357BF5"/>
    <w:rsid w:val="00357C7C"/>
    <w:rsid w:val="00360091"/>
    <w:rsid w:val="003601A5"/>
    <w:rsid w:val="00360BA0"/>
    <w:rsid w:val="0036121B"/>
    <w:rsid w:val="003616DC"/>
    <w:rsid w:val="00363283"/>
    <w:rsid w:val="00363B13"/>
    <w:rsid w:val="003646A6"/>
    <w:rsid w:val="003646A7"/>
    <w:rsid w:val="00364D8B"/>
    <w:rsid w:val="003666FE"/>
    <w:rsid w:val="00370E72"/>
    <w:rsid w:val="00372C27"/>
    <w:rsid w:val="0037322A"/>
    <w:rsid w:val="0037447D"/>
    <w:rsid w:val="00374FFB"/>
    <w:rsid w:val="00375374"/>
    <w:rsid w:val="0037582E"/>
    <w:rsid w:val="0037671D"/>
    <w:rsid w:val="00377262"/>
    <w:rsid w:val="00377936"/>
    <w:rsid w:val="003808AB"/>
    <w:rsid w:val="00384704"/>
    <w:rsid w:val="00384AA1"/>
    <w:rsid w:val="00384EC7"/>
    <w:rsid w:val="0039062B"/>
    <w:rsid w:val="00390708"/>
    <w:rsid w:val="00392886"/>
    <w:rsid w:val="003934C7"/>
    <w:rsid w:val="00394C15"/>
    <w:rsid w:val="00394DA4"/>
    <w:rsid w:val="003963EC"/>
    <w:rsid w:val="003A301C"/>
    <w:rsid w:val="003A3A0C"/>
    <w:rsid w:val="003A52B7"/>
    <w:rsid w:val="003A5FC1"/>
    <w:rsid w:val="003A7DF7"/>
    <w:rsid w:val="003B01EF"/>
    <w:rsid w:val="003B050A"/>
    <w:rsid w:val="003B1151"/>
    <w:rsid w:val="003B263F"/>
    <w:rsid w:val="003B2EBC"/>
    <w:rsid w:val="003B43E3"/>
    <w:rsid w:val="003B5462"/>
    <w:rsid w:val="003B69C8"/>
    <w:rsid w:val="003B720D"/>
    <w:rsid w:val="003B7237"/>
    <w:rsid w:val="003B7573"/>
    <w:rsid w:val="003B7969"/>
    <w:rsid w:val="003B7A96"/>
    <w:rsid w:val="003B7E9D"/>
    <w:rsid w:val="003C1427"/>
    <w:rsid w:val="003C2806"/>
    <w:rsid w:val="003C2851"/>
    <w:rsid w:val="003C325A"/>
    <w:rsid w:val="003C4032"/>
    <w:rsid w:val="003C4B18"/>
    <w:rsid w:val="003C6381"/>
    <w:rsid w:val="003C667D"/>
    <w:rsid w:val="003C7014"/>
    <w:rsid w:val="003D0294"/>
    <w:rsid w:val="003D1AE4"/>
    <w:rsid w:val="003D241C"/>
    <w:rsid w:val="003D28E0"/>
    <w:rsid w:val="003D2C9F"/>
    <w:rsid w:val="003D2F10"/>
    <w:rsid w:val="003D31D8"/>
    <w:rsid w:val="003D4051"/>
    <w:rsid w:val="003D57F9"/>
    <w:rsid w:val="003D7ADD"/>
    <w:rsid w:val="003E0E6D"/>
    <w:rsid w:val="003E18D0"/>
    <w:rsid w:val="003E3953"/>
    <w:rsid w:val="003E3BB3"/>
    <w:rsid w:val="003E40C9"/>
    <w:rsid w:val="003E4344"/>
    <w:rsid w:val="003E49B6"/>
    <w:rsid w:val="003E5228"/>
    <w:rsid w:val="003E68A3"/>
    <w:rsid w:val="003E68AE"/>
    <w:rsid w:val="003E69E9"/>
    <w:rsid w:val="003F3E55"/>
    <w:rsid w:val="003F4205"/>
    <w:rsid w:val="003F4850"/>
    <w:rsid w:val="003F5B56"/>
    <w:rsid w:val="00400E27"/>
    <w:rsid w:val="004011C9"/>
    <w:rsid w:val="00402A61"/>
    <w:rsid w:val="00403538"/>
    <w:rsid w:val="00404D6B"/>
    <w:rsid w:val="00405116"/>
    <w:rsid w:val="004056A2"/>
    <w:rsid w:val="004056B5"/>
    <w:rsid w:val="004059BA"/>
    <w:rsid w:val="00405CD5"/>
    <w:rsid w:val="00405DB2"/>
    <w:rsid w:val="0040615E"/>
    <w:rsid w:val="004067D3"/>
    <w:rsid w:val="00407CD9"/>
    <w:rsid w:val="00411439"/>
    <w:rsid w:val="00411E7B"/>
    <w:rsid w:val="00411F47"/>
    <w:rsid w:val="00412538"/>
    <w:rsid w:val="0041284D"/>
    <w:rsid w:val="00415026"/>
    <w:rsid w:val="00415C99"/>
    <w:rsid w:val="00420EFC"/>
    <w:rsid w:val="004213E8"/>
    <w:rsid w:val="004217E7"/>
    <w:rsid w:val="004229D2"/>
    <w:rsid w:val="00422B64"/>
    <w:rsid w:val="00422E5C"/>
    <w:rsid w:val="00424D67"/>
    <w:rsid w:val="00425100"/>
    <w:rsid w:val="004259F7"/>
    <w:rsid w:val="004279BA"/>
    <w:rsid w:val="004307AB"/>
    <w:rsid w:val="00430E0A"/>
    <w:rsid w:val="00431004"/>
    <w:rsid w:val="0043273B"/>
    <w:rsid w:val="00432C1A"/>
    <w:rsid w:val="0043470F"/>
    <w:rsid w:val="00434E2D"/>
    <w:rsid w:val="00435316"/>
    <w:rsid w:val="004355F2"/>
    <w:rsid w:val="00435BCC"/>
    <w:rsid w:val="00436342"/>
    <w:rsid w:val="00436815"/>
    <w:rsid w:val="00436884"/>
    <w:rsid w:val="0043790C"/>
    <w:rsid w:val="00437CD8"/>
    <w:rsid w:val="00441978"/>
    <w:rsid w:val="00442763"/>
    <w:rsid w:val="00443724"/>
    <w:rsid w:val="00443D4F"/>
    <w:rsid w:val="004445C4"/>
    <w:rsid w:val="00444B0B"/>
    <w:rsid w:val="00444C42"/>
    <w:rsid w:val="0044562F"/>
    <w:rsid w:val="00445BB2"/>
    <w:rsid w:val="00446D38"/>
    <w:rsid w:val="00447E1C"/>
    <w:rsid w:val="00450C31"/>
    <w:rsid w:val="004518B7"/>
    <w:rsid w:val="0045203D"/>
    <w:rsid w:val="00453C92"/>
    <w:rsid w:val="00454110"/>
    <w:rsid w:val="004557AA"/>
    <w:rsid w:val="004566AD"/>
    <w:rsid w:val="00456F1D"/>
    <w:rsid w:val="004602DF"/>
    <w:rsid w:val="00461AE6"/>
    <w:rsid w:val="004621BB"/>
    <w:rsid w:val="00465ECC"/>
    <w:rsid w:val="004662E3"/>
    <w:rsid w:val="004663B7"/>
    <w:rsid w:val="0046640D"/>
    <w:rsid w:val="00467183"/>
    <w:rsid w:val="00471E95"/>
    <w:rsid w:val="004727DF"/>
    <w:rsid w:val="00472BE2"/>
    <w:rsid w:val="00473C6F"/>
    <w:rsid w:val="004760D6"/>
    <w:rsid w:val="004761C3"/>
    <w:rsid w:val="00476440"/>
    <w:rsid w:val="00476535"/>
    <w:rsid w:val="00476DFD"/>
    <w:rsid w:val="00477BF9"/>
    <w:rsid w:val="00480931"/>
    <w:rsid w:val="00480B7C"/>
    <w:rsid w:val="00481847"/>
    <w:rsid w:val="00483412"/>
    <w:rsid w:val="00483C62"/>
    <w:rsid w:val="00484583"/>
    <w:rsid w:val="0048463B"/>
    <w:rsid w:val="00484EDE"/>
    <w:rsid w:val="00486015"/>
    <w:rsid w:val="00486408"/>
    <w:rsid w:val="00490B91"/>
    <w:rsid w:val="00490D95"/>
    <w:rsid w:val="004918F7"/>
    <w:rsid w:val="00495602"/>
    <w:rsid w:val="00495CCE"/>
    <w:rsid w:val="004963E7"/>
    <w:rsid w:val="00497964"/>
    <w:rsid w:val="004A0FCE"/>
    <w:rsid w:val="004A1505"/>
    <w:rsid w:val="004A1831"/>
    <w:rsid w:val="004A1B4C"/>
    <w:rsid w:val="004A213A"/>
    <w:rsid w:val="004A2628"/>
    <w:rsid w:val="004A3E0F"/>
    <w:rsid w:val="004A496D"/>
    <w:rsid w:val="004A56FA"/>
    <w:rsid w:val="004A763A"/>
    <w:rsid w:val="004A7702"/>
    <w:rsid w:val="004B2E91"/>
    <w:rsid w:val="004B3793"/>
    <w:rsid w:val="004B4476"/>
    <w:rsid w:val="004B4A2D"/>
    <w:rsid w:val="004B4DD5"/>
    <w:rsid w:val="004B5589"/>
    <w:rsid w:val="004B75D4"/>
    <w:rsid w:val="004C1909"/>
    <w:rsid w:val="004C2C01"/>
    <w:rsid w:val="004C52D3"/>
    <w:rsid w:val="004C6256"/>
    <w:rsid w:val="004C6AE2"/>
    <w:rsid w:val="004C6E97"/>
    <w:rsid w:val="004C75E2"/>
    <w:rsid w:val="004C7B12"/>
    <w:rsid w:val="004D1350"/>
    <w:rsid w:val="004D15B2"/>
    <w:rsid w:val="004D2E5B"/>
    <w:rsid w:val="004D324D"/>
    <w:rsid w:val="004D3388"/>
    <w:rsid w:val="004D4023"/>
    <w:rsid w:val="004D65BC"/>
    <w:rsid w:val="004D6BBE"/>
    <w:rsid w:val="004E0706"/>
    <w:rsid w:val="004E1D56"/>
    <w:rsid w:val="004E2684"/>
    <w:rsid w:val="004E321F"/>
    <w:rsid w:val="004E384C"/>
    <w:rsid w:val="004E3CEA"/>
    <w:rsid w:val="004E3F41"/>
    <w:rsid w:val="004E467E"/>
    <w:rsid w:val="004E50DE"/>
    <w:rsid w:val="004E731D"/>
    <w:rsid w:val="004F016F"/>
    <w:rsid w:val="004F0836"/>
    <w:rsid w:val="004F2C3B"/>
    <w:rsid w:val="004F58F7"/>
    <w:rsid w:val="004F67DB"/>
    <w:rsid w:val="004F6CB8"/>
    <w:rsid w:val="004F7DD7"/>
    <w:rsid w:val="004F7E53"/>
    <w:rsid w:val="0050051F"/>
    <w:rsid w:val="005014A4"/>
    <w:rsid w:val="005017AD"/>
    <w:rsid w:val="00502050"/>
    <w:rsid w:val="00502060"/>
    <w:rsid w:val="0050324B"/>
    <w:rsid w:val="0050555E"/>
    <w:rsid w:val="0050673B"/>
    <w:rsid w:val="00507897"/>
    <w:rsid w:val="00507E31"/>
    <w:rsid w:val="00510F8C"/>
    <w:rsid w:val="00512152"/>
    <w:rsid w:val="00514D12"/>
    <w:rsid w:val="00515A53"/>
    <w:rsid w:val="005173EC"/>
    <w:rsid w:val="00517C26"/>
    <w:rsid w:val="00520036"/>
    <w:rsid w:val="00520D5F"/>
    <w:rsid w:val="00522D17"/>
    <w:rsid w:val="00522FD8"/>
    <w:rsid w:val="005232F4"/>
    <w:rsid w:val="00525D7C"/>
    <w:rsid w:val="00526BEE"/>
    <w:rsid w:val="00530D77"/>
    <w:rsid w:val="00530F2B"/>
    <w:rsid w:val="00531269"/>
    <w:rsid w:val="005336C1"/>
    <w:rsid w:val="005356E7"/>
    <w:rsid w:val="005360DE"/>
    <w:rsid w:val="0053739C"/>
    <w:rsid w:val="00537550"/>
    <w:rsid w:val="005375DE"/>
    <w:rsid w:val="00540495"/>
    <w:rsid w:val="005419CE"/>
    <w:rsid w:val="0054281B"/>
    <w:rsid w:val="00544823"/>
    <w:rsid w:val="005464A4"/>
    <w:rsid w:val="00546F22"/>
    <w:rsid w:val="00547C8C"/>
    <w:rsid w:val="005515D4"/>
    <w:rsid w:val="0055211E"/>
    <w:rsid w:val="005529C6"/>
    <w:rsid w:val="00553248"/>
    <w:rsid w:val="005532E3"/>
    <w:rsid w:val="00553727"/>
    <w:rsid w:val="00554AD0"/>
    <w:rsid w:val="005604CE"/>
    <w:rsid w:val="00560CE9"/>
    <w:rsid w:val="00561E3A"/>
    <w:rsid w:val="00565EC8"/>
    <w:rsid w:val="00566E18"/>
    <w:rsid w:val="0057108C"/>
    <w:rsid w:val="00571229"/>
    <w:rsid w:val="0057244D"/>
    <w:rsid w:val="00572AD4"/>
    <w:rsid w:val="00576AF7"/>
    <w:rsid w:val="0058035E"/>
    <w:rsid w:val="00580AF8"/>
    <w:rsid w:val="0058154B"/>
    <w:rsid w:val="005818F1"/>
    <w:rsid w:val="00582D36"/>
    <w:rsid w:val="00584381"/>
    <w:rsid w:val="00585639"/>
    <w:rsid w:val="00586064"/>
    <w:rsid w:val="00586E97"/>
    <w:rsid w:val="005907C3"/>
    <w:rsid w:val="00590D57"/>
    <w:rsid w:val="00591FC0"/>
    <w:rsid w:val="005933EB"/>
    <w:rsid w:val="005936A2"/>
    <w:rsid w:val="00593EE5"/>
    <w:rsid w:val="0059419F"/>
    <w:rsid w:val="005A0321"/>
    <w:rsid w:val="005A16BE"/>
    <w:rsid w:val="005A1CEE"/>
    <w:rsid w:val="005A44B2"/>
    <w:rsid w:val="005A58F7"/>
    <w:rsid w:val="005A5BAA"/>
    <w:rsid w:val="005A6A4B"/>
    <w:rsid w:val="005A6B8C"/>
    <w:rsid w:val="005A780C"/>
    <w:rsid w:val="005A7B1D"/>
    <w:rsid w:val="005B04D5"/>
    <w:rsid w:val="005B0EE9"/>
    <w:rsid w:val="005B301B"/>
    <w:rsid w:val="005B59B5"/>
    <w:rsid w:val="005C108F"/>
    <w:rsid w:val="005C2912"/>
    <w:rsid w:val="005C2DB0"/>
    <w:rsid w:val="005C3835"/>
    <w:rsid w:val="005C46AA"/>
    <w:rsid w:val="005C60FA"/>
    <w:rsid w:val="005C6109"/>
    <w:rsid w:val="005C7416"/>
    <w:rsid w:val="005D3D51"/>
    <w:rsid w:val="005D3E96"/>
    <w:rsid w:val="005D3F99"/>
    <w:rsid w:val="005D47F8"/>
    <w:rsid w:val="005D5394"/>
    <w:rsid w:val="005D70CE"/>
    <w:rsid w:val="005E08CE"/>
    <w:rsid w:val="005E116F"/>
    <w:rsid w:val="005E3ECD"/>
    <w:rsid w:val="005E3F96"/>
    <w:rsid w:val="005E4ADE"/>
    <w:rsid w:val="005E4D9F"/>
    <w:rsid w:val="005E5110"/>
    <w:rsid w:val="005F3B44"/>
    <w:rsid w:val="005F4A42"/>
    <w:rsid w:val="005F5469"/>
    <w:rsid w:val="005F6355"/>
    <w:rsid w:val="005F7B45"/>
    <w:rsid w:val="00600854"/>
    <w:rsid w:val="00601883"/>
    <w:rsid w:val="00601B03"/>
    <w:rsid w:val="00602ADC"/>
    <w:rsid w:val="006030A5"/>
    <w:rsid w:val="006064CB"/>
    <w:rsid w:val="00607C75"/>
    <w:rsid w:val="006103B5"/>
    <w:rsid w:val="00612362"/>
    <w:rsid w:val="00612AB6"/>
    <w:rsid w:val="00612CC1"/>
    <w:rsid w:val="00612D5B"/>
    <w:rsid w:val="0061358F"/>
    <w:rsid w:val="006152F0"/>
    <w:rsid w:val="006158B6"/>
    <w:rsid w:val="006168FC"/>
    <w:rsid w:val="00617505"/>
    <w:rsid w:val="006177CB"/>
    <w:rsid w:val="00620484"/>
    <w:rsid w:val="00622E9C"/>
    <w:rsid w:val="0062424D"/>
    <w:rsid w:val="00624755"/>
    <w:rsid w:val="006248C6"/>
    <w:rsid w:val="00624B8C"/>
    <w:rsid w:val="00624EBA"/>
    <w:rsid w:val="006279B1"/>
    <w:rsid w:val="006303F5"/>
    <w:rsid w:val="00630B7F"/>
    <w:rsid w:val="00632758"/>
    <w:rsid w:val="00632F12"/>
    <w:rsid w:val="00633054"/>
    <w:rsid w:val="00634B00"/>
    <w:rsid w:val="00634C75"/>
    <w:rsid w:val="00634E67"/>
    <w:rsid w:val="00634F4E"/>
    <w:rsid w:val="0063648B"/>
    <w:rsid w:val="006366AF"/>
    <w:rsid w:val="00637195"/>
    <w:rsid w:val="00637D90"/>
    <w:rsid w:val="00640070"/>
    <w:rsid w:val="0064089F"/>
    <w:rsid w:val="00642835"/>
    <w:rsid w:val="00643886"/>
    <w:rsid w:val="0064535D"/>
    <w:rsid w:val="0064598D"/>
    <w:rsid w:val="00647FED"/>
    <w:rsid w:val="0065038B"/>
    <w:rsid w:val="00651CEB"/>
    <w:rsid w:val="00652866"/>
    <w:rsid w:val="00653751"/>
    <w:rsid w:val="00653BE7"/>
    <w:rsid w:val="00655470"/>
    <w:rsid w:val="00655BEB"/>
    <w:rsid w:val="0065677E"/>
    <w:rsid w:val="00656E93"/>
    <w:rsid w:val="006579DB"/>
    <w:rsid w:val="00663898"/>
    <w:rsid w:val="00663B04"/>
    <w:rsid w:val="00664837"/>
    <w:rsid w:val="006653D7"/>
    <w:rsid w:val="00666351"/>
    <w:rsid w:val="00666D13"/>
    <w:rsid w:val="0066707D"/>
    <w:rsid w:val="00667E53"/>
    <w:rsid w:val="0067057B"/>
    <w:rsid w:val="006707F9"/>
    <w:rsid w:val="00670CD3"/>
    <w:rsid w:val="0067357E"/>
    <w:rsid w:val="00673CFF"/>
    <w:rsid w:val="00675E34"/>
    <w:rsid w:val="00676715"/>
    <w:rsid w:val="00677141"/>
    <w:rsid w:val="006817A3"/>
    <w:rsid w:val="0068336C"/>
    <w:rsid w:val="006851B8"/>
    <w:rsid w:val="00685537"/>
    <w:rsid w:val="00686922"/>
    <w:rsid w:val="00687832"/>
    <w:rsid w:val="00690139"/>
    <w:rsid w:val="0069037D"/>
    <w:rsid w:val="006907EC"/>
    <w:rsid w:val="00690870"/>
    <w:rsid w:val="006913BB"/>
    <w:rsid w:val="00692453"/>
    <w:rsid w:val="006926D0"/>
    <w:rsid w:val="00692AC8"/>
    <w:rsid w:val="00692F3D"/>
    <w:rsid w:val="00694D48"/>
    <w:rsid w:val="00696F7C"/>
    <w:rsid w:val="00697A88"/>
    <w:rsid w:val="006A032E"/>
    <w:rsid w:val="006A17F0"/>
    <w:rsid w:val="006A189A"/>
    <w:rsid w:val="006A2228"/>
    <w:rsid w:val="006A4B0C"/>
    <w:rsid w:val="006A50B3"/>
    <w:rsid w:val="006A5223"/>
    <w:rsid w:val="006A5CE8"/>
    <w:rsid w:val="006A698A"/>
    <w:rsid w:val="006B032B"/>
    <w:rsid w:val="006B0764"/>
    <w:rsid w:val="006B19A4"/>
    <w:rsid w:val="006B293E"/>
    <w:rsid w:val="006B3B2B"/>
    <w:rsid w:val="006B3C68"/>
    <w:rsid w:val="006B40DF"/>
    <w:rsid w:val="006B4D19"/>
    <w:rsid w:val="006B507B"/>
    <w:rsid w:val="006B5677"/>
    <w:rsid w:val="006B6A25"/>
    <w:rsid w:val="006B6FDB"/>
    <w:rsid w:val="006B758A"/>
    <w:rsid w:val="006B7E6E"/>
    <w:rsid w:val="006C05FE"/>
    <w:rsid w:val="006C136C"/>
    <w:rsid w:val="006C39CE"/>
    <w:rsid w:val="006C3CA5"/>
    <w:rsid w:val="006C3FB4"/>
    <w:rsid w:val="006C4365"/>
    <w:rsid w:val="006C48C6"/>
    <w:rsid w:val="006C4BC4"/>
    <w:rsid w:val="006C63BC"/>
    <w:rsid w:val="006C79D1"/>
    <w:rsid w:val="006C7EC7"/>
    <w:rsid w:val="006D0923"/>
    <w:rsid w:val="006D331C"/>
    <w:rsid w:val="006D4565"/>
    <w:rsid w:val="006D496F"/>
    <w:rsid w:val="006E07E2"/>
    <w:rsid w:val="006E0BE3"/>
    <w:rsid w:val="006E0CBB"/>
    <w:rsid w:val="006E32FF"/>
    <w:rsid w:val="006E431C"/>
    <w:rsid w:val="006F30DA"/>
    <w:rsid w:val="006F32CC"/>
    <w:rsid w:val="006F430F"/>
    <w:rsid w:val="006F4514"/>
    <w:rsid w:val="006F50AE"/>
    <w:rsid w:val="006F5F3E"/>
    <w:rsid w:val="006F62AD"/>
    <w:rsid w:val="006F7D66"/>
    <w:rsid w:val="00700849"/>
    <w:rsid w:val="007018D7"/>
    <w:rsid w:val="00702217"/>
    <w:rsid w:val="00703760"/>
    <w:rsid w:val="0070408E"/>
    <w:rsid w:val="00704BF4"/>
    <w:rsid w:val="007120B1"/>
    <w:rsid w:val="00712349"/>
    <w:rsid w:val="00714A25"/>
    <w:rsid w:val="0071525F"/>
    <w:rsid w:val="00715C0F"/>
    <w:rsid w:val="00715CF3"/>
    <w:rsid w:val="00717324"/>
    <w:rsid w:val="00720F66"/>
    <w:rsid w:val="00722A46"/>
    <w:rsid w:val="00724295"/>
    <w:rsid w:val="00724A9A"/>
    <w:rsid w:val="0072535F"/>
    <w:rsid w:val="00727928"/>
    <w:rsid w:val="0073060D"/>
    <w:rsid w:val="0073122A"/>
    <w:rsid w:val="007314FF"/>
    <w:rsid w:val="00731F41"/>
    <w:rsid w:val="0073237C"/>
    <w:rsid w:val="0073479D"/>
    <w:rsid w:val="00734EA4"/>
    <w:rsid w:val="00735F51"/>
    <w:rsid w:val="00736234"/>
    <w:rsid w:val="00736A13"/>
    <w:rsid w:val="007373AC"/>
    <w:rsid w:val="0073770A"/>
    <w:rsid w:val="00737C01"/>
    <w:rsid w:val="00740908"/>
    <w:rsid w:val="00741F3E"/>
    <w:rsid w:val="00743074"/>
    <w:rsid w:val="007433CB"/>
    <w:rsid w:val="00744EC7"/>
    <w:rsid w:val="0074525A"/>
    <w:rsid w:val="00745763"/>
    <w:rsid w:val="00746C5E"/>
    <w:rsid w:val="00747680"/>
    <w:rsid w:val="007478D5"/>
    <w:rsid w:val="00747ECD"/>
    <w:rsid w:val="007526D3"/>
    <w:rsid w:val="00752942"/>
    <w:rsid w:val="00752DAA"/>
    <w:rsid w:val="007536B5"/>
    <w:rsid w:val="00754B82"/>
    <w:rsid w:val="00755558"/>
    <w:rsid w:val="0075594A"/>
    <w:rsid w:val="00755ADE"/>
    <w:rsid w:val="00755B05"/>
    <w:rsid w:val="0075720B"/>
    <w:rsid w:val="00757225"/>
    <w:rsid w:val="007579B0"/>
    <w:rsid w:val="00761AA8"/>
    <w:rsid w:val="00762289"/>
    <w:rsid w:val="00763952"/>
    <w:rsid w:val="007655CD"/>
    <w:rsid w:val="00765D46"/>
    <w:rsid w:val="00765E7C"/>
    <w:rsid w:val="007660B5"/>
    <w:rsid w:val="007665E1"/>
    <w:rsid w:val="00766749"/>
    <w:rsid w:val="0076776F"/>
    <w:rsid w:val="00767FBD"/>
    <w:rsid w:val="00770BFA"/>
    <w:rsid w:val="0077394B"/>
    <w:rsid w:val="00773AE6"/>
    <w:rsid w:val="007777FA"/>
    <w:rsid w:val="00777A09"/>
    <w:rsid w:val="00781021"/>
    <w:rsid w:val="0078132F"/>
    <w:rsid w:val="00781BE5"/>
    <w:rsid w:val="00781E0E"/>
    <w:rsid w:val="00782160"/>
    <w:rsid w:val="007830F0"/>
    <w:rsid w:val="00783345"/>
    <w:rsid w:val="00785298"/>
    <w:rsid w:val="007854A1"/>
    <w:rsid w:val="007862FC"/>
    <w:rsid w:val="0078682D"/>
    <w:rsid w:val="007874AD"/>
    <w:rsid w:val="00787F87"/>
    <w:rsid w:val="0079136B"/>
    <w:rsid w:val="00791BCE"/>
    <w:rsid w:val="00791C2B"/>
    <w:rsid w:val="00792C62"/>
    <w:rsid w:val="007933C6"/>
    <w:rsid w:val="00793866"/>
    <w:rsid w:val="00793EE8"/>
    <w:rsid w:val="00794E43"/>
    <w:rsid w:val="00796404"/>
    <w:rsid w:val="00796E2A"/>
    <w:rsid w:val="007A1977"/>
    <w:rsid w:val="007A28DB"/>
    <w:rsid w:val="007A29D0"/>
    <w:rsid w:val="007A5F7A"/>
    <w:rsid w:val="007A741E"/>
    <w:rsid w:val="007A786A"/>
    <w:rsid w:val="007B507E"/>
    <w:rsid w:val="007B570F"/>
    <w:rsid w:val="007B64DF"/>
    <w:rsid w:val="007B7017"/>
    <w:rsid w:val="007B7662"/>
    <w:rsid w:val="007C2207"/>
    <w:rsid w:val="007C2B47"/>
    <w:rsid w:val="007C2D8C"/>
    <w:rsid w:val="007C2E29"/>
    <w:rsid w:val="007C37A8"/>
    <w:rsid w:val="007C3E3E"/>
    <w:rsid w:val="007C4A7F"/>
    <w:rsid w:val="007C7AA7"/>
    <w:rsid w:val="007D3A90"/>
    <w:rsid w:val="007D5A30"/>
    <w:rsid w:val="007D7DD1"/>
    <w:rsid w:val="007E0766"/>
    <w:rsid w:val="007E1349"/>
    <w:rsid w:val="007E1575"/>
    <w:rsid w:val="007E186D"/>
    <w:rsid w:val="007E2C24"/>
    <w:rsid w:val="007E393C"/>
    <w:rsid w:val="007E4F94"/>
    <w:rsid w:val="007E62D9"/>
    <w:rsid w:val="007F0A70"/>
    <w:rsid w:val="007F0B1E"/>
    <w:rsid w:val="007F0B49"/>
    <w:rsid w:val="007F1D8F"/>
    <w:rsid w:val="007F2618"/>
    <w:rsid w:val="007F3F2E"/>
    <w:rsid w:val="007F4711"/>
    <w:rsid w:val="007F4AFB"/>
    <w:rsid w:val="007F4E59"/>
    <w:rsid w:val="007F4F27"/>
    <w:rsid w:val="007F5BE5"/>
    <w:rsid w:val="007F6401"/>
    <w:rsid w:val="007F7A6B"/>
    <w:rsid w:val="007F7B1F"/>
    <w:rsid w:val="008015EC"/>
    <w:rsid w:val="00801909"/>
    <w:rsid w:val="008019FB"/>
    <w:rsid w:val="00802133"/>
    <w:rsid w:val="00802EE8"/>
    <w:rsid w:val="00805D0F"/>
    <w:rsid w:val="008075FA"/>
    <w:rsid w:val="0081214A"/>
    <w:rsid w:val="008121DA"/>
    <w:rsid w:val="00813669"/>
    <w:rsid w:val="008138DF"/>
    <w:rsid w:val="00813A4F"/>
    <w:rsid w:val="008145D9"/>
    <w:rsid w:val="00814E01"/>
    <w:rsid w:val="008155EF"/>
    <w:rsid w:val="00816EFD"/>
    <w:rsid w:val="00817C32"/>
    <w:rsid w:val="00820F48"/>
    <w:rsid w:val="0082279F"/>
    <w:rsid w:val="008229A1"/>
    <w:rsid w:val="00822A36"/>
    <w:rsid w:val="00823492"/>
    <w:rsid w:val="00824262"/>
    <w:rsid w:val="008244CF"/>
    <w:rsid w:val="00825882"/>
    <w:rsid w:val="00825925"/>
    <w:rsid w:val="00826B86"/>
    <w:rsid w:val="00830B0D"/>
    <w:rsid w:val="00831A03"/>
    <w:rsid w:val="00832A07"/>
    <w:rsid w:val="0083302B"/>
    <w:rsid w:val="00833E7F"/>
    <w:rsid w:val="00840696"/>
    <w:rsid w:val="00841553"/>
    <w:rsid w:val="00841AC7"/>
    <w:rsid w:val="00841BD5"/>
    <w:rsid w:val="00844DDB"/>
    <w:rsid w:val="008454CB"/>
    <w:rsid w:val="0084597D"/>
    <w:rsid w:val="00846DD5"/>
    <w:rsid w:val="00846F83"/>
    <w:rsid w:val="008505BD"/>
    <w:rsid w:val="008516F8"/>
    <w:rsid w:val="00851D58"/>
    <w:rsid w:val="008547FC"/>
    <w:rsid w:val="008549EB"/>
    <w:rsid w:val="00855154"/>
    <w:rsid w:val="00855E96"/>
    <w:rsid w:val="00856088"/>
    <w:rsid w:val="00860539"/>
    <w:rsid w:val="00860BB2"/>
    <w:rsid w:val="0086192B"/>
    <w:rsid w:val="00861B52"/>
    <w:rsid w:val="00862117"/>
    <w:rsid w:val="0086257D"/>
    <w:rsid w:val="00863239"/>
    <w:rsid w:val="0086468B"/>
    <w:rsid w:val="00864EC8"/>
    <w:rsid w:val="00865260"/>
    <w:rsid w:val="008662FC"/>
    <w:rsid w:val="00867709"/>
    <w:rsid w:val="00870230"/>
    <w:rsid w:val="00870A19"/>
    <w:rsid w:val="00870B25"/>
    <w:rsid w:val="00870BE0"/>
    <w:rsid w:val="00870E83"/>
    <w:rsid w:val="0087313D"/>
    <w:rsid w:val="008767DE"/>
    <w:rsid w:val="00876840"/>
    <w:rsid w:val="00880857"/>
    <w:rsid w:val="00881816"/>
    <w:rsid w:val="00881AE4"/>
    <w:rsid w:val="008821BF"/>
    <w:rsid w:val="0088456D"/>
    <w:rsid w:val="00885D30"/>
    <w:rsid w:val="00890B99"/>
    <w:rsid w:val="00890EA2"/>
    <w:rsid w:val="00891202"/>
    <w:rsid w:val="00891930"/>
    <w:rsid w:val="0089276E"/>
    <w:rsid w:val="00892E7F"/>
    <w:rsid w:val="00894F22"/>
    <w:rsid w:val="008956C5"/>
    <w:rsid w:val="008A020C"/>
    <w:rsid w:val="008A0A6E"/>
    <w:rsid w:val="008A0F39"/>
    <w:rsid w:val="008A10EB"/>
    <w:rsid w:val="008A1464"/>
    <w:rsid w:val="008A2719"/>
    <w:rsid w:val="008A2853"/>
    <w:rsid w:val="008A3B94"/>
    <w:rsid w:val="008A4954"/>
    <w:rsid w:val="008A4B51"/>
    <w:rsid w:val="008A4B82"/>
    <w:rsid w:val="008A5653"/>
    <w:rsid w:val="008A5C83"/>
    <w:rsid w:val="008A5E03"/>
    <w:rsid w:val="008A604C"/>
    <w:rsid w:val="008A68C3"/>
    <w:rsid w:val="008A7B65"/>
    <w:rsid w:val="008B0561"/>
    <w:rsid w:val="008B0C75"/>
    <w:rsid w:val="008B2E49"/>
    <w:rsid w:val="008B3C52"/>
    <w:rsid w:val="008B5920"/>
    <w:rsid w:val="008B5EFB"/>
    <w:rsid w:val="008B6BE9"/>
    <w:rsid w:val="008C06A0"/>
    <w:rsid w:val="008C3371"/>
    <w:rsid w:val="008C37C1"/>
    <w:rsid w:val="008C3F04"/>
    <w:rsid w:val="008C467E"/>
    <w:rsid w:val="008C4FCB"/>
    <w:rsid w:val="008C578F"/>
    <w:rsid w:val="008C6963"/>
    <w:rsid w:val="008C6F3D"/>
    <w:rsid w:val="008C6FDA"/>
    <w:rsid w:val="008C73E1"/>
    <w:rsid w:val="008D1066"/>
    <w:rsid w:val="008D2C70"/>
    <w:rsid w:val="008D31F3"/>
    <w:rsid w:val="008D3B4F"/>
    <w:rsid w:val="008D41EB"/>
    <w:rsid w:val="008D6FAF"/>
    <w:rsid w:val="008E1B01"/>
    <w:rsid w:val="008E26CE"/>
    <w:rsid w:val="008E31A1"/>
    <w:rsid w:val="008E5340"/>
    <w:rsid w:val="008E5880"/>
    <w:rsid w:val="008E5B17"/>
    <w:rsid w:val="008E5D3D"/>
    <w:rsid w:val="008E6014"/>
    <w:rsid w:val="008E6E20"/>
    <w:rsid w:val="008E7488"/>
    <w:rsid w:val="008E788B"/>
    <w:rsid w:val="008E7A0D"/>
    <w:rsid w:val="008F2EA7"/>
    <w:rsid w:val="008F6047"/>
    <w:rsid w:val="008F7244"/>
    <w:rsid w:val="0090002D"/>
    <w:rsid w:val="00902326"/>
    <w:rsid w:val="00902B6A"/>
    <w:rsid w:val="009034A7"/>
    <w:rsid w:val="00903693"/>
    <w:rsid w:val="00904073"/>
    <w:rsid w:val="00904682"/>
    <w:rsid w:val="00907D57"/>
    <w:rsid w:val="009105C1"/>
    <w:rsid w:val="009123B9"/>
    <w:rsid w:val="009131F5"/>
    <w:rsid w:val="009135A2"/>
    <w:rsid w:val="0091373B"/>
    <w:rsid w:val="00913E28"/>
    <w:rsid w:val="00915591"/>
    <w:rsid w:val="009177CB"/>
    <w:rsid w:val="009227BB"/>
    <w:rsid w:val="009234C3"/>
    <w:rsid w:val="009242A4"/>
    <w:rsid w:val="00924753"/>
    <w:rsid w:val="009247EC"/>
    <w:rsid w:val="009253E8"/>
    <w:rsid w:val="00927FE0"/>
    <w:rsid w:val="009315F5"/>
    <w:rsid w:val="00931B66"/>
    <w:rsid w:val="009326F4"/>
    <w:rsid w:val="0093297A"/>
    <w:rsid w:val="0093394E"/>
    <w:rsid w:val="009378B7"/>
    <w:rsid w:val="00941806"/>
    <w:rsid w:val="0094367B"/>
    <w:rsid w:val="00944471"/>
    <w:rsid w:val="0094453E"/>
    <w:rsid w:val="00944C66"/>
    <w:rsid w:val="009452ED"/>
    <w:rsid w:val="00946431"/>
    <w:rsid w:val="00946EAD"/>
    <w:rsid w:val="009472C8"/>
    <w:rsid w:val="00947659"/>
    <w:rsid w:val="0095037C"/>
    <w:rsid w:val="009512B9"/>
    <w:rsid w:val="0095287A"/>
    <w:rsid w:val="00954B52"/>
    <w:rsid w:val="0095539B"/>
    <w:rsid w:val="0095575C"/>
    <w:rsid w:val="00956412"/>
    <w:rsid w:val="00956889"/>
    <w:rsid w:val="00956FDB"/>
    <w:rsid w:val="00957409"/>
    <w:rsid w:val="00960108"/>
    <w:rsid w:val="009617A2"/>
    <w:rsid w:val="0096497C"/>
    <w:rsid w:val="00964D56"/>
    <w:rsid w:val="00964F6E"/>
    <w:rsid w:val="009658F7"/>
    <w:rsid w:val="00965B16"/>
    <w:rsid w:val="00965E76"/>
    <w:rsid w:val="00965FA7"/>
    <w:rsid w:val="00967E07"/>
    <w:rsid w:val="009700E4"/>
    <w:rsid w:val="00970787"/>
    <w:rsid w:val="00971076"/>
    <w:rsid w:val="009717F9"/>
    <w:rsid w:val="00972E5B"/>
    <w:rsid w:val="00973B8E"/>
    <w:rsid w:val="00973E9B"/>
    <w:rsid w:val="00981ECE"/>
    <w:rsid w:val="009820F1"/>
    <w:rsid w:val="009829CA"/>
    <w:rsid w:val="009829F6"/>
    <w:rsid w:val="009842AA"/>
    <w:rsid w:val="009843FC"/>
    <w:rsid w:val="00984CEF"/>
    <w:rsid w:val="00985095"/>
    <w:rsid w:val="009852C1"/>
    <w:rsid w:val="00987975"/>
    <w:rsid w:val="00990BE3"/>
    <w:rsid w:val="00991865"/>
    <w:rsid w:val="00992093"/>
    <w:rsid w:val="00992C8B"/>
    <w:rsid w:val="00992D26"/>
    <w:rsid w:val="00994D0A"/>
    <w:rsid w:val="00997C15"/>
    <w:rsid w:val="009A01C7"/>
    <w:rsid w:val="009A17FF"/>
    <w:rsid w:val="009A1C0F"/>
    <w:rsid w:val="009A2AAB"/>
    <w:rsid w:val="009A2B5F"/>
    <w:rsid w:val="009A3EFD"/>
    <w:rsid w:val="009A4515"/>
    <w:rsid w:val="009A6183"/>
    <w:rsid w:val="009A6ED9"/>
    <w:rsid w:val="009A735F"/>
    <w:rsid w:val="009A75AB"/>
    <w:rsid w:val="009A7A6B"/>
    <w:rsid w:val="009B0722"/>
    <w:rsid w:val="009B101F"/>
    <w:rsid w:val="009B1E53"/>
    <w:rsid w:val="009B3E14"/>
    <w:rsid w:val="009B3E17"/>
    <w:rsid w:val="009B458B"/>
    <w:rsid w:val="009B57BC"/>
    <w:rsid w:val="009B6072"/>
    <w:rsid w:val="009C00FB"/>
    <w:rsid w:val="009C0156"/>
    <w:rsid w:val="009C052F"/>
    <w:rsid w:val="009C0C04"/>
    <w:rsid w:val="009C1AC5"/>
    <w:rsid w:val="009C44FB"/>
    <w:rsid w:val="009C4982"/>
    <w:rsid w:val="009C50CB"/>
    <w:rsid w:val="009C5790"/>
    <w:rsid w:val="009C67A3"/>
    <w:rsid w:val="009D00CA"/>
    <w:rsid w:val="009D3119"/>
    <w:rsid w:val="009D4307"/>
    <w:rsid w:val="009D442A"/>
    <w:rsid w:val="009D4865"/>
    <w:rsid w:val="009D4CAD"/>
    <w:rsid w:val="009D5028"/>
    <w:rsid w:val="009D5DF6"/>
    <w:rsid w:val="009E2005"/>
    <w:rsid w:val="009E34E8"/>
    <w:rsid w:val="009E4482"/>
    <w:rsid w:val="009E5C23"/>
    <w:rsid w:val="009E7589"/>
    <w:rsid w:val="009E789E"/>
    <w:rsid w:val="009E7BFF"/>
    <w:rsid w:val="009F04CF"/>
    <w:rsid w:val="009F2F11"/>
    <w:rsid w:val="009F37D6"/>
    <w:rsid w:val="009F571C"/>
    <w:rsid w:val="009F6F82"/>
    <w:rsid w:val="009F7954"/>
    <w:rsid w:val="009F79DD"/>
    <w:rsid w:val="00A02D26"/>
    <w:rsid w:val="00A02FDF"/>
    <w:rsid w:val="00A033DB"/>
    <w:rsid w:val="00A06DB5"/>
    <w:rsid w:val="00A07D54"/>
    <w:rsid w:val="00A1169F"/>
    <w:rsid w:val="00A12CD0"/>
    <w:rsid w:val="00A14A07"/>
    <w:rsid w:val="00A14A89"/>
    <w:rsid w:val="00A164AE"/>
    <w:rsid w:val="00A17AC0"/>
    <w:rsid w:val="00A17B19"/>
    <w:rsid w:val="00A17CE6"/>
    <w:rsid w:val="00A17D35"/>
    <w:rsid w:val="00A20F09"/>
    <w:rsid w:val="00A213F0"/>
    <w:rsid w:val="00A22627"/>
    <w:rsid w:val="00A22CEE"/>
    <w:rsid w:val="00A22D0C"/>
    <w:rsid w:val="00A23829"/>
    <w:rsid w:val="00A24929"/>
    <w:rsid w:val="00A25149"/>
    <w:rsid w:val="00A274E3"/>
    <w:rsid w:val="00A30C01"/>
    <w:rsid w:val="00A30D0E"/>
    <w:rsid w:val="00A30E60"/>
    <w:rsid w:val="00A3135A"/>
    <w:rsid w:val="00A330A0"/>
    <w:rsid w:val="00A336BD"/>
    <w:rsid w:val="00A341C3"/>
    <w:rsid w:val="00A346C2"/>
    <w:rsid w:val="00A35B08"/>
    <w:rsid w:val="00A36A96"/>
    <w:rsid w:val="00A36EFC"/>
    <w:rsid w:val="00A41A18"/>
    <w:rsid w:val="00A4235C"/>
    <w:rsid w:val="00A424D5"/>
    <w:rsid w:val="00A5060F"/>
    <w:rsid w:val="00A51D24"/>
    <w:rsid w:val="00A52210"/>
    <w:rsid w:val="00A530A4"/>
    <w:rsid w:val="00A53508"/>
    <w:rsid w:val="00A536CF"/>
    <w:rsid w:val="00A53A09"/>
    <w:rsid w:val="00A54390"/>
    <w:rsid w:val="00A54A40"/>
    <w:rsid w:val="00A56625"/>
    <w:rsid w:val="00A60457"/>
    <w:rsid w:val="00A60E46"/>
    <w:rsid w:val="00A611E9"/>
    <w:rsid w:val="00A625E5"/>
    <w:rsid w:val="00A627F0"/>
    <w:rsid w:val="00A633A8"/>
    <w:rsid w:val="00A63AF1"/>
    <w:rsid w:val="00A642FD"/>
    <w:rsid w:val="00A664ED"/>
    <w:rsid w:val="00A66762"/>
    <w:rsid w:val="00A679E9"/>
    <w:rsid w:val="00A67BC9"/>
    <w:rsid w:val="00A70386"/>
    <w:rsid w:val="00A70827"/>
    <w:rsid w:val="00A725E0"/>
    <w:rsid w:val="00A73B70"/>
    <w:rsid w:val="00A744A6"/>
    <w:rsid w:val="00A74868"/>
    <w:rsid w:val="00A754F1"/>
    <w:rsid w:val="00A76427"/>
    <w:rsid w:val="00A77B21"/>
    <w:rsid w:val="00A77B8F"/>
    <w:rsid w:val="00A77D3B"/>
    <w:rsid w:val="00A80BD9"/>
    <w:rsid w:val="00A80D9E"/>
    <w:rsid w:val="00A80DD9"/>
    <w:rsid w:val="00A80E02"/>
    <w:rsid w:val="00A81918"/>
    <w:rsid w:val="00A829BF"/>
    <w:rsid w:val="00A8390A"/>
    <w:rsid w:val="00A8416E"/>
    <w:rsid w:val="00A841B7"/>
    <w:rsid w:val="00A8454F"/>
    <w:rsid w:val="00A86C17"/>
    <w:rsid w:val="00A91A51"/>
    <w:rsid w:val="00A9424B"/>
    <w:rsid w:val="00A9490F"/>
    <w:rsid w:val="00A959E4"/>
    <w:rsid w:val="00A95AD9"/>
    <w:rsid w:val="00A96939"/>
    <w:rsid w:val="00A97BAC"/>
    <w:rsid w:val="00AA205D"/>
    <w:rsid w:val="00AA314F"/>
    <w:rsid w:val="00AA31A2"/>
    <w:rsid w:val="00AA3847"/>
    <w:rsid w:val="00AA541F"/>
    <w:rsid w:val="00AA56DF"/>
    <w:rsid w:val="00AA5B34"/>
    <w:rsid w:val="00AB1581"/>
    <w:rsid w:val="00AB16A0"/>
    <w:rsid w:val="00AB1CA8"/>
    <w:rsid w:val="00AB241E"/>
    <w:rsid w:val="00AB366A"/>
    <w:rsid w:val="00AB5380"/>
    <w:rsid w:val="00AB54BC"/>
    <w:rsid w:val="00AB5607"/>
    <w:rsid w:val="00AB5AA9"/>
    <w:rsid w:val="00AB7E6D"/>
    <w:rsid w:val="00AC00B9"/>
    <w:rsid w:val="00AC05FD"/>
    <w:rsid w:val="00AC3288"/>
    <w:rsid w:val="00AC3430"/>
    <w:rsid w:val="00AC3879"/>
    <w:rsid w:val="00AC39EA"/>
    <w:rsid w:val="00AC6411"/>
    <w:rsid w:val="00AC6BAA"/>
    <w:rsid w:val="00AC6D71"/>
    <w:rsid w:val="00AC7A6C"/>
    <w:rsid w:val="00AD2D35"/>
    <w:rsid w:val="00AD4228"/>
    <w:rsid w:val="00AD527B"/>
    <w:rsid w:val="00AD69C0"/>
    <w:rsid w:val="00AD6BFA"/>
    <w:rsid w:val="00AE0F13"/>
    <w:rsid w:val="00AE25CE"/>
    <w:rsid w:val="00AE3099"/>
    <w:rsid w:val="00AE3E33"/>
    <w:rsid w:val="00AE5825"/>
    <w:rsid w:val="00AE7482"/>
    <w:rsid w:val="00AE76C3"/>
    <w:rsid w:val="00AF0BD9"/>
    <w:rsid w:val="00AF0CBF"/>
    <w:rsid w:val="00AF14A9"/>
    <w:rsid w:val="00AF263D"/>
    <w:rsid w:val="00AF32D0"/>
    <w:rsid w:val="00AF3850"/>
    <w:rsid w:val="00AF5B3F"/>
    <w:rsid w:val="00B00004"/>
    <w:rsid w:val="00B00495"/>
    <w:rsid w:val="00B005EC"/>
    <w:rsid w:val="00B00A1F"/>
    <w:rsid w:val="00B019A1"/>
    <w:rsid w:val="00B02688"/>
    <w:rsid w:val="00B02DCB"/>
    <w:rsid w:val="00B0340C"/>
    <w:rsid w:val="00B0681F"/>
    <w:rsid w:val="00B07B1B"/>
    <w:rsid w:val="00B10170"/>
    <w:rsid w:val="00B108AC"/>
    <w:rsid w:val="00B1212C"/>
    <w:rsid w:val="00B125D6"/>
    <w:rsid w:val="00B129D8"/>
    <w:rsid w:val="00B132EA"/>
    <w:rsid w:val="00B14CCB"/>
    <w:rsid w:val="00B15D79"/>
    <w:rsid w:val="00B170B2"/>
    <w:rsid w:val="00B17ED9"/>
    <w:rsid w:val="00B20BA0"/>
    <w:rsid w:val="00B20F83"/>
    <w:rsid w:val="00B211D0"/>
    <w:rsid w:val="00B215FF"/>
    <w:rsid w:val="00B2272C"/>
    <w:rsid w:val="00B26004"/>
    <w:rsid w:val="00B31FAE"/>
    <w:rsid w:val="00B32D8D"/>
    <w:rsid w:val="00B3310E"/>
    <w:rsid w:val="00B341BF"/>
    <w:rsid w:val="00B3460E"/>
    <w:rsid w:val="00B35C72"/>
    <w:rsid w:val="00B36818"/>
    <w:rsid w:val="00B371E4"/>
    <w:rsid w:val="00B377CB"/>
    <w:rsid w:val="00B42E95"/>
    <w:rsid w:val="00B4326C"/>
    <w:rsid w:val="00B43E4B"/>
    <w:rsid w:val="00B46AAC"/>
    <w:rsid w:val="00B51A97"/>
    <w:rsid w:val="00B51E72"/>
    <w:rsid w:val="00B527B0"/>
    <w:rsid w:val="00B54B97"/>
    <w:rsid w:val="00B54D9C"/>
    <w:rsid w:val="00B5644F"/>
    <w:rsid w:val="00B6006D"/>
    <w:rsid w:val="00B60EC1"/>
    <w:rsid w:val="00B63571"/>
    <w:rsid w:val="00B636A8"/>
    <w:rsid w:val="00B63840"/>
    <w:rsid w:val="00B6550C"/>
    <w:rsid w:val="00B661EF"/>
    <w:rsid w:val="00B664EC"/>
    <w:rsid w:val="00B70FE8"/>
    <w:rsid w:val="00B733DA"/>
    <w:rsid w:val="00B746D9"/>
    <w:rsid w:val="00B752B2"/>
    <w:rsid w:val="00B7562F"/>
    <w:rsid w:val="00B75E4B"/>
    <w:rsid w:val="00B769C4"/>
    <w:rsid w:val="00B77F8C"/>
    <w:rsid w:val="00B804FF"/>
    <w:rsid w:val="00B808AB"/>
    <w:rsid w:val="00B8110E"/>
    <w:rsid w:val="00B83B98"/>
    <w:rsid w:val="00B83F52"/>
    <w:rsid w:val="00B85A48"/>
    <w:rsid w:val="00B90C0B"/>
    <w:rsid w:val="00B93817"/>
    <w:rsid w:val="00B9428C"/>
    <w:rsid w:val="00B954E4"/>
    <w:rsid w:val="00B955F5"/>
    <w:rsid w:val="00B96318"/>
    <w:rsid w:val="00B96EEC"/>
    <w:rsid w:val="00BA14DB"/>
    <w:rsid w:val="00BA2440"/>
    <w:rsid w:val="00BA24FC"/>
    <w:rsid w:val="00BA2C34"/>
    <w:rsid w:val="00BA3D99"/>
    <w:rsid w:val="00BA4281"/>
    <w:rsid w:val="00BA52A5"/>
    <w:rsid w:val="00BA65F7"/>
    <w:rsid w:val="00BA7075"/>
    <w:rsid w:val="00BA7245"/>
    <w:rsid w:val="00BA72E6"/>
    <w:rsid w:val="00BB0060"/>
    <w:rsid w:val="00BB13E7"/>
    <w:rsid w:val="00BB18B4"/>
    <w:rsid w:val="00BB1D74"/>
    <w:rsid w:val="00BB37DE"/>
    <w:rsid w:val="00BB3EA4"/>
    <w:rsid w:val="00BB50CB"/>
    <w:rsid w:val="00BB525E"/>
    <w:rsid w:val="00BB6A51"/>
    <w:rsid w:val="00BB775E"/>
    <w:rsid w:val="00BC355C"/>
    <w:rsid w:val="00BC50A6"/>
    <w:rsid w:val="00BC7F30"/>
    <w:rsid w:val="00BD02D1"/>
    <w:rsid w:val="00BD03EC"/>
    <w:rsid w:val="00BD0D34"/>
    <w:rsid w:val="00BD108D"/>
    <w:rsid w:val="00BD217B"/>
    <w:rsid w:val="00BD2F99"/>
    <w:rsid w:val="00BD3B57"/>
    <w:rsid w:val="00BD5AA6"/>
    <w:rsid w:val="00BD6E92"/>
    <w:rsid w:val="00BE4D92"/>
    <w:rsid w:val="00BE618F"/>
    <w:rsid w:val="00BF0691"/>
    <w:rsid w:val="00BF0D0B"/>
    <w:rsid w:val="00BF0EEB"/>
    <w:rsid w:val="00BF1365"/>
    <w:rsid w:val="00BF27FD"/>
    <w:rsid w:val="00BF2B72"/>
    <w:rsid w:val="00BF2EA3"/>
    <w:rsid w:val="00BF37D3"/>
    <w:rsid w:val="00BF3B18"/>
    <w:rsid w:val="00BF47EA"/>
    <w:rsid w:val="00BF52DB"/>
    <w:rsid w:val="00BF686F"/>
    <w:rsid w:val="00C00622"/>
    <w:rsid w:val="00C00DC3"/>
    <w:rsid w:val="00C02A50"/>
    <w:rsid w:val="00C02E07"/>
    <w:rsid w:val="00C03B39"/>
    <w:rsid w:val="00C04904"/>
    <w:rsid w:val="00C05999"/>
    <w:rsid w:val="00C107ED"/>
    <w:rsid w:val="00C120CA"/>
    <w:rsid w:val="00C12DC6"/>
    <w:rsid w:val="00C1437E"/>
    <w:rsid w:val="00C15806"/>
    <w:rsid w:val="00C159FF"/>
    <w:rsid w:val="00C15A53"/>
    <w:rsid w:val="00C163D9"/>
    <w:rsid w:val="00C1665D"/>
    <w:rsid w:val="00C17825"/>
    <w:rsid w:val="00C17A11"/>
    <w:rsid w:val="00C200E9"/>
    <w:rsid w:val="00C21879"/>
    <w:rsid w:val="00C22391"/>
    <w:rsid w:val="00C224FF"/>
    <w:rsid w:val="00C26768"/>
    <w:rsid w:val="00C274A7"/>
    <w:rsid w:val="00C27E41"/>
    <w:rsid w:val="00C31731"/>
    <w:rsid w:val="00C31FCB"/>
    <w:rsid w:val="00C32280"/>
    <w:rsid w:val="00C32532"/>
    <w:rsid w:val="00C326BB"/>
    <w:rsid w:val="00C32920"/>
    <w:rsid w:val="00C32BEC"/>
    <w:rsid w:val="00C32C29"/>
    <w:rsid w:val="00C32C46"/>
    <w:rsid w:val="00C33D89"/>
    <w:rsid w:val="00C342A1"/>
    <w:rsid w:val="00C34307"/>
    <w:rsid w:val="00C34ED3"/>
    <w:rsid w:val="00C3536E"/>
    <w:rsid w:val="00C3573A"/>
    <w:rsid w:val="00C37BA5"/>
    <w:rsid w:val="00C405C9"/>
    <w:rsid w:val="00C4198F"/>
    <w:rsid w:val="00C42F51"/>
    <w:rsid w:val="00C440E8"/>
    <w:rsid w:val="00C44365"/>
    <w:rsid w:val="00C45A00"/>
    <w:rsid w:val="00C472DE"/>
    <w:rsid w:val="00C479E3"/>
    <w:rsid w:val="00C52A8C"/>
    <w:rsid w:val="00C531A9"/>
    <w:rsid w:val="00C548BA"/>
    <w:rsid w:val="00C55A22"/>
    <w:rsid w:val="00C56431"/>
    <w:rsid w:val="00C56432"/>
    <w:rsid w:val="00C56A3F"/>
    <w:rsid w:val="00C57C22"/>
    <w:rsid w:val="00C60612"/>
    <w:rsid w:val="00C60DD6"/>
    <w:rsid w:val="00C61A47"/>
    <w:rsid w:val="00C62EF7"/>
    <w:rsid w:val="00C62F04"/>
    <w:rsid w:val="00C63F9A"/>
    <w:rsid w:val="00C64513"/>
    <w:rsid w:val="00C679DD"/>
    <w:rsid w:val="00C70CAA"/>
    <w:rsid w:val="00C711CD"/>
    <w:rsid w:val="00C7260D"/>
    <w:rsid w:val="00C73450"/>
    <w:rsid w:val="00C73B0E"/>
    <w:rsid w:val="00C74289"/>
    <w:rsid w:val="00C76004"/>
    <w:rsid w:val="00C773EE"/>
    <w:rsid w:val="00C77E74"/>
    <w:rsid w:val="00C80855"/>
    <w:rsid w:val="00C809C4"/>
    <w:rsid w:val="00C80ECF"/>
    <w:rsid w:val="00C821B0"/>
    <w:rsid w:val="00C822B4"/>
    <w:rsid w:val="00C82E82"/>
    <w:rsid w:val="00C87346"/>
    <w:rsid w:val="00C91618"/>
    <w:rsid w:val="00C9251C"/>
    <w:rsid w:val="00C92CF0"/>
    <w:rsid w:val="00C92DBD"/>
    <w:rsid w:val="00C938D5"/>
    <w:rsid w:val="00C9461C"/>
    <w:rsid w:val="00C94FED"/>
    <w:rsid w:val="00C95437"/>
    <w:rsid w:val="00C96E50"/>
    <w:rsid w:val="00C96EC4"/>
    <w:rsid w:val="00C9787A"/>
    <w:rsid w:val="00C97D8A"/>
    <w:rsid w:val="00CA03FB"/>
    <w:rsid w:val="00CA0522"/>
    <w:rsid w:val="00CA1B8C"/>
    <w:rsid w:val="00CA295B"/>
    <w:rsid w:val="00CA3357"/>
    <w:rsid w:val="00CA38BE"/>
    <w:rsid w:val="00CA4113"/>
    <w:rsid w:val="00CA48D0"/>
    <w:rsid w:val="00CA4D23"/>
    <w:rsid w:val="00CA662A"/>
    <w:rsid w:val="00CA707D"/>
    <w:rsid w:val="00CB08B3"/>
    <w:rsid w:val="00CB0A24"/>
    <w:rsid w:val="00CB2EB6"/>
    <w:rsid w:val="00CB36DF"/>
    <w:rsid w:val="00CB3D98"/>
    <w:rsid w:val="00CB4691"/>
    <w:rsid w:val="00CC069A"/>
    <w:rsid w:val="00CC22CF"/>
    <w:rsid w:val="00CC3742"/>
    <w:rsid w:val="00CC4C38"/>
    <w:rsid w:val="00CC4F29"/>
    <w:rsid w:val="00CC6084"/>
    <w:rsid w:val="00CC6BB9"/>
    <w:rsid w:val="00CD01AD"/>
    <w:rsid w:val="00CD38A5"/>
    <w:rsid w:val="00CD6393"/>
    <w:rsid w:val="00CD6EE2"/>
    <w:rsid w:val="00CD7196"/>
    <w:rsid w:val="00CD743B"/>
    <w:rsid w:val="00CE2715"/>
    <w:rsid w:val="00CE29D1"/>
    <w:rsid w:val="00CE30A5"/>
    <w:rsid w:val="00CE40B0"/>
    <w:rsid w:val="00CE4819"/>
    <w:rsid w:val="00CE6106"/>
    <w:rsid w:val="00CE65D2"/>
    <w:rsid w:val="00CE751A"/>
    <w:rsid w:val="00CF14B0"/>
    <w:rsid w:val="00CF193F"/>
    <w:rsid w:val="00CF222B"/>
    <w:rsid w:val="00CF2318"/>
    <w:rsid w:val="00CF344D"/>
    <w:rsid w:val="00CF4798"/>
    <w:rsid w:val="00CF5273"/>
    <w:rsid w:val="00CF5D74"/>
    <w:rsid w:val="00CF66C5"/>
    <w:rsid w:val="00CF7612"/>
    <w:rsid w:val="00D0116A"/>
    <w:rsid w:val="00D0118B"/>
    <w:rsid w:val="00D01410"/>
    <w:rsid w:val="00D02220"/>
    <w:rsid w:val="00D02C3A"/>
    <w:rsid w:val="00D03034"/>
    <w:rsid w:val="00D031D0"/>
    <w:rsid w:val="00D03E32"/>
    <w:rsid w:val="00D045A5"/>
    <w:rsid w:val="00D048F2"/>
    <w:rsid w:val="00D0511A"/>
    <w:rsid w:val="00D054EF"/>
    <w:rsid w:val="00D05D16"/>
    <w:rsid w:val="00D069B9"/>
    <w:rsid w:val="00D07E0B"/>
    <w:rsid w:val="00D1045C"/>
    <w:rsid w:val="00D11447"/>
    <w:rsid w:val="00D117F5"/>
    <w:rsid w:val="00D143B0"/>
    <w:rsid w:val="00D17ED6"/>
    <w:rsid w:val="00D17FE0"/>
    <w:rsid w:val="00D2050F"/>
    <w:rsid w:val="00D210A7"/>
    <w:rsid w:val="00D2139C"/>
    <w:rsid w:val="00D22874"/>
    <w:rsid w:val="00D2371F"/>
    <w:rsid w:val="00D238DF"/>
    <w:rsid w:val="00D239EB"/>
    <w:rsid w:val="00D23A65"/>
    <w:rsid w:val="00D23B80"/>
    <w:rsid w:val="00D2404B"/>
    <w:rsid w:val="00D240BC"/>
    <w:rsid w:val="00D24200"/>
    <w:rsid w:val="00D24F49"/>
    <w:rsid w:val="00D26F5D"/>
    <w:rsid w:val="00D27B47"/>
    <w:rsid w:val="00D30D6E"/>
    <w:rsid w:val="00D31757"/>
    <w:rsid w:val="00D32537"/>
    <w:rsid w:val="00D333A6"/>
    <w:rsid w:val="00D34732"/>
    <w:rsid w:val="00D3508F"/>
    <w:rsid w:val="00D35836"/>
    <w:rsid w:val="00D36AEA"/>
    <w:rsid w:val="00D36CB1"/>
    <w:rsid w:val="00D40301"/>
    <w:rsid w:val="00D41296"/>
    <w:rsid w:val="00D4200E"/>
    <w:rsid w:val="00D4371A"/>
    <w:rsid w:val="00D43ECE"/>
    <w:rsid w:val="00D446A0"/>
    <w:rsid w:val="00D44A5C"/>
    <w:rsid w:val="00D45D79"/>
    <w:rsid w:val="00D46787"/>
    <w:rsid w:val="00D47E73"/>
    <w:rsid w:val="00D5043D"/>
    <w:rsid w:val="00D50C2D"/>
    <w:rsid w:val="00D53158"/>
    <w:rsid w:val="00D543FF"/>
    <w:rsid w:val="00D54BAA"/>
    <w:rsid w:val="00D55916"/>
    <w:rsid w:val="00D56DC9"/>
    <w:rsid w:val="00D57565"/>
    <w:rsid w:val="00D579DC"/>
    <w:rsid w:val="00D612AF"/>
    <w:rsid w:val="00D64448"/>
    <w:rsid w:val="00D6485F"/>
    <w:rsid w:val="00D64B2D"/>
    <w:rsid w:val="00D65A80"/>
    <w:rsid w:val="00D66527"/>
    <w:rsid w:val="00D7090E"/>
    <w:rsid w:val="00D71A92"/>
    <w:rsid w:val="00D72B26"/>
    <w:rsid w:val="00D7362B"/>
    <w:rsid w:val="00D73F52"/>
    <w:rsid w:val="00D77F47"/>
    <w:rsid w:val="00D81102"/>
    <w:rsid w:val="00D8118C"/>
    <w:rsid w:val="00D817C9"/>
    <w:rsid w:val="00D818F4"/>
    <w:rsid w:val="00D82820"/>
    <w:rsid w:val="00D82B1E"/>
    <w:rsid w:val="00D848E0"/>
    <w:rsid w:val="00D8542F"/>
    <w:rsid w:val="00D862C3"/>
    <w:rsid w:val="00D869CB"/>
    <w:rsid w:val="00D86B4C"/>
    <w:rsid w:val="00D90DB4"/>
    <w:rsid w:val="00D914A0"/>
    <w:rsid w:val="00D920C1"/>
    <w:rsid w:val="00D9325D"/>
    <w:rsid w:val="00D932DF"/>
    <w:rsid w:val="00D9462B"/>
    <w:rsid w:val="00D94FE0"/>
    <w:rsid w:val="00D95782"/>
    <w:rsid w:val="00D96808"/>
    <w:rsid w:val="00D978E4"/>
    <w:rsid w:val="00D97D80"/>
    <w:rsid w:val="00DA0F4D"/>
    <w:rsid w:val="00DA2672"/>
    <w:rsid w:val="00DA320F"/>
    <w:rsid w:val="00DA3FF2"/>
    <w:rsid w:val="00DA57A7"/>
    <w:rsid w:val="00DA59C3"/>
    <w:rsid w:val="00DA777B"/>
    <w:rsid w:val="00DB0343"/>
    <w:rsid w:val="00DB07B4"/>
    <w:rsid w:val="00DB09C1"/>
    <w:rsid w:val="00DB2191"/>
    <w:rsid w:val="00DB33F5"/>
    <w:rsid w:val="00DB3570"/>
    <w:rsid w:val="00DB489A"/>
    <w:rsid w:val="00DB577E"/>
    <w:rsid w:val="00DC2770"/>
    <w:rsid w:val="00DC2F84"/>
    <w:rsid w:val="00DC3240"/>
    <w:rsid w:val="00DC4808"/>
    <w:rsid w:val="00DC6A42"/>
    <w:rsid w:val="00DC6AD4"/>
    <w:rsid w:val="00DD0050"/>
    <w:rsid w:val="00DD0211"/>
    <w:rsid w:val="00DD0CFF"/>
    <w:rsid w:val="00DD11C9"/>
    <w:rsid w:val="00DD2F67"/>
    <w:rsid w:val="00DD366E"/>
    <w:rsid w:val="00DD563A"/>
    <w:rsid w:val="00DD67CC"/>
    <w:rsid w:val="00DD79DC"/>
    <w:rsid w:val="00DD7CA9"/>
    <w:rsid w:val="00DD7DAD"/>
    <w:rsid w:val="00DE0380"/>
    <w:rsid w:val="00DE041A"/>
    <w:rsid w:val="00DE118D"/>
    <w:rsid w:val="00DE122C"/>
    <w:rsid w:val="00DE3DDE"/>
    <w:rsid w:val="00DE478F"/>
    <w:rsid w:val="00DE4D66"/>
    <w:rsid w:val="00DE6C54"/>
    <w:rsid w:val="00DE732F"/>
    <w:rsid w:val="00DF06D9"/>
    <w:rsid w:val="00DF0FFE"/>
    <w:rsid w:val="00DF2A3E"/>
    <w:rsid w:val="00DF3287"/>
    <w:rsid w:val="00DF3588"/>
    <w:rsid w:val="00DF3A34"/>
    <w:rsid w:val="00DF5209"/>
    <w:rsid w:val="00DF6D19"/>
    <w:rsid w:val="00DF78DF"/>
    <w:rsid w:val="00E01752"/>
    <w:rsid w:val="00E0244E"/>
    <w:rsid w:val="00E039C6"/>
    <w:rsid w:val="00E04955"/>
    <w:rsid w:val="00E0625C"/>
    <w:rsid w:val="00E062CB"/>
    <w:rsid w:val="00E063FC"/>
    <w:rsid w:val="00E06951"/>
    <w:rsid w:val="00E06CB5"/>
    <w:rsid w:val="00E1039C"/>
    <w:rsid w:val="00E10DD0"/>
    <w:rsid w:val="00E14532"/>
    <w:rsid w:val="00E15821"/>
    <w:rsid w:val="00E21DE5"/>
    <w:rsid w:val="00E22BCC"/>
    <w:rsid w:val="00E23629"/>
    <w:rsid w:val="00E239BF"/>
    <w:rsid w:val="00E2530A"/>
    <w:rsid w:val="00E25744"/>
    <w:rsid w:val="00E3009C"/>
    <w:rsid w:val="00E308F1"/>
    <w:rsid w:val="00E31412"/>
    <w:rsid w:val="00E3224C"/>
    <w:rsid w:val="00E32F54"/>
    <w:rsid w:val="00E3318A"/>
    <w:rsid w:val="00E3367F"/>
    <w:rsid w:val="00E33798"/>
    <w:rsid w:val="00E35646"/>
    <w:rsid w:val="00E35B21"/>
    <w:rsid w:val="00E416EC"/>
    <w:rsid w:val="00E4298F"/>
    <w:rsid w:val="00E42D52"/>
    <w:rsid w:val="00E436C9"/>
    <w:rsid w:val="00E43D53"/>
    <w:rsid w:val="00E43E2B"/>
    <w:rsid w:val="00E4482B"/>
    <w:rsid w:val="00E45556"/>
    <w:rsid w:val="00E4566F"/>
    <w:rsid w:val="00E46B7B"/>
    <w:rsid w:val="00E47441"/>
    <w:rsid w:val="00E47634"/>
    <w:rsid w:val="00E503A3"/>
    <w:rsid w:val="00E5155C"/>
    <w:rsid w:val="00E52030"/>
    <w:rsid w:val="00E546F0"/>
    <w:rsid w:val="00E54F11"/>
    <w:rsid w:val="00E55137"/>
    <w:rsid w:val="00E553E0"/>
    <w:rsid w:val="00E55F13"/>
    <w:rsid w:val="00E56520"/>
    <w:rsid w:val="00E579AA"/>
    <w:rsid w:val="00E60016"/>
    <w:rsid w:val="00E61F19"/>
    <w:rsid w:val="00E63154"/>
    <w:rsid w:val="00E64E43"/>
    <w:rsid w:val="00E65C7D"/>
    <w:rsid w:val="00E66093"/>
    <w:rsid w:val="00E716A3"/>
    <w:rsid w:val="00E7528D"/>
    <w:rsid w:val="00E7687C"/>
    <w:rsid w:val="00E80279"/>
    <w:rsid w:val="00E803F2"/>
    <w:rsid w:val="00E81295"/>
    <w:rsid w:val="00E82921"/>
    <w:rsid w:val="00E831CE"/>
    <w:rsid w:val="00E83CFD"/>
    <w:rsid w:val="00E83D3E"/>
    <w:rsid w:val="00E8479E"/>
    <w:rsid w:val="00E847BF"/>
    <w:rsid w:val="00E86105"/>
    <w:rsid w:val="00E8775F"/>
    <w:rsid w:val="00E903D7"/>
    <w:rsid w:val="00E90811"/>
    <w:rsid w:val="00E91FD9"/>
    <w:rsid w:val="00E96BBD"/>
    <w:rsid w:val="00EA1037"/>
    <w:rsid w:val="00EA5131"/>
    <w:rsid w:val="00EA6219"/>
    <w:rsid w:val="00EA65E8"/>
    <w:rsid w:val="00EA7102"/>
    <w:rsid w:val="00EA7F62"/>
    <w:rsid w:val="00EB0113"/>
    <w:rsid w:val="00EB0198"/>
    <w:rsid w:val="00EB17EB"/>
    <w:rsid w:val="00EB2B59"/>
    <w:rsid w:val="00EB3C53"/>
    <w:rsid w:val="00EB42A4"/>
    <w:rsid w:val="00EB520D"/>
    <w:rsid w:val="00EB5A1B"/>
    <w:rsid w:val="00EB5FB4"/>
    <w:rsid w:val="00EB6D51"/>
    <w:rsid w:val="00EC0DCB"/>
    <w:rsid w:val="00EC1163"/>
    <w:rsid w:val="00EC12D0"/>
    <w:rsid w:val="00EC1372"/>
    <w:rsid w:val="00EC200C"/>
    <w:rsid w:val="00EC21EB"/>
    <w:rsid w:val="00EC270A"/>
    <w:rsid w:val="00EC2803"/>
    <w:rsid w:val="00EC2B99"/>
    <w:rsid w:val="00EC2F70"/>
    <w:rsid w:val="00EC316D"/>
    <w:rsid w:val="00EC3542"/>
    <w:rsid w:val="00EC3A8F"/>
    <w:rsid w:val="00EC59C6"/>
    <w:rsid w:val="00EC6D46"/>
    <w:rsid w:val="00EC7150"/>
    <w:rsid w:val="00EC7E14"/>
    <w:rsid w:val="00EC7EA6"/>
    <w:rsid w:val="00ED158A"/>
    <w:rsid w:val="00ED2987"/>
    <w:rsid w:val="00ED3689"/>
    <w:rsid w:val="00ED5C10"/>
    <w:rsid w:val="00ED5DE1"/>
    <w:rsid w:val="00ED693C"/>
    <w:rsid w:val="00ED760E"/>
    <w:rsid w:val="00EE1C6D"/>
    <w:rsid w:val="00EE2290"/>
    <w:rsid w:val="00EE3114"/>
    <w:rsid w:val="00EE3854"/>
    <w:rsid w:val="00EE444B"/>
    <w:rsid w:val="00EE5DA1"/>
    <w:rsid w:val="00EE66CD"/>
    <w:rsid w:val="00EE6E17"/>
    <w:rsid w:val="00EE7138"/>
    <w:rsid w:val="00EF0121"/>
    <w:rsid w:val="00EF2240"/>
    <w:rsid w:val="00EF248E"/>
    <w:rsid w:val="00EF2A14"/>
    <w:rsid w:val="00EF5995"/>
    <w:rsid w:val="00EF71F6"/>
    <w:rsid w:val="00F01C2D"/>
    <w:rsid w:val="00F02051"/>
    <w:rsid w:val="00F052CE"/>
    <w:rsid w:val="00F07A76"/>
    <w:rsid w:val="00F11068"/>
    <w:rsid w:val="00F1156B"/>
    <w:rsid w:val="00F1253B"/>
    <w:rsid w:val="00F12ABD"/>
    <w:rsid w:val="00F142D4"/>
    <w:rsid w:val="00F1479C"/>
    <w:rsid w:val="00F14D78"/>
    <w:rsid w:val="00F171A6"/>
    <w:rsid w:val="00F1728C"/>
    <w:rsid w:val="00F17290"/>
    <w:rsid w:val="00F2089B"/>
    <w:rsid w:val="00F21C7F"/>
    <w:rsid w:val="00F22944"/>
    <w:rsid w:val="00F23991"/>
    <w:rsid w:val="00F23DDA"/>
    <w:rsid w:val="00F241A7"/>
    <w:rsid w:val="00F241E8"/>
    <w:rsid w:val="00F262F3"/>
    <w:rsid w:val="00F26902"/>
    <w:rsid w:val="00F3010C"/>
    <w:rsid w:val="00F34A1C"/>
    <w:rsid w:val="00F34C54"/>
    <w:rsid w:val="00F34E69"/>
    <w:rsid w:val="00F36531"/>
    <w:rsid w:val="00F367F7"/>
    <w:rsid w:val="00F375BA"/>
    <w:rsid w:val="00F4020A"/>
    <w:rsid w:val="00F4061F"/>
    <w:rsid w:val="00F406BD"/>
    <w:rsid w:val="00F40A12"/>
    <w:rsid w:val="00F41FD6"/>
    <w:rsid w:val="00F43AC0"/>
    <w:rsid w:val="00F43FE1"/>
    <w:rsid w:val="00F44B7C"/>
    <w:rsid w:val="00F44CF1"/>
    <w:rsid w:val="00F45052"/>
    <w:rsid w:val="00F45292"/>
    <w:rsid w:val="00F47E55"/>
    <w:rsid w:val="00F50184"/>
    <w:rsid w:val="00F50DE4"/>
    <w:rsid w:val="00F52B1A"/>
    <w:rsid w:val="00F52EAD"/>
    <w:rsid w:val="00F53528"/>
    <w:rsid w:val="00F55524"/>
    <w:rsid w:val="00F55738"/>
    <w:rsid w:val="00F5631D"/>
    <w:rsid w:val="00F5637F"/>
    <w:rsid w:val="00F56565"/>
    <w:rsid w:val="00F61124"/>
    <w:rsid w:val="00F618F1"/>
    <w:rsid w:val="00F61B3C"/>
    <w:rsid w:val="00F62A48"/>
    <w:rsid w:val="00F65927"/>
    <w:rsid w:val="00F66D72"/>
    <w:rsid w:val="00F73389"/>
    <w:rsid w:val="00F741CD"/>
    <w:rsid w:val="00F74A27"/>
    <w:rsid w:val="00F74A5A"/>
    <w:rsid w:val="00F76F3E"/>
    <w:rsid w:val="00F77232"/>
    <w:rsid w:val="00F77FA9"/>
    <w:rsid w:val="00F8100D"/>
    <w:rsid w:val="00F82612"/>
    <w:rsid w:val="00F86600"/>
    <w:rsid w:val="00F90BC5"/>
    <w:rsid w:val="00F91E47"/>
    <w:rsid w:val="00F936DE"/>
    <w:rsid w:val="00F94409"/>
    <w:rsid w:val="00F9446B"/>
    <w:rsid w:val="00F9630F"/>
    <w:rsid w:val="00F977AE"/>
    <w:rsid w:val="00FA117A"/>
    <w:rsid w:val="00FA1E90"/>
    <w:rsid w:val="00FA446B"/>
    <w:rsid w:val="00FA4E3D"/>
    <w:rsid w:val="00FA6067"/>
    <w:rsid w:val="00FA62E7"/>
    <w:rsid w:val="00FA7F3B"/>
    <w:rsid w:val="00FB000F"/>
    <w:rsid w:val="00FB1D67"/>
    <w:rsid w:val="00FB2541"/>
    <w:rsid w:val="00FB2552"/>
    <w:rsid w:val="00FB2737"/>
    <w:rsid w:val="00FB2CAE"/>
    <w:rsid w:val="00FB2DC3"/>
    <w:rsid w:val="00FB2E27"/>
    <w:rsid w:val="00FB33F9"/>
    <w:rsid w:val="00FB3A37"/>
    <w:rsid w:val="00FB427F"/>
    <w:rsid w:val="00FB473B"/>
    <w:rsid w:val="00FB5358"/>
    <w:rsid w:val="00FB54EC"/>
    <w:rsid w:val="00FB613A"/>
    <w:rsid w:val="00FC04A9"/>
    <w:rsid w:val="00FC1049"/>
    <w:rsid w:val="00FC1DB3"/>
    <w:rsid w:val="00FC3AFD"/>
    <w:rsid w:val="00FC414F"/>
    <w:rsid w:val="00FC532D"/>
    <w:rsid w:val="00FC5D41"/>
    <w:rsid w:val="00FC5D68"/>
    <w:rsid w:val="00FC7257"/>
    <w:rsid w:val="00FC7892"/>
    <w:rsid w:val="00FC78D2"/>
    <w:rsid w:val="00FD05EE"/>
    <w:rsid w:val="00FD1154"/>
    <w:rsid w:val="00FD29FA"/>
    <w:rsid w:val="00FD2FB4"/>
    <w:rsid w:val="00FD3FA9"/>
    <w:rsid w:val="00FD45D4"/>
    <w:rsid w:val="00FD739C"/>
    <w:rsid w:val="00FE0565"/>
    <w:rsid w:val="00FE1899"/>
    <w:rsid w:val="00FE2503"/>
    <w:rsid w:val="00FE284B"/>
    <w:rsid w:val="00FE3D99"/>
    <w:rsid w:val="00FE4400"/>
    <w:rsid w:val="00FE4671"/>
    <w:rsid w:val="00FE52A3"/>
    <w:rsid w:val="00FE5434"/>
    <w:rsid w:val="00FE553F"/>
    <w:rsid w:val="00FE6630"/>
    <w:rsid w:val="00FE665C"/>
    <w:rsid w:val="00FF01C0"/>
    <w:rsid w:val="00FF0B5E"/>
    <w:rsid w:val="00FF362B"/>
    <w:rsid w:val="00FF5105"/>
    <w:rsid w:val="00FF6A41"/>
    <w:rsid w:val="00FF70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0F36BA"/>
  <w15:docId w15:val="{C83D79E7-4973-498C-916B-8D7888EF1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paragraph" w:styleId="Nadpis1">
    <w:name w:val="heading 1"/>
    <w:basedOn w:val="Normlny"/>
    <w:next w:val="Normlny"/>
    <w:link w:val="Nadpis1Char"/>
    <w:qFormat/>
    <w:rsid w:val="00C2676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Textnormy"/>
    <w:link w:val="Nadpis2Char"/>
    <w:qFormat/>
    <w:rsid w:val="00C26768"/>
    <w:pPr>
      <w:keepNext/>
      <w:keepLines/>
      <w:suppressAutoHyphens/>
      <w:spacing w:before="120" w:after="120" w:line="240" w:lineRule="auto"/>
      <w:outlineLvl w:val="1"/>
    </w:pPr>
    <w:rPr>
      <w:rFonts w:ascii="Arial" w:eastAsia="Times New Roman" w:hAnsi="Arial" w:cs="Times New Roman"/>
      <w:b/>
      <w:sz w:val="24"/>
      <w:szCs w:val="20"/>
      <w:lang w:eastAsia="cs-CZ"/>
    </w:rPr>
  </w:style>
  <w:style w:type="paragraph" w:styleId="Nadpis3">
    <w:name w:val="heading 3"/>
    <w:basedOn w:val="Normlny"/>
    <w:next w:val="Normlny"/>
    <w:link w:val="Nadpis3Char"/>
    <w:uiPriority w:val="9"/>
    <w:semiHidden/>
    <w:unhideWhenUsed/>
    <w:qFormat/>
    <w:rsid w:val="00C26768"/>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C2676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rsid w:val="00C26768"/>
    <w:rPr>
      <w:rFonts w:ascii="Arial" w:eastAsia="Times New Roman" w:hAnsi="Arial" w:cs="Times New Roman"/>
      <w:b/>
      <w:sz w:val="24"/>
      <w:szCs w:val="20"/>
      <w:lang w:eastAsia="cs-CZ"/>
    </w:rPr>
  </w:style>
  <w:style w:type="paragraph" w:customStyle="1" w:styleId="Textnormy">
    <w:name w:val="Text normy"/>
    <w:rsid w:val="00C26768"/>
    <w:pPr>
      <w:spacing w:after="120" w:line="240" w:lineRule="auto"/>
      <w:jc w:val="both"/>
    </w:pPr>
    <w:rPr>
      <w:rFonts w:ascii="Arial" w:eastAsia="Times New Roman" w:hAnsi="Arial" w:cs="Times New Roman"/>
      <w:sz w:val="20"/>
      <w:szCs w:val="20"/>
      <w:lang w:val="cs-CZ" w:eastAsia="cs-CZ"/>
    </w:rPr>
  </w:style>
  <w:style w:type="paragraph" w:styleId="Odsekzoznamu">
    <w:name w:val="List Paragraph"/>
    <w:basedOn w:val="Normlny"/>
    <w:link w:val="OdsekzoznamuChar"/>
    <w:uiPriority w:val="34"/>
    <w:qFormat/>
    <w:rsid w:val="00C26768"/>
    <w:pPr>
      <w:spacing w:after="0" w:line="240" w:lineRule="auto"/>
      <w:ind w:left="708"/>
    </w:pPr>
    <w:rPr>
      <w:rFonts w:ascii="Times New Roman" w:eastAsia="Times New Roman" w:hAnsi="Times New Roman" w:cs="Times New Roman"/>
      <w:sz w:val="20"/>
      <w:szCs w:val="20"/>
      <w:lang w:eastAsia="cs-CZ"/>
    </w:rPr>
  </w:style>
  <w:style w:type="paragraph" w:customStyle="1" w:styleId="TDHeading1">
    <w:name w:val="TD Heading 1"/>
    <w:basedOn w:val="Nadpis1"/>
    <w:link w:val="TDHeading1CharChar"/>
    <w:qFormat/>
    <w:rsid w:val="00C26768"/>
    <w:pPr>
      <w:keepLines w:val="0"/>
      <w:spacing w:before="240" w:after="360" w:line="240" w:lineRule="auto"/>
    </w:pPr>
    <w:rPr>
      <w:rFonts w:ascii="Arial" w:eastAsia="Times New Roman" w:hAnsi="Arial" w:cs="Arial"/>
      <w:color w:val="auto"/>
      <w:kern w:val="32"/>
      <w:sz w:val="24"/>
      <w:szCs w:val="32"/>
      <w:lang w:val="en-GB" w:eastAsia="en-GB"/>
    </w:rPr>
  </w:style>
  <w:style w:type="paragraph" w:customStyle="1" w:styleId="TDHeading2">
    <w:name w:val="TD Heading 2"/>
    <w:basedOn w:val="Nadpis2"/>
    <w:link w:val="TDHeading2Char"/>
    <w:qFormat/>
    <w:rsid w:val="00C26768"/>
    <w:pPr>
      <w:keepLines w:val="0"/>
      <w:numPr>
        <w:ilvl w:val="1"/>
        <w:numId w:val="1"/>
      </w:numPr>
      <w:suppressAutoHyphens w:val="0"/>
      <w:spacing w:before="240" w:after="240"/>
    </w:pPr>
    <w:rPr>
      <w:rFonts w:cs="Arial"/>
      <w:iCs/>
      <w:kern w:val="32"/>
      <w:sz w:val="20"/>
      <w:szCs w:val="24"/>
      <w:lang w:val="en-GB" w:eastAsia="en-GB"/>
    </w:rPr>
  </w:style>
  <w:style w:type="character" w:customStyle="1" w:styleId="TDHeading1CharChar">
    <w:name w:val="TD Heading 1 Char Char"/>
    <w:link w:val="TDHeading1"/>
    <w:rsid w:val="00C26768"/>
    <w:rPr>
      <w:rFonts w:ascii="Arial" w:eastAsia="Times New Roman" w:hAnsi="Arial" w:cs="Arial"/>
      <w:b/>
      <w:bCs/>
      <w:kern w:val="32"/>
      <w:sz w:val="24"/>
      <w:szCs w:val="32"/>
      <w:lang w:val="en-GB" w:eastAsia="en-GB"/>
    </w:rPr>
  </w:style>
  <w:style w:type="paragraph" w:customStyle="1" w:styleId="TDHeading3">
    <w:name w:val="TD Heading 3"/>
    <w:basedOn w:val="Nadpis3"/>
    <w:qFormat/>
    <w:rsid w:val="00C26768"/>
    <w:pPr>
      <w:keepLines w:val="0"/>
      <w:numPr>
        <w:ilvl w:val="2"/>
        <w:numId w:val="1"/>
      </w:numPr>
      <w:tabs>
        <w:tab w:val="clear" w:pos="720"/>
        <w:tab w:val="num" w:pos="360"/>
      </w:tabs>
      <w:spacing w:before="240" w:after="240" w:line="240" w:lineRule="auto"/>
      <w:ind w:left="0" w:firstLine="0"/>
    </w:pPr>
    <w:rPr>
      <w:rFonts w:ascii="Arial" w:eastAsia="Times New Roman" w:hAnsi="Arial" w:cs="Arial"/>
      <w:color w:val="auto"/>
      <w:sz w:val="20"/>
      <w:szCs w:val="20"/>
      <w:lang w:val="en-GB" w:eastAsia="en-GB"/>
    </w:rPr>
  </w:style>
  <w:style w:type="paragraph" w:customStyle="1" w:styleId="TDHeading4">
    <w:name w:val="TD Heading 4"/>
    <w:basedOn w:val="Nadpis4"/>
    <w:next w:val="Normlny"/>
    <w:rsid w:val="00C26768"/>
    <w:pPr>
      <w:keepLines w:val="0"/>
      <w:numPr>
        <w:ilvl w:val="3"/>
        <w:numId w:val="1"/>
      </w:numPr>
      <w:tabs>
        <w:tab w:val="clear" w:pos="720"/>
        <w:tab w:val="num" w:pos="360"/>
      </w:tabs>
      <w:spacing w:before="240" w:after="120" w:line="240" w:lineRule="auto"/>
      <w:ind w:left="0" w:firstLine="0"/>
    </w:pPr>
    <w:rPr>
      <w:rFonts w:ascii="Arial" w:eastAsia="Times New Roman" w:hAnsi="Arial" w:cs="Times New Roman"/>
      <w:i w:val="0"/>
      <w:iCs w:val="0"/>
      <w:color w:val="auto"/>
      <w:sz w:val="20"/>
      <w:lang w:val="en-GB" w:eastAsia="en-GB"/>
    </w:rPr>
  </w:style>
  <w:style w:type="character" w:customStyle="1" w:styleId="Nadpis1Char">
    <w:name w:val="Nadpis 1 Char"/>
    <w:basedOn w:val="Predvolenpsmoodseku"/>
    <w:link w:val="Nadpis1"/>
    <w:rsid w:val="00C26768"/>
    <w:rPr>
      <w:rFonts w:asciiTheme="majorHAnsi" w:eastAsiaTheme="majorEastAsia" w:hAnsiTheme="majorHAnsi" w:cstheme="majorBidi"/>
      <w:b/>
      <w:bCs/>
      <w:color w:val="365F91" w:themeColor="accent1" w:themeShade="BF"/>
      <w:sz w:val="28"/>
      <w:szCs w:val="28"/>
    </w:rPr>
  </w:style>
  <w:style w:type="character" w:customStyle="1" w:styleId="Nadpis3Char">
    <w:name w:val="Nadpis 3 Char"/>
    <w:basedOn w:val="Predvolenpsmoodseku"/>
    <w:link w:val="Nadpis3"/>
    <w:rsid w:val="00C26768"/>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9"/>
    <w:rsid w:val="00C26768"/>
    <w:rPr>
      <w:rFonts w:asciiTheme="majorHAnsi" w:eastAsiaTheme="majorEastAsia" w:hAnsiTheme="majorHAnsi" w:cstheme="majorBidi"/>
      <w:b/>
      <w:bCs/>
      <w:i/>
      <w:iCs/>
      <w:color w:val="4F81BD" w:themeColor="accent1"/>
    </w:rPr>
  </w:style>
  <w:style w:type="paragraph" w:customStyle="1" w:styleId="TDNormaltext">
    <w:name w:val="TD Normal text"/>
    <w:basedOn w:val="Normlny"/>
    <w:link w:val="TDNormaltextChar"/>
    <w:qFormat/>
    <w:rsid w:val="005A58F7"/>
    <w:pPr>
      <w:spacing w:after="120" w:line="240" w:lineRule="auto"/>
      <w:jc w:val="both"/>
    </w:pPr>
    <w:rPr>
      <w:rFonts w:ascii="Arial" w:eastAsia="Times New Roman" w:hAnsi="Arial" w:cs="Arial"/>
      <w:sz w:val="20"/>
      <w:lang w:val="en-GB" w:eastAsia="en-GB"/>
    </w:rPr>
  </w:style>
  <w:style w:type="character" w:customStyle="1" w:styleId="TDNormaltextChar">
    <w:name w:val="TD Normal text Char"/>
    <w:link w:val="TDNormaltext"/>
    <w:rsid w:val="005A58F7"/>
    <w:rPr>
      <w:rFonts w:ascii="Arial" w:eastAsia="Times New Roman" w:hAnsi="Arial" w:cs="Arial"/>
      <w:sz w:val="20"/>
      <w:lang w:val="en-GB" w:eastAsia="en-GB"/>
    </w:rPr>
  </w:style>
  <w:style w:type="numbering" w:styleId="111111">
    <w:name w:val="Outline List 2"/>
    <w:basedOn w:val="Bezzoznamu"/>
    <w:rsid w:val="005A58F7"/>
    <w:pPr>
      <w:numPr>
        <w:numId w:val="2"/>
      </w:numPr>
    </w:pPr>
  </w:style>
  <w:style w:type="character" w:customStyle="1" w:styleId="TDNormaltextBold">
    <w:name w:val="TD Normal text + Bold"/>
    <w:rsid w:val="00CB4691"/>
    <w:rPr>
      <w:rFonts w:ascii="Arial" w:hAnsi="Arial"/>
      <w:b/>
      <w:bCs/>
      <w:sz w:val="20"/>
      <w:szCs w:val="20"/>
    </w:rPr>
  </w:style>
  <w:style w:type="character" w:customStyle="1" w:styleId="TDHeading2Char">
    <w:name w:val="TD Heading 2 Char"/>
    <w:link w:val="TDHeading2"/>
    <w:rsid w:val="00CB4691"/>
    <w:rPr>
      <w:rFonts w:ascii="Arial" w:eastAsia="Times New Roman" w:hAnsi="Arial" w:cs="Arial"/>
      <w:b/>
      <w:iCs/>
      <w:kern w:val="32"/>
      <w:sz w:val="20"/>
      <w:szCs w:val="24"/>
      <w:lang w:val="en-GB" w:eastAsia="en-GB"/>
    </w:rPr>
  </w:style>
  <w:style w:type="table" w:styleId="Mriekatabuky">
    <w:name w:val="Table Grid"/>
    <w:basedOn w:val="Normlnatabuka"/>
    <w:uiPriority w:val="59"/>
    <w:rsid w:val="00CB4691"/>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1">
    <w:name w:val="toc 1"/>
    <w:basedOn w:val="Normlny"/>
    <w:next w:val="Normlny"/>
    <w:autoRedefine/>
    <w:uiPriority w:val="39"/>
    <w:rsid w:val="008E6014"/>
    <w:pPr>
      <w:tabs>
        <w:tab w:val="right" w:leader="dot" w:pos="9498"/>
      </w:tabs>
      <w:spacing w:after="120" w:line="240" w:lineRule="auto"/>
      <w:ind w:left="630" w:right="386" w:hanging="630"/>
    </w:pPr>
    <w:rPr>
      <w:rFonts w:ascii="Arial" w:eastAsia="Times New Roman" w:hAnsi="Arial" w:cs="Arial"/>
      <w:sz w:val="20"/>
      <w:lang w:val="en-GB" w:eastAsia="en-GB"/>
    </w:rPr>
  </w:style>
  <w:style w:type="character" w:styleId="Hypertextovprepojenie">
    <w:name w:val="Hyperlink"/>
    <w:uiPriority w:val="99"/>
    <w:rsid w:val="008E6014"/>
    <w:rPr>
      <w:color w:val="0000FF"/>
      <w:u w:val="single"/>
    </w:rPr>
  </w:style>
  <w:style w:type="paragraph" w:styleId="Obsah2">
    <w:name w:val="toc 2"/>
    <w:basedOn w:val="Normlny"/>
    <w:next w:val="Normlny"/>
    <w:autoRedefine/>
    <w:uiPriority w:val="39"/>
    <w:rsid w:val="008E6014"/>
    <w:pPr>
      <w:tabs>
        <w:tab w:val="left" w:pos="540"/>
        <w:tab w:val="right" w:leader="dot" w:pos="9923"/>
      </w:tabs>
      <w:spacing w:after="120" w:line="240" w:lineRule="auto"/>
    </w:pPr>
    <w:rPr>
      <w:rFonts w:ascii="Arial" w:eastAsia="Times New Roman" w:hAnsi="Arial" w:cs="Arial"/>
      <w:sz w:val="20"/>
      <w:lang w:val="en-GB" w:eastAsia="en-GB"/>
    </w:rPr>
  </w:style>
  <w:style w:type="paragraph" w:customStyle="1" w:styleId="Default">
    <w:name w:val="Default"/>
    <w:rsid w:val="00F142D4"/>
    <w:pPr>
      <w:autoSpaceDE w:val="0"/>
      <w:autoSpaceDN w:val="0"/>
      <w:adjustRightInd w:val="0"/>
      <w:spacing w:after="0" w:line="240" w:lineRule="auto"/>
    </w:pPr>
    <w:rPr>
      <w:rFonts w:ascii="Arial" w:hAnsi="Arial" w:cs="Arial"/>
      <w:color w:val="000000"/>
      <w:sz w:val="24"/>
      <w:szCs w:val="24"/>
    </w:rPr>
  </w:style>
  <w:style w:type="character" w:styleId="PouitHypertextovPrepojenie">
    <w:name w:val="FollowedHyperlink"/>
    <w:basedOn w:val="Predvolenpsmoodseku"/>
    <w:uiPriority w:val="99"/>
    <w:semiHidden/>
    <w:unhideWhenUsed/>
    <w:rsid w:val="009242A4"/>
    <w:rPr>
      <w:color w:val="800080" w:themeColor="followedHyperlink"/>
      <w:u w:val="single"/>
    </w:rPr>
  </w:style>
  <w:style w:type="paragraph" w:customStyle="1" w:styleId="TDheading00">
    <w:name w:val="TD heading 00"/>
    <w:basedOn w:val="Normlny"/>
    <w:autoRedefine/>
    <w:qFormat/>
    <w:rsid w:val="00295190"/>
    <w:pPr>
      <w:spacing w:after="120" w:line="240" w:lineRule="auto"/>
    </w:pPr>
    <w:rPr>
      <w:rFonts w:ascii="Arial" w:eastAsia="Times New Roman" w:hAnsi="Arial" w:cs="Arial"/>
      <w:caps/>
      <w:sz w:val="20"/>
      <w:szCs w:val="20"/>
      <w:lang w:val="en-GB" w:eastAsia="en-GB"/>
    </w:rPr>
  </w:style>
  <w:style w:type="paragraph" w:styleId="Hlavika">
    <w:name w:val="header"/>
    <w:basedOn w:val="Normlny"/>
    <w:link w:val="HlavikaChar"/>
    <w:rsid w:val="009177CB"/>
    <w:pPr>
      <w:tabs>
        <w:tab w:val="center" w:pos="4536"/>
        <w:tab w:val="right" w:pos="9072"/>
      </w:tabs>
      <w:spacing w:after="120" w:line="240" w:lineRule="auto"/>
    </w:pPr>
    <w:rPr>
      <w:rFonts w:ascii="Arial" w:eastAsia="Times New Roman" w:hAnsi="Arial" w:cs="Arial"/>
      <w:lang w:val="en-GB" w:eastAsia="en-GB"/>
    </w:rPr>
  </w:style>
  <w:style w:type="character" w:customStyle="1" w:styleId="HlavikaChar">
    <w:name w:val="Hlavička Char"/>
    <w:basedOn w:val="Predvolenpsmoodseku"/>
    <w:link w:val="Hlavika"/>
    <w:rsid w:val="009177CB"/>
    <w:rPr>
      <w:rFonts w:ascii="Arial" w:eastAsia="Times New Roman" w:hAnsi="Arial" w:cs="Arial"/>
      <w:lang w:val="en-GB" w:eastAsia="en-GB"/>
    </w:rPr>
  </w:style>
  <w:style w:type="character" w:styleId="Vrazn">
    <w:name w:val="Strong"/>
    <w:basedOn w:val="Predvolenpsmoodseku"/>
    <w:uiPriority w:val="22"/>
    <w:qFormat/>
    <w:rsid w:val="009843FC"/>
    <w:rPr>
      <w:b/>
      <w:bCs/>
    </w:rPr>
  </w:style>
  <w:style w:type="paragraph" w:styleId="Textbubliny">
    <w:name w:val="Balloon Text"/>
    <w:basedOn w:val="Normlny"/>
    <w:link w:val="TextbublinyChar"/>
    <w:uiPriority w:val="99"/>
    <w:semiHidden/>
    <w:rsid w:val="006E431C"/>
    <w:pPr>
      <w:spacing w:after="0" w:line="240" w:lineRule="auto"/>
    </w:pPr>
    <w:rPr>
      <w:rFonts w:ascii="Tahoma" w:eastAsia="Times New Roman" w:hAnsi="Tahoma" w:cs="Tahoma"/>
      <w:sz w:val="16"/>
      <w:szCs w:val="16"/>
      <w:lang w:eastAsia="sk-SK"/>
    </w:rPr>
  </w:style>
  <w:style w:type="character" w:customStyle="1" w:styleId="TextbublinyChar">
    <w:name w:val="Text bubliny Char"/>
    <w:basedOn w:val="Predvolenpsmoodseku"/>
    <w:link w:val="Textbubliny"/>
    <w:uiPriority w:val="99"/>
    <w:semiHidden/>
    <w:rsid w:val="006E431C"/>
    <w:rPr>
      <w:rFonts w:ascii="Tahoma" w:eastAsia="Times New Roman" w:hAnsi="Tahoma" w:cs="Tahoma"/>
      <w:sz w:val="16"/>
      <w:szCs w:val="16"/>
      <w:lang w:eastAsia="sk-SK"/>
    </w:rPr>
  </w:style>
  <w:style w:type="paragraph" w:styleId="Normlnywebov">
    <w:name w:val="Normal (Web)"/>
    <w:basedOn w:val="Normlny"/>
    <w:uiPriority w:val="99"/>
    <w:unhideWhenUsed/>
    <w:rsid w:val="00B83F52"/>
    <w:pPr>
      <w:spacing w:before="100" w:beforeAutospacing="1" w:after="100" w:afterAutospacing="1" w:line="240" w:lineRule="auto"/>
    </w:pPr>
    <w:rPr>
      <w:rFonts w:ascii="Times New Roman" w:eastAsia="Times New Roman" w:hAnsi="Times New Roman" w:cs="Times New Roman"/>
      <w:sz w:val="24"/>
      <w:szCs w:val="24"/>
      <w:lang w:eastAsia="sk-SK"/>
    </w:rPr>
  </w:style>
  <w:style w:type="character" w:customStyle="1" w:styleId="TDNote">
    <w:name w:val="TD Note"/>
    <w:qFormat/>
    <w:rsid w:val="00B83F52"/>
    <w:rPr>
      <w:rFonts w:ascii="Arial" w:hAnsi="Arial"/>
      <w:sz w:val="18"/>
      <w:szCs w:val="18"/>
    </w:rPr>
  </w:style>
  <w:style w:type="paragraph" w:customStyle="1" w:styleId="Nadpislnku">
    <w:name w:val="Nadpis článku"/>
    <w:basedOn w:val="Textnormy"/>
    <w:next w:val="Textnormy"/>
    <w:rsid w:val="00902B6A"/>
    <w:pPr>
      <w:keepNext/>
      <w:keepLines/>
      <w:suppressAutoHyphens/>
      <w:spacing w:before="120"/>
      <w:jc w:val="left"/>
    </w:pPr>
    <w:rPr>
      <w:b/>
    </w:rPr>
  </w:style>
  <w:style w:type="paragraph" w:styleId="Textkomentra">
    <w:name w:val="annotation text"/>
    <w:basedOn w:val="Normlny"/>
    <w:link w:val="TextkomentraChar"/>
    <w:uiPriority w:val="99"/>
    <w:semiHidden/>
    <w:unhideWhenUsed/>
    <w:rsid w:val="00EB5FB4"/>
    <w:pPr>
      <w:spacing w:line="240" w:lineRule="auto"/>
    </w:pPr>
    <w:rPr>
      <w:sz w:val="20"/>
      <w:szCs w:val="20"/>
    </w:rPr>
  </w:style>
  <w:style w:type="character" w:customStyle="1" w:styleId="TextkomentraChar">
    <w:name w:val="Text komentára Char"/>
    <w:basedOn w:val="Predvolenpsmoodseku"/>
    <w:link w:val="Textkomentra"/>
    <w:uiPriority w:val="99"/>
    <w:semiHidden/>
    <w:rsid w:val="00EB5FB4"/>
    <w:rPr>
      <w:sz w:val="20"/>
      <w:szCs w:val="20"/>
    </w:rPr>
  </w:style>
  <w:style w:type="paragraph" w:styleId="Predmetkomentra">
    <w:name w:val="annotation subject"/>
    <w:basedOn w:val="Textkomentra"/>
    <w:next w:val="Textkomentra"/>
    <w:link w:val="PredmetkomentraChar"/>
    <w:uiPriority w:val="99"/>
    <w:semiHidden/>
    <w:unhideWhenUsed/>
    <w:rsid w:val="00EB5FB4"/>
    <w:pPr>
      <w:spacing w:after="0"/>
    </w:pPr>
    <w:rPr>
      <w:rFonts w:ascii="Times New Roman" w:eastAsia="Times New Roman" w:hAnsi="Times New Roman" w:cs="Times New Roman"/>
      <w:b/>
      <w:bCs/>
      <w:lang w:eastAsia="sk-SK"/>
    </w:rPr>
  </w:style>
  <w:style w:type="character" w:customStyle="1" w:styleId="PredmetkomentraChar">
    <w:name w:val="Predmet komentára Char"/>
    <w:basedOn w:val="TextkomentraChar"/>
    <w:link w:val="Predmetkomentra"/>
    <w:uiPriority w:val="99"/>
    <w:semiHidden/>
    <w:rsid w:val="00EB5FB4"/>
    <w:rPr>
      <w:rFonts w:ascii="Times New Roman" w:eastAsia="Times New Roman" w:hAnsi="Times New Roman" w:cs="Times New Roman"/>
      <w:b/>
      <w:bCs/>
      <w:sz w:val="20"/>
      <w:szCs w:val="20"/>
      <w:lang w:eastAsia="sk-SK"/>
    </w:rPr>
  </w:style>
  <w:style w:type="paragraph" w:customStyle="1" w:styleId="TDAppendix2level">
    <w:name w:val="TD Appendix 2 level"/>
    <w:basedOn w:val="Normlny"/>
    <w:next w:val="TDNormaltext"/>
    <w:rsid w:val="00833E7F"/>
    <w:pPr>
      <w:numPr>
        <w:ilvl w:val="1"/>
        <w:numId w:val="11"/>
      </w:numPr>
      <w:spacing w:before="120" w:after="240" w:line="240" w:lineRule="auto"/>
      <w:jc w:val="both"/>
    </w:pPr>
    <w:rPr>
      <w:rFonts w:ascii="Arial" w:eastAsia="Times New Roman" w:hAnsi="Arial" w:cs="Arial"/>
      <w:b/>
      <w:sz w:val="20"/>
      <w:lang w:val="en-GB" w:eastAsia="en-GB"/>
    </w:rPr>
  </w:style>
  <w:style w:type="character" w:customStyle="1" w:styleId="TDHeading2CharChar">
    <w:name w:val="TD Heading 2 Char Char"/>
    <w:rsid w:val="00D1045C"/>
    <w:rPr>
      <w:rFonts w:ascii="Arial" w:hAnsi="Arial"/>
      <w:b/>
      <w:bCs/>
      <w:iCs/>
      <w:kern w:val="32"/>
      <w:sz w:val="24"/>
      <w:szCs w:val="24"/>
      <w:lang w:val="en-GB" w:eastAsia="en-GB"/>
    </w:rPr>
  </w:style>
  <w:style w:type="paragraph" w:customStyle="1" w:styleId="TDDocumenttitle">
    <w:name w:val="TD Document title"/>
    <w:basedOn w:val="Normlny"/>
    <w:link w:val="TDDocumenttitleChar"/>
    <w:qFormat/>
    <w:rsid w:val="0000700C"/>
    <w:pPr>
      <w:autoSpaceDE w:val="0"/>
      <w:autoSpaceDN w:val="0"/>
      <w:adjustRightInd w:val="0"/>
      <w:spacing w:after="120" w:line="240" w:lineRule="auto"/>
    </w:pPr>
    <w:rPr>
      <w:rFonts w:ascii="Arial" w:eastAsia="Times New Roman" w:hAnsi="Arial" w:cs="Arial"/>
      <w:b/>
      <w:bCs/>
      <w:sz w:val="32"/>
      <w:szCs w:val="32"/>
      <w:lang w:val="en-GB" w:eastAsia="en-GB"/>
    </w:rPr>
  </w:style>
  <w:style w:type="character" w:customStyle="1" w:styleId="TDDocumenttitleChar">
    <w:name w:val="TD Document title Char"/>
    <w:link w:val="TDDocumenttitle"/>
    <w:rsid w:val="0000700C"/>
    <w:rPr>
      <w:rFonts w:ascii="Arial" w:eastAsia="Times New Roman" w:hAnsi="Arial" w:cs="Arial"/>
      <w:b/>
      <w:bCs/>
      <w:sz w:val="32"/>
      <w:szCs w:val="32"/>
      <w:lang w:val="en-GB" w:eastAsia="en-GB"/>
    </w:rPr>
  </w:style>
  <w:style w:type="character" w:customStyle="1" w:styleId="OdsekzoznamuChar">
    <w:name w:val="Odsek zoznamu Char"/>
    <w:link w:val="Odsekzoznamu"/>
    <w:uiPriority w:val="34"/>
    <w:rsid w:val="0000700C"/>
    <w:rPr>
      <w:rFonts w:ascii="Times New Roman" w:eastAsia="Times New Roman" w:hAnsi="Times New Roman" w:cs="Times New Roman"/>
      <w:sz w:val="20"/>
      <w:szCs w:val="20"/>
      <w:lang w:eastAsia="cs-CZ"/>
    </w:rPr>
  </w:style>
  <w:style w:type="character" w:customStyle="1" w:styleId="h1a">
    <w:name w:val="h1a"/>
    <w:basedOn w:val="Predvolenpsmoodseku"/>
    <w:rsid w:val="00C440E8"/>
  </w:style>
  <w:style w:type="character" w:customStyle="1" w:styleId="st">
    <w:name w:val="st"/>
    <w:rsid w:val="002B3A06"/>
  </w:style>
  <w:style w:type="character" w:customStyle="1" w:styleId="h1a1">
    <w:name w:val="h1a1"/>
    <w:rsid w:val="00430E0A"/>
    <w:rPr>
      <w:vanish w:val="0"/>
      <w:webHidden w:val="0"/>
      <w:sz w:val="24"/>
      <w:szCs w:val="24"/>
      <w:specVanish w:val="0"/>
    </w:rPr>
  </w:style>
  <w:style w:type="paragraph" w:styleId="Pta">
    <w:name w:val="footer"/>
    <w:basedOn w:val="Normlny"/>
    <w:link w:val="PtaChar"/>
    <w:uiPriority w:val="99"/>
    <w:rsid w:val="003A3A0C"/>
    <w:pPr>
      <w:tabs>
        <w:tab w:val="center" w:pos="4536"/>
        <w:tab w:val="right" w:pos="9072"/>
      </w:tabs>
      <w:spacing w:after="120" w:line="240" w:lineRule="auto"/>
    </w:pPr>
    <w:rPr>
      <w:rFonts w:ascii="Arial" w:eastAsia="Times New Roman" w:hAnsi="Arial" w:cs="Times New Roman"/>
      <w:lang w:val="x-none" w:eastAsia="en-GB"/>
    </w:rPr>
  </w:style>
  <w:style w:type="character" w:customStyle="1" w:styleId="PtaChar">
    <w:name w:val="Päta Char"/>
    <w:basedOn w:val="Predvolenpsmoodseku"/>
    <w:link w:val="Pta"/>
    <w:uiPriority w:val="99"/>
    <w:rsid w:val="003A3A0C"/>
    <w:rPr>
      <w:rFonts w:ascii="Arial" w:eastAsia="Times New Roman" w:hAnsi="Arial" w:cs="Times New Roman"/>
      <w:lang w:val="x-none" w:eastAsia="en-GB"/>
    </w:rPr>
  </w:style>
  <w:style w:type="character" w:styleId="slostrany">
    <w:name w:val="page number"/>
    <w:basedOn w:val="Predvolenpsmoodseku"/>
    <w:rsid w:val="00000BC6"/>
  </w:style>
  <w:style w:type="character" w:customStyle="1" w:styleId="hps">
    <w:name w:val="hps"/>
    <w:rsid w:val="00B9428C"/>
  </w:style>
  <w:style w:type="paragraph" w:customStyle="1" w:styleId="Nadpiskapitoly">
    <w:name w:val="Nadpis kapitoly"/>
    <w:basedOn w:val="Nadpislnku"/>
    <w:next w:val="Textnormy"/>
    <w:rsid w:val="000950EE"/>
    <w:pPr>
      <w:spacing w:before="240" w:after="180"/>
    </w:pPr>
    <w:rPr>
      <w:sz w:val="24"/>
    </w:rPr>
  </w:style>
  <w:style w:type="paragraph" w:styleId="Revzia">
    <w:name w:val="Revision"/>
    <w:hidden/>
    <w:uiPriority w:val="99"/>
    <w:semiHidden/>
    <w:rsid w:val="001F59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773163">
      <w:bodyDiv w:val="1"/>
      <w:marLeft w:val="0"/>
      <w:marRight w:val="0"/>
      <w:marTop w:val="0"/>
      <w:marBottom w:val="0"/>
      <w:divBdr>
        <w:top w:val="none" w:sz="0" w:space="0" w:color="auto"/>
        <w:left w:val="none" w:sz="0" w:space="0" w:color="auto"/>
        <w:bottom w:val="none" w:sz="0" w:space="0" w:color="auto"/>
        <w:right w:val="none" w:sz="0" w:space="0" w:color="auto"/>
      </w:divBdr>
    </w:div>
    <w:div w:id="429739472">
      <w:bodyDiv w:val="1"/>
      <w:marLeft w:val="0"/>
      <w:marRight w:val="0"/>
      <w:marTop w:val="0"/>
      <w:marBottom w:val="0"/>
      <w:divBdr>
        <w:top w:val="none" w:sz="0" w:space="0" w:color="auto"/>
        <w:left w:val="none" w:sz="0" w:space="0" w:color="auto"/>
        <w:bottom w:val="none" w:sz="0" w:space="0" w:color="auto"/>
        <w:right w:val="none" w:sz="0" w:space="0" w:color="auto"/>
      </w:divBdr>
    </w:div>
    <w:div w:id="630093925">
      <w:bodyDiv w:val="1"/>
      <w:marLeft w:val="0"/>
      <w:marRight w:val="0"/>
      <w:marTop w:val="0"/>
      <w:marBottom w:val="0"/>
      <w:divBdr>
        <w:top w:val="none" w:sz="0" w:space="0" w:color="auto"/>
        <w:left w:val="none" w:sz="0" w:space="0" w:color="auto"/>
        <w:bottom w:val="none" w:sz="0" w:space="0" w:color="auto"/>
        <w:right w:val="none" w:sz="0" w:space="0" w:color="auto"/>
      </w:divBdr>
    </w:div>
    <w:div w:id="640110986">
      <w:bodyDiv w:val="1"/>
      <w:marLeft w:val="0"/>
      <w:marRight w:val="0"/>
      <w:marTop w:val="0"/>
      <w:marBottom w:val="0"/>
      <w:divBdr>
        <w:top w:val="none" w:sz="0" w:space="0" w:color="auto"/>
        <w:left w:val="none" w:sz="0" w:space="0" w:color="auto"/>
        <w:bottom w:val="none" w:sz="0" w:space="0" w:color="auto"/>
        <w:right w:val="none" w:sz="0" w:space="0" w:color="auto"/>
      </w:divBdr>
    </w:div>
    <w:div w:id="724454459">
      <w:bodyDiv w:val="1"/>
      <w:marLeft w:val="0"/>
      <w:marRight w:val="0"/>
      <w:marTop w:val="0"/>
      <w:marBottom w:val="0"/>
      <w:divBdr>
        <w:top w:val="none" w:sz="0" w:space="0" w:color="auto"/>
        <w:left w:val="none" w:sz="0" w:space="0" w:color="auto"/>
        <w:bottom w:val="none" w:sz="0" w:space="0" w:color="auto"/>
        <w:right w:val="none" w:sz="0" w:space="0" w:color="auto"/>
      </w:divBdr>
    </w:div>
    <w:div w:id="1035470972">
      <w:bodyDiv w:val="1"/>
      <w:marLeft w:val="0"/>
      <w:marRight w:val="0"/>
      <w:marTop w:val="0"/>
      <w:marBottom w:val="0"/>
      <w:divBdr>
        <w:top w:val="none" w:sz="0" w:space="0" w:color="auto"/>
        <w:left w:val="none" w:sz="0" w:space="0" w:color="auto"/>
        <w:bottom w:val="none" w:sz="0" w:space="0" w:color="auto"/>
        <w:right w:val="none" w:sz="0" w:space="0" w:color="auto"/>
      </w:divBdr>
    </w:div>
    <w:div w:id="1210536343">
      <w:bodyDiv w:val="1"/>
      <w:marLeft w:val="0"/>
      <w:marRight w:val="0"/>
      <w:marTop w:val="0"/>
      <w:marBottom w:val="0"/>
      <w:divBdr>
        <w:top w:val="none" w:sz="0" w:space="0" w:color="auto"/>
        <w:left w:val="none" w:sz="0" w:space="0" w:color="auto"/>
        <w:bottom w:val="none" w:sz="0" w:space="0" w:color="auto"/>
        <w:right w:val="none" w:sz="0" w:space="0" w:color="auto"/>
      </w:divBdr>
    </w:div>
    <w:div w:id="1238637814">
      <w:bodyDiv w:val="1"/>
      <w:marLeft w:val="0"/>
      <w:marRight w:val="0"/>
      <w:marTop w:val="0"/>
      <w:marBottom w:val="0"/>
      <w:divBdr>
        <w:top w:val="none" w:sz="0" w:space="0" w:color="auto"/>
        <w:left w:val="none" w:sz="0" w:space="0" w:color="auto"/>
        <w:bottom w:val="none" w:sz="0" w:space="0" w:color="auto"/>
        <w:right w:val="none" w:sz="0" w:space="0" w:color="auto"/>
      </w:divBdr>
      <w:divsChild>
        <w:div w:id="23748440">
          <w:marLeft w:val="547"/>
          <w:marRight w:val="0"/>
          <w:marTop w:val="120"/>
          <w:marBottom w:val="0"/>
          <w:divBdr>
            <w:top w:val="none" w:sz="0" w:space="0" w:color="auto"/>
            <w:left w:val="none" w:sz="0" w:space="0" w:color="auto"/>
            <w:bottom w:val="none" w:sz="0" w:space="0" w:color="auto"/>
            <w:right w:val="none" w:sz="0" w:space="0" w:color="auto"/>
          </w:divBdr>
        </w:div>
      </w:divsChild>
    </w:div>
    <w:div w:id="1685280388">
      <w:bodyDiv w:val="1"/>
      <w:marLeft w:val="0"/>
      <w:marRight w:val="0"/>
      <w:marTop w:val="0"/>
      <w:marBottom w:val="0"/>
      <w:divBdr>
        <w:top w:val="none" w:sz="0" w:space="0" w:color="auto"/>
        <w:left w:val="none" w:sz="0" w:space="0" w:color="auto"/>
        <w:bottom w:val="none" w:sz="0" w:space="0" w:color="auto"/>
        <w:right w:val="none" w:sz="0" w:space="0" w:color="auto"/>
      </w:divBdr>
    </w:div>
    <w:div w:id="1974627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efc.sk" TargetMode="Externa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pefc.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13597</TotalTime>
  <Pages>58</Pages>
  <Words>15254</Words>
  <Characters>86954</Characters>
  <Application>Microsoft Office Word</Application>
  <DocSecurity>0</DocSecurity>
  <Lines>724</Lines>
  <Paragraphs>204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102004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František Štulajter</dc:creator>
  <cp:lastModifiedBy>Hubert Paluš</cp:lastModifiedBy>
  <cp:revision>1726</cp:revision>
  <cp:lastPrinted>2021-11-26T19:36:00Z</cp:lastPrinted>
  <dcterms:created xsi:type="dcterms:W3CDTF">2021-04-28T09:17:00Z</dcterms:created>
  <dcterms:modified xsi:type="dcterms:W3CDTF">2022-08-02T06:28:00Z</dcterms:modified>
</cp:coreProperties>
</file>